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3BFD23" w14:textId="4910A3D0" w:rsidR="0082333C" w:rsidRPr="0079325B" w:rsidRDefault="0082333C" w:rsidP="00D00D74">
      <w:pPr>
        <w:pStyle w:val="Glava"/>
        <w:ind w:left="-91"/>
      </w:pPr>
    </w:p>
    <w:p w14:paraId="600253DC" w14:textId="77777777" w:rsidR="0082333C" w:rsidRPr="00CC5E95" w:rsidRDefault="00E6707B" w:rsidP="00E6707B">
      <w:pPr>
        <w:pStyle w:val="Naslov1"/>
        <w:numPr>
          <w:ilvl w:val="0"/>
          <w:numId w:val="0"/>
        </w:numPr>
        <w:ind w:left="1134"/>
      </w:pPr>
      <w:bookmarkStart w:id="0" w:name="_Toc94783315"/>
      <w:bookmarkStart w:id="1" w:name="_Toc97788068"/>
      <w:bookmarkStart w:id="2" w:name="_GoBack"/>
      <w:bookmarkEnd w:id="2"/>
      <w:r>
        <w:t xml:space="preserve">VI. </w:t>
      </w:r>
      <w:r w:rsidR="0082333C" w:rsidRPr="00CC5E95">
        <w:t>PONUDBENA DOKUMENTACIJA</w:t>
      </w:r>
      <w:bookmarkEnd w:id="0"/>
      <w:bookmarkEnd w:id="1"/>
    </w:p>
    <w:p w14:paraId="5458098B" w14:textId="77777777" w:rsidR="0082333C" w:rsidRDefault="0082333C" w:rsidP="00D00D74">
      <w:pPr>
        <w:pStyle w:val="Glava"/>
        <w:tabs>
          <w:tab w:val="clear" w:pos="4536"/>
          <w:tab w:val="clear" w:pos="9072"/>
        </w:tabs>
        <w:jc w:val="both"/>
        <w:rPr>
          <w:i w:val="0"/>
          <w:sz w:val="22"/>
          <w:szCs w:val="22"/>
        </w:rPr>
      </w:pPr>
    </w:p>
    <w:p w14:paraId="5073058B" w14:textId="77777777" w:rsidR="00CC5E95" w:rsidRPr="0079325B" w:rsidRDefault="00CC5E95" w:rsidP="00D00D74">
      <w:pPr>
        <w:pStyle w:val="Glava"/>
        <w:tabs>
          <w:tab w:val="clear" w:pos="4536"/>
          <w:tab w:val="clear" w:pos="9072"/>
        </w:tabs>
        <w:jc w:val="both"/>
        <w:rPr>
          <w:i w:val="0"/>
          <w:sz w:val="22"/>
          <w:szCs w:val="22"/>
        </w:rPr>
      </w:pPr>
    </w:p>
    <w:p w14:paraId="67A87C7C" w14:textId="77777777" w:rsidR="00CC5E95" w:rsidRPr="0079325B" w:rsidRDefault="00CC5E95" w:rsidP="00CC5E95">
      <w:pPr>
        <w:pStyle w:val="Glava"/>
        <w:tabs>
          <w:tab w:val="clear" w:pos="4536"/>
          <w:tab w:val="clear" w:pos="9072"/>
        </w:tabs>
        <w:jc w:val="both"/>
        <w:rPr>
          <w:i w:val="0"/>
          <w:sz w:val="22"/>
          <w:szCs w:val="22"/>
        </w:rPr>
      </w:pP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6520"/>
      </w:tblGrid>
      <w:tr w:rsidR="0082333C" w:rsidRPr="0079325B" w14:paraId="7E810092" w14:textId="77777777" w:rsidTr="00E6707B">
        <w:trPr>
          <w:trHeight w:val="253"/>
        </w:trPr>
        <w:tc>
          <w:tcPr>
            <w:tcW w:w="1985" w:type="dxa"/>
            <w:vMerge w:val="restart"/>
            <w:shd w:val="clear" w:color="auto" w:fill="BFBFBF" w:themeFill="background1" w:themeFillShade="BF"/>
            <w:vAlign w:val="center"/>
          </w:tcPr>
          <w:p w14:paraId="45BC9CD4"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Številka priloge</w:t>
            </w:r>
          </w:p>
        </w:tc>
        <w:tc>
          <w:tcPr>
            <w:tcW w:w="6520" w:type="dxa"/>
            <w:vMerge w:val="restart"/>
            <w:shd w:val="clear" w:color="auto" w:fill="BFBFBF" w:themeFill="background1" w:themeFillShade="BF"/>
            <w:vAlign w:val="center"/>
          </w:tcPr>
          <w:p w14:paraId="6FD94D8D"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Naziv priloge</w:t>
            </w:r>
          </w:p>
        </w:tc>
      </w:tr>
      <w:tr w:rsidR="0082333C" w:rsidRPr="0079325B" w14:paraId="79E6856C" w14:textId="77777777" w:rsidTr="00E6707B">
        <w:trPr>
          <w:trHeight w:val="253"/>
        </w:trPr>
        <w:tc>
          <w:tcPr>
            <w:tcW w:w="1985" w:type="dxa"/>
            <w:vMerge/>
            <w:shd w:val="clear" w:color="auto" w:fill="BFBFBF" w:themeFill="background1" w:themeFillShade="BF"/>
            <w:vAlign w:val="center"/>
          </w:tcPr>
          <w:p w14:paraId="35FFE60A" w14:textId="77777777" w:rsidR="0082333C" w:rsidRPr="0079325B" w:rsidRDefault="0082333C" w:rsidP="00994C93">
            <w:pPr>
              <w:pStyle w:val="Glava"/>
              <w:tabs>
                <w:tab w:val="clear" w:pos="4536"/>
                <w:tab w:val="clear" w:pos="9072"/>
              </w:tabs>
              <w:rPr>
                <w:i w:val="0"/>
                <w:sz w:val="22"/>
                <w:szCs w:val="22"/>
              </w:rPr>
            </w:pPr>
          </w:p>
        </w:tc>
        <w:tc>
          <w:tcPr>
            <w:tcW w:w="6520" w:type="dxa"/>
            <w:vMerge/>
            <w:shd w:val="clear" w:color="auto" w:fill="BFBFBF" w:themeFill="background1" w:themeFillShade="BF"/>
            <w:vAlign w:val="center"/>
          </w:tcPr>
          <w:p w14:paraId="3528D0FF" w14:textId="77777777" w:rsidR="0082333C" w:rsidRPr="0079325B" w:rsidRDefault="0082333C" w:rsidP="00994C93">
            <w:pPr>
              <w:pStyle w:val="Glava"/>
              <w:tabs>
                <w:tab w:val="clear" w:pos="4536"/>
                <w:tab w:val="clear" w:pos="9072"/>
              </w:tabs>
              <w:rPr>
                <w:i w:val="0"/>
                <w:sz w:val="22"/>
                <w:szCs w:val="22"/>
              </w:rPr>
            </w:pPr>
          </w:p>
        </w:tc>
      </w:tr>
      <w:tr w:rsidR="00D909E7" w:rsidRPr="0079325B" w14:paraId="3B0174A8" w14:textId="77777777" w:rsidTr="00E6707B">
        <w:tc>
          <w:tcPr>
            <w:tcW w:w="1985" w:type="dxa"/>
            <w:shd w:val="clear" w:color="auto" w:fill="E6E6E6"/>
            <w:vAlign w:val="center"/>
          </w:tcPr>
          <w:p w14:paraId="1B9988AE" w14:textId="77777777" w:rsidR="00D909E7" w:rsidRPr="0079325B" w:rsidRDefault="00D909E7" w:rsidP="00D909E7">
            <w:pPr>
              <w:pStyle w:val="Glava"/>
              <w:tabs>
                <w:tab w:val="clear" w:pos="4536"/>
                <w:tab w:val="clear" w:pos="9072"/>
              </w:tabs>
              <w:rPr>
                <w:b/>
                <w:i w:val="0"/>
                <w:sz w:val="22"/>
                <w:szCs w:val="22"/>
              </w:rPr>
            </w:pPr>
            <w:r w:rsidRPr="0079325B">
              <w:rPr>
                <w:b/>
                <w:i w:val="0"/>
                <w:sz w:val="22"/>
                <w:szCs w:val="22"/>
              </w:rPr>
              <w:t>PRILOGA 1</w:t>
            </w:r>
          </w:p>
        </w:tc>
        <w:tc>
          <w:tcPr>
            <w:tcW w:w="6520" w:type="dxa"/>
            <w:vAlign w:val="center"/>
          </w:tcPr>
          <w:p w14:paraId="6C1D4C35" w14:textId="77777777" w:rsidR="00D909E7" w:rsidRPr="0079325B" w:rsidRDefault="00D909E7" w:rsidP="00B63185">
            <w:pPr>
              <w:pStyle w:val="Glava"/>
              <w:tabs>
                <w:tab w:val="clear" w:pos="4536"/>
                <w:tab w:val="clear" w:pos="9072"/>
              </w:tabs>
              <w:rPr>
                <w:i w:val="0"/>
                <w:sz w:val="22"/>
                <w:szCs w:val="22"/>
              </w:rPr>
            </w:pPr>
            <w:r w:rsidRPr="0079325B">
              <w:rPr>
                <w:i w:val="0"/>
                <w:sz w:val="22"/>
                <w:szCs w:val="22"/>
              </w:rPr>
              <w:t>Prijavni obrazec</w:t>
            </w:r>
            <w:r w:rsidR="002F14D3">
              <w:rPr>
                <w:i w:val="0"/>
                <w:sz w:val="22"/>
                <w:szCs w:val="22"/>
              </w:rPr>
              <w:t xml:space="preserve"> </w:t>
            </w:r>
          </w:p>
        </w:tc>
      </w:tr>
      <w:tr w:rsidR="00D909E7" w:rsidRPr="0079325B" w14:paraId="037BB3C6" w14:textId="77777777" w:rsidTr="00E6707B">
        <w:tc>
          <w:tcPr>
            <w:tcW w:w="1985" w:type="dxa"/>
            <w:shd w:val="clear" w:color="auto" w:fill="E6E6E6"/>
            <w:vAlign w:val="center"/>
          </w:tcPr>
          <w:p w14:paraId="41E51DFC" w14:textId="77777777" w:rsidR="00D909E7" w:rsidRPr="0079325B" w:rsidRDefault="00D909E7">
            <w:pPr>
              <w:pStyle w:val="Telobesedila-zamik"/>
              <w:ind w:left="0"/>
              <w:rPr>
                <w:b/>
                <w:i w:val="0"/>
                <w:sz w:val="22"/>
                <w:szCs w:val="22"/>
              </w:rPr>
            </w:pPr>
            <w:r w:rsidRPr="002F14D3">
              <w:rPr>
                <w:b/>
                <w:i w:val="0"/>
                <w:sz w:val="22"/>
                <w:szCs w:val="22"/>
              </w:rPr>
              <w:t xml:space="preserve">PRILOGA </w:t>
            </w:r>
            <w:r w:rsidR="00CC5E95" w:rsidRPr="002F14D3">
              <w:rPr>
                <w:b/>
                <w:i w:val="0"/>
                <w:sz w:val="22"/>
                <w:szCs w:val="22"/>
              </w:rPr>
              <w:t>2, 2</w:t>
            </w:r>
            <w:r w:rsidRPr="002F14D3">
              <w:rPr>
                <w:b/>
                <w:i w:val="0"/>
                <w:sz w:val="22"/>
                <w:szCs w:val="22"/>
              </w:rPr>
              <w:t>/1</w:t>
            </w:r>
          </w:p>
        </w:tc>
        <w:tc>
          <w:tcPr>
            <w:tcW w:w="6520" w:type="dxa"/>
            <w:vAlign w:val="center"/>
          </w:tcPr>
          <w:p w14:paraId="0DBC14EE" w14:textId="77777777" w:rsidR="00D909E7" w:rsidRPr="0079325B" w:rsidRDefault="0070633D" w:rsidP="0070633D">
            <w:pPr>
              <w:pStyle w:val="Telobesedila-zamik"/>
              <w:ind w:left="0"/>
              <w:rPr>
                <w:i w:val="0"/>
                <w:sz w:val="22"/>
                <w:szCs w:val="22"/>
              </w:rPr>
            </w:pPr>
            <w:r>
              <w:rPr>
                <w:i w:val="0"/>
                <w:sz w:val="22"/>
                <w:szCs w:val="22"/>
              </w:rPr>
              <w:t>Predračun</w:t>
            </w:r>
            <w:r w:rsidR="000D2D90">
              <w:rPr>
                <w:i w:val="0"/>
                <w:sz w:val="22"/>
                <w:szCs w:val="22"/>
              </w:rPr>
              <w:t xml:space="preserve"> </w:t>
            </w:r>
            <w:r w:rsidR="00CC5E95">
              <w:rPr>
                <w:i w:val="0"/>
                <w:sz w:val="22"/>
                <w:szCs w:val="22"/>
              </w:rPr>
              <w:t>(priloga 2</w:t>
            </w:r>
            <w:r w:rsidR="00D909E7">
              <w:rPr>
                <w:i w:val="0"/>
                <w:sz w:val="22"/>
                <w:szCs w:val="22"/>
              </w:rPr>
              <w:t xml:space="preserve">), </w:t>
            </w:r>
            <w:r>
              <w:rPr>
                <w:i w:val="0"/>
                <w:sz w:val="22"/>
                <w:szCs w:val="22"/>
              </w:rPr>
              <w:t>Popis blaga</w:t>
            </w:r>
            <w:r w:rsidR="00FC76AB">
              <w:rPr>
                <w:i w:val="0"/>
                <w:sz w:val="22"/>
                <w:szCs w:val="22"/>
              </w:rPr>
              <w:t xml:space="preserve"> </w:t>
            </w:r>
            <w:r w:rsidR="00D909E7">
              <w:rPr>
                <w:i w:val="0"/>
                <w:sz w:val="22"/>
                <w:szCs w:val="22"/>
              </w:rPr>
              <w:t xml:space="preserve">(priloga </w:t>
            </w:r>
            <w:r w:rsidR="00CC5E95">
              <w:rPr>
                <w:i w:val="0"/>
                <w:sz w:val="22"/>
                <w:szCs w:val="22"/>
              </w:rPr>
              <w:t>2</w:t>
            </w:r>
            <w:r w:rsidR="002F14D3">
              <w:rPr>
                <w:i w:val="0"/>
                <w:sz w:val="22"/>
                <w:szCs w:val="22"/>
              </w:rPr>
              <w:t>/1)</w:t>
            </w:r>
          </w:p>
        </w:tc>
      </w:tr>
      <w:tr w:rsidR="00D909E7" w:rsidRPr="0079325B" w14:paraId="47DD758C" w14:textId="77777777" w:rsidTr="00E6707B">
        <w:tc>
          <w:tcPr>
            <w:tcW w:w="1985" w:type="dxa"/>
            <w:shd w:val="clear" w:color="auto" w:fill="E6E6E6"/>
            <w:vAlign w:val="center"/>
          </w:tcPr>
          <w:p w14:paraId="3BAC6715" w14:textId="77777777" w:rsidR="00D909E7" w:rsidRPr="0079325B" w:rsidRDefault="00D909E7" w:rsidP="00D909E7">
            <w:pPr>
              <w:pStyle w:val="Telobesedila-zamik"/>
              <w:ind w:left="0"/>
              <w:rPr>
                <w:b/>
                <w:i w:val="0"/>
                <w:sz w:val="22"/>
                <w:szCs w:val="22"/>
              </w:rPr>
            </w:pPr>
            <w:r w:rsidRPr="0079325B">
              <w:rPr>
                <w:b/>
                <w:i w:val="0"/>
                <w:sz w:val="22"/>
                <w:szCs w:val="22"/>
              </w:rPr>
              <w:t xml:space="preserve">PRILOGA </w:t>
            </w:r>
            <w:r w:rsidR="00CC5E95">
              <w:rPr>
                <w:b/>
                <w:i w:val="0"/>
                <w:sz w:val="22"/>
                <w:szCs w:val="22"/>
              </w:rPr>
              <w:t>3</w:t>
            </w:r>
          </w:p>
        </w:tc>
        <w:tc>
          <w:tcPr>
            <w:tcW w:w="6520" w:type="dxa"/>
            <w:vAlign w:val="center"/>
          </w:tcPr>
          <w:p w14:paraId="5FFB544A" w14:textId="77777777" w:rsidR="00D909E7" w:rsidRDefault="00D909E7" w:rsidP="00B63185">
            <w:pPr>
              <w:pStyle w:val="Telobesedila-zamik"/>
              <w:ind w:left="0"/>
              <w:rPr>
                <w:i w:val="0"/>
                <w:sz w:val="22"/>
                <w:szCs w:val="22"/>
              </w:rPr>
            </w:pPr>
            <w:r>
              <w:rPr>
                <w:i w:val="0"/>
                <w:sz w:val="22"/>
                <w:szCs w:val="22"/>
              </w:rPr>
              <w:t>ESPD obrazec</w:t>
            </w:r>
            <w:r w:rsidR="002F14D3">
              <w:rPr>
                <w:i w:val="0"/>
                <w:sz w:val="22"/>
                <w:szCs w:val="22"/>
              </w:rPr>
              <w:t xml:space="preserve"> </w:t>
            </w:r>
          </w:p>
        </w:tc>
      </w:tr>
      <w:tr w:rsidR="0028468C" w:rsidRPr="0079325B" w14:paraId="7AA049CA" w14:textId="77777777" w:rsidTr="00E6707B">
        <w:tc>
          <w:tcPr>
            <w:tcW w:w="1985" w:type="dxa"/>
            <w:shd w:val="clear" w:color="auto" w:fill="E6E6E6"/>
            <w:vAlign w:val="center"/>
          </w:tcPr>
          <w:p w14:paraId="15F34D76" w14:textId="77777777" w:rsidR="0028468C" w:rsidRPr="0079325B" w:rsidRDefault="0028468C">
            <w:pPr>
              <w:pStyle w:val="Telobesedila-zamik"/>
              <w:ind w:left="0"/>
              <w:rPr>
                <w:b/>
                <w:i w:val="0"/>
                <w:sz w:val="22"/>
                <w:szCs w:val="22"/>
              </w:rPr>
            </w:pPr>
            <w:r>
              <w:rPr>
                <w:b/>
                <w:i w:val="0"/>
                <w:sz w:val="22"/>
                <w:szCs w:val="22"/>
              </w:rPr>
              <w:t>PRILOG</w:t>
            </w:r>
            <w:r w:rsidR="00154DEF">
              <w:rPr>
                <w:b/>
                <w:i w:val="0"/>
                <w:sz w:val="22"/>
                <w:szCs w:val="22"/>
              </w:rPr>
              <w:t>A</w:t>
            </w:r>
            <w:r>
              <w:rPr>
                <w:b/>
                <w:i w:val="0"/>
                <w:sz w:val="22"/>
                <w:szCs w:val="22"/>
              </w:rPr>
              <w:t xml:space="preserve"> 4</w:t>
            </w:r>
          </w:p>
        </w:tc>
        <w:tc>
          <w:tcPr>
            <w:tcW w:w="6520" w:type="dxa"/>
            <w:vAlign w:val="center"/>
          </w:tcPr>
          <w:p w14:paraId="31EF53ED" w14:textId="77777777" w:rsidR="0028468C" w:rsidRDefault="0028468C" w:rsidP="00B63185">
            <w:pPr>
              <w:pStyle w:val="Telobesedila-zamik"/>
              <w:ind w:left="0"/>
              <w:rPr>
                <w:i w:val="0"/>
                <w:sz w:val="22"/>
                <w:szCs w:val="22"/>
              </w:rPr>
            </w:pPr>
            <w:r>
              <w:rPr>
                <w:i w:val="0"/>
                <w:sz w:val="22"/>
                <w:szCs w:val="22"/>
              </w:rPr>
              <w:t xml:space="preserve">Kopija certifikatov za ponujena </w:t>
            </w:r>
            <w:r w:rsidR="00C6490A">
              <w:rPr>
                <w:i w:val="0"/>
                <w:sz w:val="22"/>
                <w:szCs w:val="22"/>
              </w:rPr>
              <w:t xml:space="preserve">ekološka živila in </w:t>
            </w:r>
            <w:r>
              <w:rPr>
                <w:i w:val="0"/>
                <w:sz w:val="22"/>
                <w:szCs w:val="22"/>
              </w:rPr>
              <w:t>živila iz</w:t>
            </w:r>
            <w:r w:rsidR="00C6490A">
              <w:rPr>
                <w:i w:val="0"/>
                <w:sz w:val="22"/>
                <w:szCs w:val="22"/>
              </w:rPr>
              <w:t xml:space="preserve"> drugih</w:t>
            </w:r>
            <w:r>
              <w:rPr>
                <w:i w:val="0"/>
                <w:sz w:val="22"/>
                <w:szCs w:val="22"/>
              </w:rPr>
              <w:t xml:space="preserve"> shem kakovosti</w:t>
            </w:r>
          </w:p>
          <w:p w14:paraId="45737D72" w14:textId="77777777" w:rsidR="0028468C" w:rsidRDefault="0028468C">
            <w:pPr>
              <w:pStyle w:val="Telobesedila-zamik"/>
              <w:ind w:left="0"/>
              <w:rPr>
                <w:i w:val="0"/>
                <w:sz w:val="22"/>
                <w:szCs w:val="22"/>
              </w:rPr>
            </w:pPr>
            <w:r>
              <w:rPr>
                <w:i w:val="0"/>
                <w:sz w:val="22"/>
                <w:szCs w:val="22"/>
              </w:rPr>
              <w:t xml:space="preserve">Kopija certifikata za distribucijo ponujenih živil </w:t>
            </w:r>
            <w:r w:rsidR="00CA1BDC">
              <w:rPr>
                <w:i w:val="0"/>
                <w:sz w:val="22"/>
                <w:szCs w:val="22"/>
              </w:rPr>
              <w:t>iz shem kakovosti (ekološka pridelava</w:t>
            </w:r>
            <w:r w:rsidR="00CA1BDC" w:rsidRPr="00CA1BDC">
              <w:rPr>
                <w:i w:val="0"/>
                <w:sz w:val="22"/>
                <w:szCs w:val="22"/>
              </w:rPr>
              <w:t xml:space="preserve"> in izbrana kakovost (za sektor mesa in sektor sadja</w:t>
            </w:r>
            <w:r w:rsidR="00CA1BDC">
              <w:rPr>
                <w:i w:val="0"/>
                <w:sz w:val="22"/>
                <w:szCs w:val="22"/>
              </w:rPr>
              <w:t>)</w:t>
            </w:r>
          </w:p>
        </w:tc>
      </w:tr>
      <w:tr w:rsidR="0028468C" w14:paraId="4D4F25AE" w14:textId="77777777" w:rsidTr="00E6707B">
        <w:tc>
          <w:tcPr>
            <w:tcW w:w="1985" w:type="dxa"/>
            <w:shd w:val="clear" w:color="auto" w:fill="E6E6E6"/>
            <w:vAlign w:val="center"/>
          </w:tcPr>
          <w:p w14:paraId="723BC03E" w14:textId="77777777" w:rsidR="0028468C" w:rsidRPr="0079325B" w:rsidRDefault="0028468C" w:rsidP="006340F8">
            <w:pPr>
              <w:pStyle w:val="Telobesedila-zamik"/>
              <w:ind w:left="0"/>
              <w:rPr>
                <w:b/>
                <w:i w:val="0"/>
                <w:sz w:val="22"/>
                <w:szCs w:val="22"/>
              </w:rPr>
            </w:pPr>
            <w:r>
              <w:rPr>
                <w:b/>
                <w:i w:val="0"/>
                <w:sz w:val="22"/>
                <w:szCs w:val="22"/>
              </w:rPr>
              <w:t>PRILOGA 5</w:t>
            </w:r>
          </w:p>
        </w:tc>
        <w:tc>
          <w:tcPr>
            <w:tcW w:w="6520" w:type="dxa"/>
            <w:vAlign w:val="center"/>
          </w:tcPr>
          <w:p w14:paraId="794B0015" w14:textId="77777777" w:rsidR="0028468C" w:rsidRDefault="0028468C" w:rsidP="001400E2">
            <w:pPr>
              <w:pStyle w:val="Telobesedila-zamik"/>
              <w:ind w:left="0"/>
              <w:rPr>
                <w:i w:val="0"/>
                <w:sz w:val="22"/>
                <w:szCs w:val="22"/>
              </w:rPr>
            </w:pPr>
            <w:r>
              <w:rPr>
                <w:i w:val="0"/>
                <w:sz w:val="22"/>
                <w:szCs w:val="22"/>
              </w:rPr>
              <w:t xml:space="preserve">Izjava – izpolnjevanje </w:t>
            </w:r>
            <w:r w:rsidR="001400E2">
              <w:rPr>
                <w:i w:val="0"/>
                <w:sz w:val="22"/>
                <w:szCs w:val="22"/>
              </w:rPr>
              <w:t>predpisanih zahtev s področja varnosti živil</w:t>
            </w:r>
            <w:r>
              <w:rPr>
                <w:i w:val="0"/>
                <w:sz w:val="22"/>
                <w:szCs w:val="22"/>
              </w:rPr>
              <w:t xml:space="preserve"> </w:t>
            </w:r>
          </w:p>
        </w:tc>
      </w:tr>
      <w:tr w:rsidR="0028468C" w:rsidRPr="0079325B" w14:paraId="40842A3F" w14:textId="77777777" w:rsidTr="00E6707B">
        <w:tc>
          <w:tcPr>
            <w:tcW w:w="1985" w:type="dxa"/>
            <w:shd w:val="clear" w:color="auto" w:fill="E6E6E6"/>
            <w:vAlign w:val="center"/>
          </w:tcPr>
          <w:p w14:paraId="70656E62" w14:textId="77777777" w:rsidR="0028468C" w:rsidRPr="0079325B" w:rsidRDefault="0028468C" w:rsidP="006340F8">
            <w:pPr>
              <w:pStyle w:val="Telobesedila-zamik"/>
              <w:ind w:left="0"/>
              <w:rPr>
                <w:b/>
                <w:i w:val="0"/>
                <w:sz w:val="22"/>
                <w:szCs w:val="22"/>
              </w:rPr>
            </w:pPr>
            <w:r w:rsidRPr="0079325B">
              <w:rPr>
                <w:b/>
                <w:i w:val="0"/>
                <w:sz w:val="22"/>
                <w:szCs w:val="22"/>
              </w:rPr>
              <w:t xml:space="preserve">PRILOGA </w:t>
            </w:r>
            <w:r w:rsidR="004B00D0">
              <w:rPr>
                <w:b/>
                <w:i w:val="0"/>
                <w:sz w:val="22"/>
                <w:szCs w:val="22"/>
              </w:rPr>
              <w:t>6</w:t>
            </w:r>
          </w:p>
        </w:tc>
        <w:tc>
          <w:tcPr>
            <w:tcW w:w="6520" w:type="dxa"/>
            <w:vAlign w:val="center"/>
          </w:tcPr>
          <w:p w14:paraId="7E488E33" w14:textId="77777777" w:rsidR="0028468C" w:rsidRPr="0079325B" w:rsidRDefault="0028468C" w:rsidP="006340F8">
            <w:pPr>
              <w:pStyle w:val="Telobesedila-zamik"/>
              <w:ind w:left="0"/>
              <w:rPr>
                <w:i w:val="0"/>
                <w:sz w:val="22"/>
                <w:szCs w:val="22"/>
              </w:rPr>
            </w:pPr>
            <w:r>
              <w:rPr>
                <w:i w:val="0"/>
                <w:sz w:val="22"/>
                <w:szCs w:val="22"/>
              </w:rPr>
              <w:t xml:space="preserve">Izjava – tehnična sposobnost </w:t>
            </w:r>
          </w:p>
        </w:tc>
      </w:tr>
      <w:tr w:rsidR="0028468C" w:rsidRPr="0079325B" w14:paraId="2B76F689" w14:textId="77777777" w:rsidTr="00E6707B">
        <w:tc>
          <w:tcPr>
            <w:tcW w:w="1985" w:type="dxa"/>
            <w:shd w:val="clear" w:color="auto" w:fill="E6E6E6"/>
            <w:vAlign w:val="center"/>
          </w:tcPr>
          <w:p w14:paraId="29558622" w14:textId="77777777" w:rsidR="0028468C" w:rsidRPr="0079325B" w:rsidRDefault="0028468C" w:rsidP="00E43A19">
            <w:pPr>
              <w:pStyle w:val="Telobesedila-zamik"/>
              <w:ind w:left="0"/>
              <w:rPr>
                <w:b/>
                <w:i w:val="0"/>
                <w:sz w:val="22"/>
                <w:szCs w:val="22"/>
              </w:rPr>
            </w:pPr>
            <w:r w:rsidRPr="0079325B">
              <w:rPr>
                <w:b/>
                <w:i w:val="0"/>
                <w:sz w:val="22"/>
                <w:szCs w:val="22"/>
              </w:rPr>
              <w:t>PR</w:t>
            </w:r>
            <w:r>
              <w:rPr>
                <w:b/>
                <w:i w:val="0"/>
                <w:sz w:val="22"/>
                <w:szCs w:val="22"/>
              </w:rPr>
              <w:t xml:space="preserve">ILOGA </w:t>
            </w:r>
            <w:r w:rsidR="004B00D0">
              <w:rPr>
                <w:b/>
                <w:i w:val="0"/>
                <w:sz w:val="22"/>
                <w:szCs w:val="22"/>
              </w:rPr>
              <w:t>7</w:t>
            </w:r>
          </w:p>
        </w:tc>
        <w:tc>
          <w:tcPr>
            <w:tcW w:w="6520" w:type="dxa"/>
            <w:vAlign w:val="center"/>
          </w:tcPr>
          <w:p w14:paraId="5107989F" w14:textId="77777777" w:rsidR="0028468C" w:rsidRPr="0079325B" w:rsidRDefault="0028468C" w:rsidP="00E43A19">
            <w:pPr>
              <w:pStyle w:val="Telobesedila-zamik"/>
              <w:ind w:left="0"/>
              <w:rPr>
                <w:i w:val="0"/>
                <w:sz w:val="22"/>
                <w:szCs w:val="22"/>
              </w:rPr>
            </w:pPr>
            <w:r>
              <w:rPr>
                <w:i w:val="0"/>
                <w:sz w:val="22"/>
                <w:szCs w:val="22"/>
              </w:rPr>
              <w:t xml:space="preserve">Udeležba podizvajalcev </w:t>
            </w:r>
          </w:p>
        </w:tc>
      </w:tr>
      <w:tr w:rsidR="0028468C" w:rsidRPr="0079325B" w14:paraId="722CD56E" w14:textId="77777777" w:rsidTr="00E6707B">
        <w:tc>
          <w:tcPr>
            <w:tcW w:w="1985" w:type="dxa"/>
            <w:shd w:val="clear" w:color="auto" w:fill="E6E6E6"/>
            <w:vAlign w:val="center"/>
          </w:tcPr>
          <w:p w14:paraId="0DDCB965" w14:textId="77777777" w:rsidR="0028468C" w:rsidRPr="0079325B" w:rsidRDefault="0028468C" w:rsidP="00E43A19">
            <w:pPr>
              <w:pStyle w:val="Telobesedila-zamik"/>
              <w:ind w:left="0"/>
              <w:rPr>
                <w:b/>
                <w:i w:val="0"/>
                <w:sz w:val="22"/>
                <w:szCs w:val="22"/>
              </w:rPr>
            </w:pPr>
            <w:r w:rsidRPr="009E3C49">
              <w:rPr>
                <w:b/>
                <w:i w:val="0"/>
                <w:sz w:val="22"/>
                <w:szCs w:val="22"/>
              </w:rPr>
              <w:t xml:space="preserve">PRILOGA </w:t>
            </w:r>
            <w:r w:rsidR="004B00D0">
              <w:rPr>
                <w:b/>
                <w:i w:val="0"/>
                <w:sz w:val="22"/>
                <w:szCs w:val="22"/>
              </w:rPr>
              <w:t>8</w:t>
            </w:r>
          </w:p>
        </w:tc>
        <w:tc>
          <w:tcPr>
            <w:tcW w:w="6520" w:type="dxa"/>
            <w:vAlign w:val="center"/>
          </w:tcPr>
          <w:p w14:paraId="67C10013" w14:textId="77777777" w:rsidR="0028468C" w:rsidRPr="0079325B" w:rsidRDefault="0028468C" w:rsidP="00E43A19">
            <w:pPr>
              <w:pStyle w:val="Telobesedila-zamik"/>
              <w:ind w:left="0"/>
              <w:rPr>
                <w:i w:val="0"/>
                <w:sz w:val="22"/>
                <w:szCs w:val="22"/>
              </w:rPr>
            </w:pPr>
            <w:r>
              <w:rPr>
                <w:i w:val="0"/>
                <w:sz w:val="22"/>
                <w:szCs w:val="22"/>
              </w:rPr>
              <w:t>Zahteva podizvajalca za neposredno plačilo / Soglasje podizvajalca za neposredno plačilo</w:t>
            </w:r>
          </w:p>
        </w:tc>
      </w:tr>
      <w:tr w:rsidR="00E00175" w:rsidRPr="0079325B" w14:paraId="2E531710" w14:textId="77777777" w:rsidTr="00E6707B">
        <w:tc>
          <w:tcPr>
            <w:tcW w:w="1985" w:type="dxa"/>
            <w:shd w:val="clear" w:color="auto" w:fill="E6E6E6"/>
            <w:vAlign w:val="center"/>
          </w:tcPr>
          <w:p w14:paraId="3D04D8D1" w14:textId="77777777" w:rsidR="00E00175" w:rsidRPr="007348A8" w:rsidRDefault="00E00175" w:rsidP="00E43A19">
            <w:pPr>
              <w:pStyle w:val="Telobesedila-zamik"/>
              <w:ind w:left="0"/>
              <w:rPr>
                <w:b/>
                <w:i w:val="0"/>
                <w:sz w:val="22"/>
                <w:szCs w:val="22"/>
              </w:rPr>
            </w:pPr>
            <w:r w:rsidRPr="007348A8">
              <w:rPr>
                <w:b/>
                <w:i w:val="0"/>
                <w:sz w:val="22"/>
                <w:szCs w:val="22"/>
              </w:rPr>
              <w:t>PRILOGA 9</w:t>
            </w:r>
          </w:p>
        </w:tc>
        <w:tc>
          <w:tcPr>
            <w:tcW w:w="6520" w:type="dxa"/>
            <w:vAlign w:val="center"/>
          </w:tcPr>
          <w:p w14:paraId="7DFEAD81" w14:textId="77777777" w:rsidR="00E00175" w:rsidRPr="007348A8" w:rsidRDefault="00E00175" w:rsidP="00E43A19">
            <w:pPr>
              <w:pStyle w:val="Telobesedila-zamik"/>
              <w:ind w:left="0"/>
              <w:rPr>
                <w:i w:val="0"/>
                <w:sz w:val="22"/>
                <w:szCs w:val="22"/>
              </w:rPr>
            </w:pPr>
            <w:r w:rsidRPr="007348A8">
              <w:rPr>
                <w:i w:val="0"/>
                <w:sz w:val="22"/>
                <w:szCs w:val="22"/>
              </w:rPr>
              <w:t>Skupna ponudba</w:t>
            </w:r>
          </w:p>
        </w:tc>
      </w:tr>
      <w:tr w:rsidR="0028468C" w:rsidRPr="0079325B" w14:paraId="09493BB0" w14:textId="77777777" w:rsidTr="00E6707B">
        <w:tc>
          <w:tcPr>
            <w:tcW w:w="1985" w:type="dxa"/>
            <w:shd w:val="clear" w:color="auto" w:fill="E6E6E6"/>
            <w:vAlign w:val="center"/>
          </w:tcPr>
          <w:p w14:paraId="44A89B8D" w14:textId="77777777" w:rsidR="0028468C" w:rsidRPr="009E3C49" w:rsidRDefault="0028468C" w:rsidP="00E43A19">
            <w:pPr>
              <w:pStyle w:val="Telobesedila-zamik"/>
              <w:ind w:left="0"/>
              <w:rPr>
                <w:b/>
                <w:i w:val="0"/>
                <w:sz w:val="22"/>
                <w:szCs w:val="22"/>
              </w:rPr>
            </w:pPr>
            <w:r>
              <w:rPr>
                <w:b/>
                <w:i w:val="0"/>
                <w:sz w:val="22"/>
                <w:szCs w:val="22"/>
              </w:rPr>
              <w:t xml:space="preserve">PRILOGA </w:t>
            </w:r>
            <w:r w:rsidR="00E00175">
              <w:rPr>
                <w:b/>
                <w:i w:val="0"/>
                <w:sz w:val="22"/>
                <w:szCs w:val="22"/>
              </w:rPr>
              <w:t>10</w:t>
            </w:r>
          </w:p>
        </w:tc>
        <w:tc>
          <w:tcPr>
            <w:tcW w:w="6520" w:type="dxa"/>
            <w:vAlign w:val="center"/>
          </w:tcPr>
          <w:p w14:paraId="136448CA" w14:textId="77777777" w:rsidR="0028468C" w:rsidRDefault="0028468C" w:rsidP="00E43A19">
            <w:pPr>
              <w:pStyle w:val="Telobesedila-zamik"/>
              <w:ind w:left="0"/>
              <w:rPr>
                <w:i w:val="0"/>
                <w:sz w:val="22"/>
                <w:szCs w:val="22"/>
              </w:rPr>
            </w:pPr>
            <w:r>
              <w:rPr>
                <w:i w:val="0"/>
                <w:sz w:val="22"/>
                <w:szCs w:val="22"/>
              </w:rPr>
              <w:t xml:space="preserve">Pooblastilo pravne osebe </w:t>
            </w:r>
          </w:p>
        </w:tc>
      </w:tr>
      <w:tr w:rsidR="0028468C" w:rsidRPr="0079325B" w14:paraId="2852E87D" w14:textId="77777777" w:rsidTr="00E6707B">
        <w:tc>
          <w:tcPr>
            <w:tcW w:w="1985" w:type="dxa"/>
            <w:shd w:val="clear" w:color="auto" w:fill="E6E6E6"/>
            <w:vAlign w:val="center"/>
          </w:tcPr>
          <w:p w14:paraId="59837B4B" w14:textId="77777777" w:rsidR="0028468C" w:rsidRDefault="0028468C" w:rsidP="00E43A19">
            <w:pPr>
              <w:pStyle w:val="Telobesedila-zamik"/>
              <w:ind w:left="0"/>
              <w:rPr>
                <w:b/>
                <w:i w:val="0"/>
                <w:sz w:val="22"/>
                <w:szCs w:val="22"/>
              </w:rPr>
            </w:pPr>
            <w:r>
              <w:rPr>
                <w:b/>
                <w:i w:val="0"/>
                <w:sz w:val="22"/>
                <w:szCs w:val="22"/>
              </w:rPr>
              <w:t>PRILOGA 1</w:t>
            </w:r>
            <w:r w:rsidR="00E00175">
              <w:rPr>
                <w:b/>
                <w:i w:val="0"/>
                <w:sz w:val="22"/>
                <w:szCs w:val="22"/>
              </w:rPr>
              <w:t>1</w:t>
            </w:r>
          </w:p>
        </w:tc>
        <w:tc>
          <w:tcPr>
            <w:tcW w:w="6520" w:type="dxa"/>
            <w:vAlign w:val="center"/>
          </w:tcPr>
          <w:p w14:paraId="241DDA78" w14:textId="77777777" w:rsidR="0028468C" w:rsidRDefault="0028468C" w:rsidP="00E43A19">
            <w:pPr>
              <w:pStyle w:val="Telobesedila-zamik"/>
              <w:ind w:left="0"/>
              <w:rPr>
                <w:i w:val="0"/>
                <w:sz w:val="22"/>
                <w:szCs w:val="22"/>
              </w:rPr>
            </w:pPr>
            <w:r>
              <w:rPr>
                <w:i w:val="0"/>
                <w:sz w:val="22"/>
                <w:szCs w:val="22"/>
              </w:rPr>
              <w:t>Pooblastilo</w:t>
            </w:r>
            <w:r w:rsidRPr="0079325B">
              <w:rPr>
                <w:i w:val="0"/>
                <w:sz w:val="22"/>
                <w:szCs w:val="22"/>
              </w:rPr>
              <w:t xml:space="preserve"> </w:t>
            </w:r>
            <w:r>
              <w:rPr>
                <w:i w:val="0"/>
                <w:sz w:val="22"/>
                <w:szCs w:val="22"/>
              </w:rPr>
              <w:t>fizične osebe</w:t>
            </w:r>
          </w:p>
        </w:tc>
      </w:tr>
      <w:tr w:rsidR="008A3700" w:rsidRPr="0079325B" w14:paraId="7FFAB506" w14:textId="77777777" w:rsidTr="00E6707B">
        <w:tc>
          <w:tcPr>
            <w:tcW w:w="1985" w:type="dxa"/>
            <w:shd w:val="clear" w:color="auto" w:fill="E6E6E6"/>
            <w:vAlign w:val="center"/>
          </w:tcPr>
          <w:p w14:paraId="0FADD469" w14:textId="77777777" w:rsidR="008A3700" w:rsidRPr="008A3700" w:rsidRDefault="008A3700" w:rsidP="008A3700">
            <w:pPr>
              <w:pStyle w:val="Telobesedila-zamik"/>
              <w:ind w:left="0"/>
              <w:rPr>
                <w:b/>
                <w:i w:val="0"/>
                <w:sz w:val="22"/>
                <w:szCs w:val="22"/>
              </w:rPr>
            </w:pPr>
            <w:r w:rsidRPr="008A3700">
              <w:rPr>
                <w:b/>
                <w:i w:val="0"/>
                <w:sz w:val="22"/>
                <w:szCs w:val="22"/>
              </w:rPr>
              <w:t xml:space="preserve">PRILOGA </w:t>
            </w:r>
            <w:r w:rsidR="001F1B1F">
              <w:rPr>
                <w:b/>
                <w:i w:val="0"/>
                <w:sz w:val="22"/>
                <w:szCs w:val="22"/>
              </w:rPr>
              <w:t>12</w:t>
            </w:r>
          </w:p>
        </w:tc>
        <w:tc>
          <w:tcPr>
            <w:tcW w:w="6520" w:type="dxa"/>
            <w:vAlign w:val="center"/>
          </w:tcPr>
          <w:p w14:paraId="1ABA812F" w14:textId="77777777" w:rsidR="008A3700" w:rsidRPr="008A3700" w:rsidRDefault="008A3700" w:rsidP="008A3700">
            <w:pPr>
              <w:pStyle w:val="Telobesedila-zamik"/>
              <w:ind w:left="0"/>
              <w:rPr>
                <w:i w:val="0"/>
                <w:sz w:val="22"/>
                <w:szCs w:val="22"/>
              </w:rPr>
            </w:pPr>
            <w:r w:rsidRPr="008A3700">
              <w:rPr>
                <w:i w:val="0"/>
                <w:sz w:val="22"/>
                <w:szCs w:val="22"/>
              </w:rPr>
              <w:t>Izjava fizične osebe oziroma odgovorne osebe poslovnega subjekta o nepovezanosti s funkcionarjem ali njegovim družinskim članom</w:t>
            </w:r>
          </w:p>
        </w:tc>
      </w:tr>
    </w:tbl>
    <w:p w14:paraId="4FFF95EC" w14:textId="77777777" w:rsidR="0082333C" w:rsidRPr="0079325B" w:rsidRDefault="0082333C" w:rsidP="00D00D74">
      <w:pPr>
        <w:pStyle w:val="Glava"/>
        <w:tabs>
          <w:tab w:val="clear" w:pos="4536"/>
          <w:tab w:val="clear" w:pos="9072"/>
        </w:tabs>
        <w:jc w:val="both"/>
        <w:rPr>
          <w:i w:val="0"/>
          <w:sz w:val="22"/>
          <w:szCs w:val="22"/>
        </w:rPr>
      </w:pPr>
    </w:p>
    <w:p w14:paraId="1B276A8F" w14:textId="77777777" w:rsidR="0082333C" w:rsidRPr="0079325B" w:rsidRDefault="0082333C" w:rsidP="00D00D74">
      <w:pPr>
        <w:pStyle w:val="Glava"/>
        <w:tabs>
          <w:tab w:val="clear" w:pos="4536"/>
          <w:tab w:val="clear" w:pos="9072"/>
        </w:tabs>
        <w:jc w:val="both"/>
        <w:rPr>
          <w:i w:val="0"/>
          <w:sz w:val="22"/>
          <w:szCs w:val="22"/>
        </w:rPr>
      </w:pPr>
    </w:p>
    <w:p w14:paraId="522FB209" w14:textId="77777777" w:rsidR="00CC5E95" w:rsidRPr="0079325B" w:rsidRDefault="00CC5E95" w:rsidP="00CC5E95">
      <w:pPr>
        <w:pStyle w:val="Glava"/>
        <w:tabs>
          <w:tab w:val="clear" w:pos="4536"/>
          <w:tab w:val="clear" w:pos="9072"/>
        </w:tabs>
        <w:jc w:val="both"/>
        <w:rPr>
          <w:i w:val="0"/>
          <w:sz w:val="22"/>
          <w:szCs w:val="22"/>
        </w:rPr>
      </w:pPr>
    </w:p>
    <w:p w14:paraId="0ACDE50E" w14:textId="77777777" w:rsidR="00CC5E95" w:rsidRDefault="00CC5E95" w:rsidP="00D00D74">
      <w:pPr>
        <w:pStyle w:val="Glava"/>
        <w:tabs>
          <w:tab w:val="clear" w:pos="4536"/>
          <w:tab w:val="clear" w:pos="9072"/>
        </w:tabs>
        <w:jc w:val="both"/>
        <w:rPr>
          <w:i w:val="0"/>
          <w:sz w:val="22"/>
          <w:szCs w:val="22"/>
        </w:rPr>
      </w:pPr>
    </w:p>
    <w:p w14:paraId="17D8FF23" w14:textId="77777777" w:rsidR="00CC5E95" w:rsidRPr="0079325B" w:rsidRDefault="00CC5E95" w:rsidP="00D00D74">
      <w:pPr>
        <w:pStyle w:val="Glava"/>
        <w:tabs>
          <w:tab w:val="clear" w:pos="4536"/>
          <w:tab w:val="clear" w:pos="9072"/>
        </w:tabs>
        <w:jc w:val="both"/>
        <w:rPr>
          <w:i w:val="0"/>
          <w:sz w:val="22"/>
          <w:szCs w:val="22"/>
        </w:rPr>
      </w:pPr>
    </w:p>
    <w:p w14:paraId="7AC0AC44" w14:textId="77777777" w:rsidR="0070633D" w:rsidRDefault="0070633D">
      <w:pPr>
        <w:rPr>
          <w:i w:val="0"/>
          <w:sz w:val="22"/>
          <w:szCs w:val="22"/>
        </w:rPr>
      </w:pPr>
      <w:r>
        <w:rPr>
          <w:i w:val="0"/>
          <w:sz w:val="22"/>
          <w:szCs w:val="22"/>
        </w:rPr>
        <w:br w:type="page"/>
      </w:r>
    </w:p>
    <w:p w14:paraId="4C9DA2A4" w14:textId="77777777" w:rsidR="0082333C" w:rsidRPr="0079325B" w:rsidRDefault="0082333C" w:rsidP="00D00D74">
      <w:pPr>
        <w:pStyle w:val="Glava"/>
        <w:tabs>
          <w:tab w:val="clear" w:pos="4536"/>
          <w:tab w:val="clear" w:pos="9072"/>
        </w:tabs>
        <w:jc w:val="both"/>
        <w:rPr>
          <w:i w:val="0"/>
          <w:sz w:val="22"/>
          <w:szCs w:val="22"/>
        </w:rPr>
        <w:sectPr w:rsidR="0082333C" w:rsidRPr="0079325B" w:rsidSect="00BF32CF">
          <w:footerReference w:type="default" r:id="rId8"/>
          <w:pgSz w:w="11906" w:h="16838"/>
          <w:pgMar w:top="1400" w:right="1200" w:bottom="1200" w:left="630" w:header="709" w:footer="709" w:gutter="0"/>
          <w:cols w:space="708"/>
          <w:docGrid w:linePitch="360"/>
        </w:sectPr>
      </w:pPr>
    </w:p>
    <w:p w14:paraId="567543D2" w14:textId="77777777" w:rsidR="0082333C" w:rsidRPr="0079325B" w:rsidRDefault="0082333C" w:rsidP="00DA7423">
      <w:pPr>
        <w:pStyle w:val="Glava"/>
        <w:tabs>
          <w:tab w:val="clear" w:pos="4536"/>
          <w:tab w:val="clear" w:pos="9072"/>
        </w:tabs>
        <w:ind w:left="1080" w:right="502"/>
        <w:jc w:val="right"/>
        <w:rPr>
          <w:i w:val="0"/>
          <w:sz w:val="22"/>
          <w:szCs w:val="22"/>
        </w:rPr>
      </w:pPr>
      <w:r w:rsidRPr="0079325B">
        <w:rPr>
          <w:b/>
          <w:i w:val="0"/>
          <w:sz w:val="22"/>
          <w:szCs w:val="22"/>
        </w:rPr>
        <w:lastRenderedPageBreak/>
        <w:t>PRILOGA 1</w:t>
      </w:r>
    </w:p>
    <w:p w14:paraId="6BB7ABC0" w14:textId="77777777" w:rsidR="0082333C" w:rsidRDefault="0082333C" w:rsidP="00DA7423">
      <w:pPr>
        <w:pStyle w:val="Glava"/>
        <w:tabs>
          <w:tab w:val="clear" w:pos="4536"/>
          <w:tab w:val="clear" w:pos="9072"/>
        </w:tabs>
        <w:ind w:left="1080" w:right="502"/>
        <w:jc w:val="center"/>
        <w:rPr>
          <w:i w:val="0"/>
          <w:sz w:val="22"/>
          <w:szCs w:val="22"/>
        </w:rPr>
      </w:pPr>
      <w:r w:rsidRPr="0079325B">
        <w:rPr>
          <w:b/>
          <w:i w:val="0"/>
          <w:sz w:val="22"/>
          <w:szCs w:val="22"/>
        </w:rPr>
        <w:t>PRIJAVNI OBRAZEC</w:t>
      </w:r>
    </w:p>
    <w:p w14:paraId="0044C423" w14:textId="77777777" w:rsidR="00844DD4" w:rsidRPr="00C47DAF" w:rsidRDefault="00844DD4" w:rsidP="00DA7423">
      <w:pPr>
        <w:pStyle w:val="Glava"/>
        <w:tabs>
          <w:tab w:val="clear" w:pos="4536"/>
          <w:tab w:val="clear" w:pos="9072"/>
        </w:tabs>
        <w:ind w:left="1080" w:right="502"/>
        <w:jc w:val="both"/>
        <w:rPr>
          <w:i w:val="0"/>
          <w:sz w:val="10"/>
          <w:szCs w:val="10"/>
        </w:rPr>
      </w:pPr>
    </w:p>
    <w:p w14:paraId="69252F08" w14:textId="77777777" w:rsidR="00844DD4" w:rsidRPr="00E002B1" w:rsidRDefault="00E002B1" w:rsidP="00DF4F24">
      <w:pPr>
        <w:pStyle w:val="Glava"/>
        <w:numPr>
          <w:ilvl w:val="0"/>
          <w:numId w:val="22"/>
        </w:numPr>
        <w:tabs>
          <w:tab w:val="clear" w:pos="4536"/>
          <w:tab w:val="clear" w:pos="9072"/>
        </w:tabs>
        <w:ind w:right="502"/>
        <w:jc w:val="both"/>
        <w:rPr>
          <w:i w:val="0"/>
          <w:szCs w:val="24"/>
        </w:rPr>
      </w:pPr>
      <w:r w:rsidRPr="00E002B1">
        <w:rPr>
          <w:i w:val="0"/>
          <w:sz w:val="22"/>
          <w:szCs w:val="22"/>
        </w:rPr>
        <w:t>Ponudnik</w:t>
      </w:r>
      <w:r w:rsidRPr="00E002B1">
        <w:rPr>
          <w:i w:val="0"/>
          <w:szCs w:val="24"/>
        </w:rPr>
        <w:t>:</w:t>
      </w:r>
      <w:r w:rsidR="00844DD4" w:rsidRPr="00E002B1">
        <w:rPr>
          <w:i w:val="0"/>
          <w:szCs w:val="24"/>
        </w:rPr>
        <w:t>______________________</w:t>
      </w:r>
      <w:r w:rsidRPr="00E002B1">
        <w:rPr>
          <w:i w:val="0"/>
          <w:szCs w:val="24"/>
        </w:rPr>
        <w:t>____</w:t>
      </w:r>
      <w:r w:rsidR="00844DD4" w:rsidRPr="00E002B1">
        <w:rPr>
          <w:i w:val="0"/>
          <w:szCs w:val="24"/>
        </w:rPr>
        <w:t>______</w:t>
      </w:r>
      <w:r>
        <w:rPr>
          <w:i w:val="0"/>
          <w:szCs w:val="24"/>
        </w:rPr>
        <w:t>________________________________</w:t>
      </w:r>
      <w:r w:rsidR="00844DD4" w:rsidRPr="00E002B1">
        <w:rPr>
          <w:i w:val="0"/>
          <w:szCs w:val="24"/>
        </w:rPr>
        <w:t>________</w:t>
      </w:r>
      <w:r w:rsidRPr="00E002B1">
        <w:rPr>
          <w:i w:val="0"/>
          <w:szCs w:val="24"/>
        </w:rPr>
        <w:t>______________________________________________________________________________________________________________________</w:t>
      </w:r>
      <w:r>
        <w:rPr>
          <w:i w:val="0"/>
          <w:szCs w:val="24"/>
        </w:rPr>
        <w:t>________________</w:t>
      </w:r>
    </w:p>
    <w:p w14:paraId="528A2836" w14:textId="77777777" w:rsidR="00F05FD0" w:rsidRPr="00C47DAF" w:rsidRDefault="00F05FD0" w:rsidP="00DA7423">
      <w:pPr>
        <w:pStyle w:val="Glava"/>
        <w:tabs>
          <w:tab w:val="clear" w:pos="4536"/>
          <w:tab w:val="clear" w:pos="9072"/>
        </w:tabs>
        <w:ind w:left="1080" w:right="502"/>
        <w:jc w:val="both"/>
        <w:rPr>
          <w:i w:val="0"/>
          <w:sz w:val="10"/>
          <w:szCs w:val="10"/>
        </w:rPr>
      </w:pPr>
    </w:p>
    <w:p w14:paraId="193593D5" w14:textId="3697ACA3" w:rsidR="00E002B1" w:rsidRDefault="00E002B1" w:rsidP="00DA7423">
      <w:pPr>
        <w:pStyle w:val="Glava"/>
        <w:tabs>
          <w:tab w:val="clear" w:pos="4536"/>
          <w:tab w:val="clear" w:pos="9072"/>
        </w:tabs>
        <w:ind w:left="1134" w:right="502"/>
        <w:jc w:val="both"/>
        <w:rPr>
          <w:i w:val="0"/>
          <w:sz w:val="22"/>
          <w:szCs w:val="22"/>
        </w:rPr>
      </w:pPr>
      <w:r>
        <w:rPr>
          <w:i w:val="0"/>
          <w:sz w:val="22"/>
          <w:szCs w:val="22"/>
        </w:rPr>
        <w:t>se prijavljam na razpis za izbiro dobaviteljev za javno naročilo »</w:t>
      </w:r>
      <w:r w:rsidR="00154DEF">
        <w:rPr>
          <w:i w:val="0"/>
          <w:sz w:val="22"/>
          <w:szCs w:val="22"/>
        </w:rPr>
        <w:t>Sukcesivna dobava živil</w:t>
      </w:r>
      <w:r w:rsidR="00106764">
        <w:rPr>
          <w:i w:val="0"/>
          <w:sz w:val="22"/>
          <w:szCs w:val="22"/>
        </w:rPr>
        <w:t xml:space="preserve"> po sklopih za obdobje </w:t>
      </w:r>
      <w:r w:rsidR="00106764" w:rsidRPr="002B221B">
        <w:rPr>
          <w:i w:val="0"/>
          <w:sz w:val="22"/>
          <w:szCs w:val="22"/>
        </w:rPr>
        <w:t>treh</w:t>
      </w:r>
      <w:r w:rsidRPr="002B221B">
        <w:rPr>
          <w:i w:val="0"/>
          <w:sz w:val="22"/>
          <w:szCs w:val="22"/>
        </w:rPr>
        <w:t xml:space="preserve"> let</w:t>
      </w:r>
      <w:r>
        <w:rPr>
          <w:i w:val="0"/>
          <w:sz w:val="22"/>
          <w:szCs w:val="22"/>
        </w:rPr>
        <w:t xml:space="preserve"> za potrebe</w:t>
      </w:r>
      <w:r w:rsidR="00036AB8">
        <w:rPr>
          <w:i w:val="0"/>
          <w:sz w:val="22"/>
          <w:szCs w:val="22"/>
        </w:rPr>
        <w:t xml:space="preserve"> Osnovne šole narodnega heroja Maksa Pečarja</w:t>
      </w:r>
      <w:r>
        <w:rPr>
          <w:i w:val="0"/>
          <w:sz w:val="22"/>
          <w:szCs w:val="22"/>
        </w:rPr>
        <w:t>«</w:t>
      </w:r>
    </w:p>
    <w:p w14:paraId="377521A7" w14:textId="77777777" w:rsidR="00E002B1" w:rsidRPr="00C47DAF" w:rsidRDefault="00E002B1" w:rsidP="00DA7423">
      <w:pPr>
        <w:pStyle w:val="Glava"/>
        <w:tabs>
          <w:tab w:val="clear" w:pos="4536"/>
          <w:tab w:val="clear" w:pos="9072"/>
        </w:tabs>
        <w:ind w:right="502"/>
        <w:jc w:val="both"/>
        <w:rPr>
          <w:i w:val="0"/>
          <w:sz w:val="22"/>
          <w:szCs w:val="22"/>
        </w:rPr>
      </w:pPr>
    </w:p>
    <w:p w14:paraId="2398E441" w14:textId="77777777" w:rsidR="00844DD4" w:rsidRDefault="00F05FD0" w:rsidP="00DF4F24">
      <w:pPr>
        <w:pStyle w:val="Glava"/>
        <w:numPr>
          <w:ilvl w:val="0"/>
          <w:numId w:val="22"/>
        </w:numPr>
        <w:tabs>
          <w:tab w:val="clear" w:pos="4536"/>
          <w:tab w:val="clear" w:pos="9072"/>
        </w:tabs>
        <w:ind w:right="502"/>
        <w:jc w:val="both"/>
        <w:rPr>
          <w:i w:val="0"/>
          <w:sz w:val="22"/>
          <w:szCs w:val="22"/>
        </w:rPr>
      </w:pPr>
      <w:r w:rsidRPr="00F05FD0">
        <w:rPr>
          <w:i w:val="0"/>
          <w:sz w:val="22"/>
          <w:szCs w:val="22"/>
        </w:rPr>
        <w:t>Odgovorna oseba za podpis okvirnega sporazuma in funkcija:</w:t>
      </w:r>
    </w:p>
    <w:p w14:paraId="3B794A42" w14:textId="77777777" w:rsidR="00844DD4" w:rsidRDefault="00844DD4" w:rsidP="00DA7423">
      <w:pPr>
        <w:pStyle w:val="Glava"/>
        <w:tabs>
          <w:tab w:val="clear" w:pos="4536"/>
          <w:tab w:val="clear" w:pos="9072"/>
        </w:tabs>
        <w:ind w:left="1080" w:right="502"/>
        <w:jc w:val="both"/>
        <w:rPr>
          <w:i w:val="0"/>
          <w:sz w:val="22"/>
          <w:szCs w:val="22"/>
        </w:rPr>
      </w:pPr>
    </w:p>
    <w:p w14:paraId="3722AC1B" w14:textId="77777777" w:rsidR="00844DD4" w:rsidRDefault="00F05FD0" w:rsidP="00DA7423">
      <w:pPr>
        <w:pStyle w:val="Glava"/>
        <w:tabs>
          <w:tab w:val="clear" w:pos="4536"/>
          <w:tab w:val="clear" w:pos="9072"/>
        </w:tabs>
        <w:ind w:left="1080" w:right="502"/>
        <w:jc w:val="both"/>
        <w:rPr>
          <w:i w:val="0"/>
          <w:sz w:val="22"/>
          <w:szCs w:val="22"/>
        </w:rPr>
      </w:pPr>
      <w:r>
        <w:rPr>
          <w:i w:val="0"/>
          <w:sz w:val="22"/>
          <w:szCs w:val="22"/>
        </w:rPr>
        <w:t>_______________________________________________________________________________</w:t>
      </w:r>
    </w:p>
    <w:p w14:paraId="48315163" w14:textId="77777777" w:rsidR="00844DD4" w:rsidRPr="00E002B1" w:rsidRDefault="00F05FD0" w:rsidP="00DA7423">
      <w:pPr>
        <w:pStyle w:val="Glava"/>
        <w:tabs>
          <w:tab w:val="clear" w:pos="4536"/>
          <w:tab w:val="clear" w:pos="9072"/>
        </w:tabs>
        <w:ind w:left="1080" w:right="502"/>
        <w:jc w:val="center"/>
        <w:rPr>
          <w:i w:val="0"/>
          <w:sz w:val="16"/>
          <w:szCs w:val="16"/>
        </w:rPr>
      </w:pPr>
      <w:r w:rsidRPr="00E002B1">
        <w:rPr>
          <w:i w:val="0"/>
          <w:sz w:val="16"/>
          <w:szCs w:val="16"/>
        </w:rPr>
        <w:t>(ime in priimek ter naziv funkcije)</w:t>
      </w:r>
    </w:p>
    <w:p w14:paraId="270C2B0B" w14:textId="77777777" w:rsidR="00844DD4" w:rsidRPr="00C47DAF" w:rsidRDefault="00844DD4" w:rsidP="00DA7423">
      <w:pPr>
        <w:pStyle w:val="Glava"/>
        <w:tabs>
          <w:tab w:val="clear" w:pos="4536"/>
          <w:tab w:val="clear" w:pos="9072"/>
        </w:tabs>
        <w:ind w:left="1080" w:right="502"/>
        <w:jc w:val="both"/>
        <w:rPr>
          <w:i w:val="0"/>
          <w:sz w:val="10"/>
          <w:szCs w:val="10"/>
        </w:rPr>
      </w:pPr>
    </w:p>
    <w:p w14:paraId="18DC03F0" w14:textId="77777777" w:rsidR="00844DD4" w:rsidRDefault="00F05FD0" w:rsidP="00DF4F24">
      <w:pPr>
        <w:pStyle w:val="Glava"/>
        <w:numPr>
          <w:ilvl w:val="0"/>
          <w:numId w:val="22"/>
        </w:numPr>
        <w:tabs>
          <w:tab w:val="clear" w:pos="4536"/>
          <w:tab w:val="clear" w:pos="9072"/>
        </w:tabs>
        <w:ind w:right="502"/>
        <w:jc w:val="both"/>
        <w:rPr>
          <w:i w:val="0"/>
          <w:sz w:val="22"/>
          <w:szCs w:val="22"/>
        </w:rPr>
      </w:pPr>
      <w:r>
        <w:rPr>
          <w:i w:val="0"/>
          <w:sz w:val="22"/>
          <w:szCs w:val="22"/>
        </w:rPr>
        <w:t xml:space="preserve">Podatki </w:t>
      </w:r>
      <w:r w:rsidR="00DB0FD7">
        <w:rPr>
          <w:i w:val="0"/>
          <w:sz w:val="22"/>
          <w:szCs w:val="22"/>
        </w:rPr>
        <w:t xml:space="preserve">kontaktne </w:t>
      </w:r>
      <w:r>
        <w:rPr>
          <w:i w:val="0"/>
          <w:sz w:val="22"/>
          <w:szCs w:val="22"/>
        </w:rPr>
        <w:t>osebe</w:t>
      </w:r>
      <w:r w:rsidR="00DB0FD7">
        <w:rPr>
          <w:i w:val="0"/>
          <w:sz w:val="22"/>
          <w:szCs w:val="22"/>
        </w:rPr>
        <w:t xml:space="preserve"> ponudnika</w:t>
      </w:r>
      <w:r w:rsidR="00E5486F">
        <w:rPr>
          <w:i w:val="0"/>
          <w:sz w:val="22"/>
          <w:szCs w:val="22"/>
        </w:rPr>
        <w:t xml:space="preserve"> (tudi za komunikacijo preko e-JN)</w:t>
      </w:r>
      <w:r w:rsidR="00E002B1" w:rsidRPr="00C4302F">
        <w:rPr>
          <w:i w:val="0"/>
          <w:sz w:val="22"/>
          <w:szCs w:val="22"/>
        </w:rPr>
        <w:t>:</w:t>
      </w:r>
    </w:p>
    <w:p w14:paraId="4B8FD7D7" w14:textId="77777777" w:rsidR="00F05FD0" w:rsidRPr="00C47DAF" w:rsidRDefault="00F05FD0" w:rsidP="00DA7423">
      <w:pPr>
        <w:pStyle w:val="Glava"/>
        <w:tabs>
          <w:tab w:val="clear" w:pos="4536"/>
          <w:tab w:val="clear" w:pos="9072"/>
        </w:tabs>
        <w:ind w:left="1080" w:right="502"/>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06A38FF1" w14:textId="77777777" w:rsidTr="00E002B1">
        <w:trPr>
          <w:trHeight w:val="283"/>
        </w:trPr>
        <w:tc>
          <w:tcPr>
            <w:tcW w:w="3735" w:type="dxa"/>
          </w:tcPr>
          <w:p w14:paraId="68584226" w14:textId="77777777" w:rsidR="00F05FD0" w:rsidRDefault="00F05FD0" w:rsidP="00DA7423">
            <w:pPr>
              <w:pStyle w:val="Glava"/>
              <w:tabs>
                <w:tab w:val="clear" w:pos="4536"/>
                <w:tab w:val="clear" w:pos="9072"/>
              </w:tabs>
              <w:ind w:right="502"/>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1CEE8CFD" w14:textId="77777777" w:rsidR="00F05FD0" w:rsidRDefault="00F05FD0" w:rsidP="00DA7423">
            <w:pPr>
              <w:pStyle w:val="Glava"/>
              <w:tabs>
                <w:tab w:val="clear" w:pos="4536"/>
                <w:tab w:val="clear" w:pos="9072"/>
              </w:tabs>
              <w:ind w:right="502"/>
              <w:jc w:val="both"/>
              <w:rPr>
                <w:i w:val="0"/>
                <w:sz w:val="22"/>
                <w:szCs w:val="22"/>
              </w:rPr>
            </w:pPr>
          </w:p>
        </w:tc>
      </w:tr>
      <w:tr w:rsidR="00F05FD0" w14:paraId="3F873F91" w14:textId="77777777" w:rsidTr="00E002B1">
        <w:trPr>
          <w:trHeight w:val="283"/>
        </w:trPr>
        <w:tc>
          <w:tcPr>
            <w:tcW w:w="3735" w:type="dxa"/>
          </w:tcPr>
          <w:p w14:paraId="4BD5D5B6" w14:textId="77777777" w:rsidR="00F05FD0" w:rsidRDefault="00F05FD0" w:rsidP="00DA7423">
            <w:pPr>
              <w:pStyle w:val="Glava"/>
              <w:tabs>
                <w:tab w:val="clear" w:pos="4536"/>
                <w:tab w:val="clear" w:pos="9072"/>
              </w:tabs>
              <w:ind w:right="502"/>
              <w:jc w:val="both"/>
              <w:rPr>
                <w:i w:val="0"/>
                <w:sz w:val="22"/>
                <w:szCs w:val="22"/>
              </w:rPr>
            </w:pPr>
            <w:r w:rsidRPr="006017DD">
              <w:rPr>
                <w:i w:val="0"/>
                <w:sz w:val="22"/>
                <w:szCs w:val="22"/>
              </w:rPr>
              <w:t>Telefonska številka</w:t>
            </w:r>
          </w:p>
        </w:tc>
        <w:tc>
          <w:tcPr>
            <w:tcW w:w="5382" w:type="dxa"/>
          </w:tcPr>
          <w:p w14:paraId="657473B1" w14:textId="77777777" w:rsidR="00F05FD0" w:rsidRDefault="00F05FD0" w:rsidP="00DA7423">
            <w:pPr>
              <w:pStyle w:val="Glava"/>
              <w:tabs>
                <w:tab w:val="clear" w:pos="4536"/>
                <w:tab w:val="clear" w:pos="9072"/>
              </w:tabs>
              <w:ind w:right="502"/>
              <w:jc w:val="both"/>
              <w:rPr>
                <w:i w:val="0"/>
                <w:sz w:val="22"/>
                <w:szCs w:val="22"/>
              </w:rPr>
            </w:pPr>
          </w:p>
        </w:tc>
      </w:tr>
      <w:tr w:rsidR="00F05FD0" w14:paraId="71F3CD1D" w14:textId="77777777" w:rsidTr="00E002B1">
        <w:trPr>
          <w:trHeight w:val="283"/>
        </w:trPr>
        <w:tc>
          <w:tcPr>
            <w:tcW w:w="3735" w:type="dxa"/>
          </w:tcPr>
          <w:p w14:paraId="25BD0162" w14:textId="77777777" w:rsidR="00F05FD0" w:rsidRDefault="00F05FD0" w:rsidP="00DA7423">
            <w:pPr>
              <w:pStyle w:val="Glava"/>
              <w:tabs>
                <w:tab w:val="clear" w:pos="4536"/>
                <w:tab w:val="clear" w:pos="9072"/>
              </w:tabs>
              <w:ind w:right="502"/>
              <w:jc w:val="both"/>
              <w:rPr>
                <w:i w:val="0"/>
                <w:sz w:val="22"/>
                <w:szCs w:val="22"/>
              </w:rPr>
            </w:pPr>
            <w:r w:rsidRPr="006017DD">
              <w:rPr>
                <w:i w:val="0"/>
                <w:sz w:val="22"/>
                <w:szCs w:val="22"/>
              </w:rPr>
              <w:t>Elektronski naslov:</w:t>
            </w:r>
          </w:p>
        </w:tc>
        <w:tc>
          <w:tcPr>
            <w:tcW w:w="5382" w:type="dxa"/>
          </w:tcPr>
          <w:p w14:paraId="5EEAD4D5" w14:textId="77777777" w:rsidR="00F05FD0" w:rsidRDefault="00F05FD0" w:rsidP="00DA7423">
            <w:pPr>
              <w:pStyle w:val="Glava"/>
              <w:tabs>
                <w:tab w:val="clear" w:pos="4536"/>
                <w:tab w:val="clear" w:pos="9072"/>
              </w:tabs>
              <w:ind w:right="502"/>
              <w:jc w:val="both"/>
              <w:rPr>
                <w:i w:val="0"/>
                <w:sz w:val="22"/>
                <w:szCs w:val="22"/>
              </w:rPr>
            </w:pPr>
          </w:p>
        </w:tc>
      </w:tr>
    </w:tbl>
    <w:p w14:paraId="3110B44B" w14:textId="77777777" w:rsidR="00F05FD0" w:rsidRDefault="00F05FD0" w:rsidP="00DA7423">
      <w:pPr>
        <w:pStyle w:val="Glava"/>
        <w:tabs>
          <w:tab w:val="clear" w:pos="4536"/>
          <w:tab w:val="clear" w:pos="9072"/>
        </w:tabs>
        <w:ind w:left="1080" w:right="502"/>
        <w:jc w:val="both"/>
        <w:rPr>
          <w:i w:val="0"/>
          <w:sz w:val="22"/>
          <w:szCs w:val="22"/>
        </w:rPr>
      </w:pPr>
    </w:p>
    <w:p w14:paraId="68E1644E" w14:textId="77777777" w:rsidR="00F05FD0" w:rsidRDefault="00F05FD0" w:rsidP="00DF4F24">
      <w:pPr>
        <w:pStyle w:val="Glava"/>
        <w:numPr>
          <w:ilvl w:val="0"/>
          <w:numId w:val="22"/>
        </w:numPr>
        <w:tabs>
          <w:tab w:val="clear" w:pos="4536"/>
          <w:tab w:val="clear" w:pos="9072"/>
        </w:tabs>
        <w:ind w:right="502"/>
        <w:jc w:val="both"/>
        <w:rPr>
          <w:i w:val="0"/>
          <w:sz w:val="22"/>
          <w:szCs w:val="22"/>
        </w:rPr>
      </w:pPr>
      <w:r>
        <w:rPr>
          <w:i w:val="0"/>
          <w:sz w:val="22"/>
          <w:szCs w:val="22"/>
        </w:rPr>
        <w:t>Podatki osebe, ki bo pooblaščeni predstavnik okvirnega sporazuma:</w:t>
      </w:r>
    </w:p>
    <w:p w14:paraId="29D1F3FB" w14:textId="77777777" w:rsidR="00F05FD0" w:rsidRPr="00C47DAF" w:rsidRDefault="00F05FD0" w:rsidP="00DA7423">
      <w:pPr>
        <w:pStyle w:val="Glava"/>
        <w:tabs>
          <w:tab w:val="clear" w:pos="4536"/>
          <w:tab w:val="clear" w:pos="9072"/>
        </w:tabs>
        <w:ind w:right="502"/>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17AFE57D" w14:textId="77777777" w:rsidTr="00E002B1">
        <w:trPr>
          <w:trHeight w:val="283"/>
        </w:trPr>
        <w:tc>
          <w:tcPr>
            <w:tcW w:w="3735" w:type="dxa"/>
          </w:tcPr>
          <w:p w14:paraId="7689B062" w14:textId="77777777" w:rsidR="00F05FD0" w:rsidRDefault="00F05FD0" w:rsidP="00DA7423">
            <w:pPr>
              <w:pStyle w:val="Glava"/>
              <w:tabs>
                <w:tab w:val="clear" w:pos="4536"/>
                <w:tab w:val="clear" w:pos="9072"/>
              </w:tabs>
              <w:ind w:right="502"/>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1B409564" w14:textId="77777777" w:rsidR="00F05FD0" w:rsidRDefault="00F05FD0" w:rsidP="00DA7423">
            <w:pPr>
              <w:pStyle w:val="Glava"/>
              <w:tabs>
                <w:tab w:val="clear" w:pos="4536"/>
                <w:tab w:val="clear" w:pos="9072"/>
              </w:tabs>
              <w:ind w:right="502"/>
              <w:jc w:val="both"/>
              <w:rPr>
                <w:i w:val="0"/>
                <w:sz w:val="22"/>
                <w:szCs w:val="22"/>
              </w:rPr>
            </w:pPr>
          </w:p>
        </w:tc>
      </w:tr>
      <w:tr w:rsidR="00F05FD0" w14:paraId="77CDB796" w14:textId="77777777" w:rsidTr="00E002B1">
        <w:trPr>
          <w:trHeight w:val="283"/>
        </w:trPr>
        <w:tc>
          <w:tcPr>
            <w:tcW w:w="3735" w:type="dxa"/>
          </w:tcPr>
          <w:p w14:paraId="52039CD0" w14:textId="77777777" w:rsidR="00F05FD0" w:rsidRDefault="00F05FD0" w:rsidP="00DA7423">
            <w:pPr>
              <w:pStyle w:val="Glava"/>
              <w:tabs>
                <w:tab w:val="clear" w:pos="4536"/>
                <w:tab w:val="clear" w:pos="9072"/>
              </w:tabs>
              <w:ind w:right="502"/>
              <w:jc w:val="both"/>
              <w:rPr>
                <w:i w:val="0"/>
                <w:sz w:val="22"/>
                <w:szCs w:val="22"/>
              </w:rPr>
            </w:pPr>
            <w:r w:rsidRPr="006017DD">
              <w:rPr>
                <w:i w:val="0"/>
                <w:sz w:val="22"/>
                <w:szCs w:val="22"/>
              </w:rPr>
              <w:t>Telefonska številka</w:t>
            </w:r>
          </w:p>
        </w:tc>
        <w:tc>
          <w:tcPr>
            <w:tcW w:w="5382" w:type="dxa"/>
          </w:tcPr>
          <w:p w14:paraId="6FA3BE70" w14:textId="77777777" w:rsidR="00F05FD0" w:rsidRDefault="00F05FD0" w:rsidP="00DA7423">
            <w:pPr>
              <w:pStyle w:val="Glava"/>
              <w:tabs>
                <w:tab w:val="clear" w:pos="4536"/>
                <w:tab w:val="clear" w:pos="9072"/>
              </w:tabs>
              <w:ind w:right="502"/>
              <w:jc w:val="both"/>
              <w:rPr>
                <w:i w:val="0"/>
                <w:sz w:val="22"/>
                <w:szCs w:val="22"/>
              </w:rPr>
            </w:pPr>
          </w:p>
        </w:tc>
      </w:tr>
      <w:tr w:rsidR="00F05FD0" w14:paraId="43E4E3D8" w14:textId="77777777" w:rsidTr="00E002B1">
        <w:trPr>
          <w:trHeight w:val="283"/>
        </w:trPr>
        <w:tc>
          <w:tcPr>
            <w:tcW w:w="3735" w:type="dxa"/>
          </w:tcPr>
          <w:p w14:paraId="4CF8B8F9" w14:textId="77777777" w:rsidR="00F05FD0" w:rsidRDefault="00F05FD0" w:rsidP="00DA7423">
            <w:pPr>
              <w:pStyle w:val="Glava"/>
              <w:tabs>
                <w:tab w:val="clear" w:pos="4536"/>
                <w:tab w:val="clear" w:pos="9072"/>
              </w:tabs>
              <w:ind w:right="502"/>
              <w:jc w:val="both"/>
              <w:rPr>
                <w:i w:val="0"/>
                <w:sz w:val="22"/>
                <w:szCs w:val="22"/>
              </w:rPr>
            </w:pPr>
            <w:r w:rsidRPr="006017DD">
              <w:rPr>
                <w:i w:val="0"/>
                <w:sz w:val="22"/>
                <w:szCs w:val="22"/>
              </w:rPr>
              <w:t>Elektronski naslov:</w:t>
            </w:r>
          </w:p>
        </w:tc>
        <w:tc>
          <w:tcPr>
            <w:tcW w:w="5382" w:type="dxa"/>
          </w:tcPr>
          <w:p w14:paraId="7CDCF661" w14:textId="77777777" w:rsidR="00F05FD0" w:rsidRDefault="00F05FD0" w:rsidP="00DA7423">
            <w:pPr>
              <w:pStyle w:val="Glava"/>
              <w:tabs>
                <w:tab w:val="clear" w:pos="4536"/>
                <w:tab w:val="clear" w:pos="9072"/>
              </w:tabs>
              <w:ind w:right="502"/>
              <w:jc w:val="both"/>
              <w:rPr>
                <w:i w:val="0"/>
                <w:sz w:val="22"/>
                <w:szCs w:val="22"/>
              </w:rPr>
            </w:pPr>
          </w:p>
        </w:tc>
      </w:tr>
    </w:tbl>
    <w:p w14:paraId="3F05B201" w14:textId="77777777" w:rsidR="00F05FD0" w:rsidRDefault="00F05FD0" w:rsidP="00DA7423">
      <w:pPr>
        <w:pStyle w:val="Glava"/>
        <w:tabs>
          <w:tab w:val="clear" w:pos="4536"/>
          <w:tab w:val="clear" w:pos="9072"/>
        </w:tabs>
        <w:ind w:left="1080" w:right="502"/>
        <w:jc w:val="both"/>
        <w:rPr>
          <w:i w:val="0"/>
          <w:sz w:val="22"/>
          <w:szCs w:val="22"/>
        </w:rPr>
      </w:pPr>
    </w:p>
    <w:p w14:paraId="588AB6B7" w14:textId="77777777" w:rsidR="00F05FD0" w:rsidRDefault="00F05FD0" w:rsidP="00DF4F24">
      <w:pPr>
        <w:pStyle w:val="Glava"/>
        <w:numPr>
          <w:ilvl w:val="0"/>
          <w:numId w:val="22"/>
        </w:numPr>
        <w:tabs>
          <w:tab w:val="clear" w:pos="4536"/>
          <w:tab w:val="clear" w:pos="9072"/>
        </w:tabs>
        <w:ind w:right="502"/>
        <w:jc w:val="both"/>
        <w:rPr>
          <w:i w:val="0"/>
          <w:sz w:val="22"/>
          <w:szCs w:val="22"/>
        </w:rPr>
      </w:pPr>
      <w:r>
        <w:rPr>
          <w:i w:val="0"/>
          <w:sz w:val="22"/>
          <w:szCs w:val="22"/>
        </w:rPr>
        <w:t xml:space="preserve">Podatki </w:t>
      </w:r>
      <w:r w:rsidRPr="00F05FD0">
        <w:rPr>
          <w:i w:val="0"/>
          <w:sz w:val="22"/>
          <w:szCs w:val="22"/>
        </w:rPr>
        <w:t>osebe, ki bo zadolžena za sprejem in potrditev naročil (v primeru podpisa okvirnega sporazuma):</w:t>
      </w:r>
    </w:p>
    <w:p w14:paraId="5C9068F7" w14:textId="77777777" w:rsidR="00F05FD0" w:rsidRPr="00C47DAF" w:rsidRDefault="00F05FD0" w:rsidP="00DA7423">
      <w:pPr>
        <w:pStyle w:val="Glava"/>
        <w:tabs>
          <w:tab w:val="clear" w:pos="4536"/>
          <w:tab w:val="clear" w:pos="9072"/>
        </w:tabs>
        <w:ind w:right="502"/>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4770ADC6" w14:textId="77777777" w:rsidTr="00E002B1">
        <w:trPr>
          <w:trHeight w:val="283"/>
        </w:trPr>
        <w:tc>
          <w:tcPr>
            <w:tcW w:w="3735" w:type="dxa"/>
          </w:tcPr>
          <w:p w14:paraId="2B17A772" w14:textId="77777777" w:rsidR="00F05FD0" w:rsidRDefault="00F05FD0" w:rsidP="00DA7423">
            <w:pPr>
              <w:pStyle w:val="Glava"/>
              <w:tabs>
                <w:tab w:val="clear" w:pos="4536"/>
                <w:tab w:val="clear" w:pos="9072"/>
              </w:tabs>
              <w:ind w:right="502"/>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457F807A" w14:textId="77777777" w:rsidR="00F05FD0" w:rsidRDefault="00F05FD0" w:rsidP="00DA7423">
            <w:pPr>
              <w:pStyle w:val="Glava"/>
              <w:tabs>
                <w:tab w:val="clear" w:pos="4536"/>
                <w:tab w:val="clear" w:pos="9072"/>
              </w:tabs>
              <w:ind w:right="502"/>
              <w:jc w:val="both"/>
              <w:rPr>
                <w:i w:val="0"/>
                <w:sz w:val="22"/>
                <w:szCs w:val="22"/>
              </w:rPr>
            </w:pPr>
          </w:p>
        </w:tc>
      </w:tr>
      <w:tr w:rsidR="00F05FD0" w14:paraId="4D0FFDD4" w14:textId="77777777" w:rsidTr="00E002B1">
        <w:trPr>
          <w:trHeight w:val="283"/>
        </w:trPr>
        <w:tc>
          <w:tcPr>
            <w:tcW w:w="3735" w:type="dxa"/>
          </w:tcPr>
          <w:p w14:paraId="48C75C85" w14:textId="77777777" w:rsidR="00F05FD0" w:rsidRDefault="00F05FD0" w:rsidP="00DA7423">
            <w:pPr>
              <w:pStyle w:val="Glava"/>
              <w:tabs>
                <w:tab w:val="clear" w:pos="4536"/>
                <w:tab w:val="clear" w:pos="9072"/>
              </w:tabs>
              <w:ind w:right="502"/>
              <w:jc w:val="both"/>
              <w:rPr>
                <w:i w:val="0"/>
                <w:sz w:val="22"/>
                <w:szCs w:val="22"/>
              </w:rPr>
            </w:pPr>
            <w:r w:rsidRPr="006017DD">
              <w:rPr>
                <w:i w:val="0"/>
                <w:sz w:val="22"/>
                <w:szCs w:val="22"/>
              </w:rPr>
              <w:t>Telefonska številka</w:t>
            </w:r>
          </w:p>
        </w:tc>
        <w:tc>
          <w:tcPr>
            <w:tcW w:w="5382" w:type="dxa"/>
          </w:tcPr>
          <w:p w14:paraId="2335411F" w14:textId="77777777" w:rsidR="00F05FD0" w:rsidRDefault="00F05FD0" w:rsidP="00DA7423">
            <w:pPr>
              <w:pStyle w:val="Glava"/>
              <w:tabs>
                <w:tab w:val="clear" w:pos="4536"/>
                <w:tab w:val="clear" w:pos="9072"/>
              </w:tabs>
              <w:ind w:right="502"/>
              <w:jc w:val="both"/>
              <w:rPr>
                <w:i w:val="0"/>
                <w:sz w:val="22"/>
                <w:szCs w:val="22"/>
              </w:rPr>
            </w:pPr>
          </w:p>
        </w:tc>
      </w:tr>
      <w:tr w:rsidR="00F05FD0" w14:paraId="6149F896" w14:textId="77777777" w:rsidTr="00E002B1">
        <w:trPr>
          <w:trHeight w:val="283"/>
        </w:trPr>
        <w:tc>
          <w:tcPr>
            <w:tcW w:w="3735" w:type="dxa"/>
          </w:tcPr>
          <w:p w14:paraId="1038B4B9" w14:textId="77777777" w:rsidR="00F05FD0" w:rsidRDefault="00F05FD0" w:rsidP="00DA7423">
            <w:pPr>
              <w:pStyle w:val="Glava"/>
              <w:tabs>
                <w:tab w:val="clear" w:pos="4536"/>
                <w:tab w:val="clear" w:pos="9072"/>
              </w:tabs>
              <w:ind w:right="502"/>
              <w:jc w:val="both"/>
              <w:rPr>
                <w:i w:val="0"/>
                <w:sz w:val="22"/>
                <w:szCs w:val="22"/>
              </w:rPr>
            </w:pPr>
            <w:r w:rsidRPr="006017DD">
              <w:rPr>
                <w:i w:val="0"/>
                <w:sz w:val="22"/>
                <w:szCs w:val="22"/>
              </w:rPr>
              <w:t>Elektronski naslov:</w:t>
            </w:r>
          </w:p>
        </w:tc>
        <w:tc>
          <w:tcPr>
            <w:tcW w:w="5382" w:type="dxa"/>
          </w:tcPr>
          <w:p w14:paraId="6A79E4C3" w14:textId="77777777" w:rsidR="00F05FD0" w:rsidRDefault="00F05FD0" w:rsidP="00DA7423">
            <w:pPr>
              <w:pStyle w:val="Glava"/>
              <w:tabs>
                <w:tab w:val="clear" w:pos="4536"/>
                <w:tab w:val="clear" w:pos="9072"/>
              </w:tabs>
              <w:ind w:right="502"/>
              <w:jc w:val="both"/>
              <w:rPr>
                <w:i w:val="0"/>
                <w:sz w:val="22"/>
                <w:szCs w:val="22"/>
              </w:rPr>
            </w:pPr>
          </w:p>
        </w:tc>
      </w:tr>
    </w:tbl>
    <w:p w14:paraId="6DD273F9" w14:textId="77777777" w:rsidR="00F05FD0" w:rsidRDefault="00F05FD0" w:rsidP="00DA7423">
      <w:pPr>
        <w:pStyle w:val="Glava"/>
        <w:tabs>
          <w:tab w:val="clear" w:pos="4536"/>
          <w:tab w:val="clear" w:pos="9072"/>
        </w:tabs>
        <w:ind w:left="1080" w:right="502"/>
        <w:jc w:val="both"/>
        <w:rPr>
          <w:i w:val="0"/>
          <w:sz w:val="22"/>
          <w:szCs w:val="22"/>
        </w:rPr>
      </w:pPr>
    </w:p>
    <w:p w14:paraId="3DB7FD5C" w14:textId="77777777" w:rsidR="00C47DAF" w:rsidRPr="002B221B" w:rsidRDefault="00C47DAF" w:rsidP="00DF4F24">
      <w:pPr>
        <w:pStyle w:val="Glava"/>
        <w:numPr>
          <w:ilvl w:val="0"/>
          <w:numId w:val="22"/>
        </w:numPr>
        <w:tabs>
          <w:tab w:val="left" w:pos="284"/>
        </w:tabs>
        <w:ind w:right="502"/>
        <w:jc w:val="both"/>
        <w:rPr>
          <w:i w:val="0"/>
          <w:sz w:val="22"/>
          <w:szCs w:val="22"/>
        </w:rPr>
      </w:pPr>
      <w:r w:rsidRPr="002B221B">
        <w:rPr>
          <w:i w:val="0"/>
          <w:sz w:val="22"/>
          <w:szCs w:val="22"/>
        </w:rPr>
        <w:t>Podatki osebe, ki bo zadolžena za sprejem in reševanje reklamacij:</w:t>
      </w:r>
    </w:p>
    <w:p w14:paraId="567F8D75" w14:textId="77777777" w:rsidR="00C47DAF" w:rsidRPr="00C47DAF" w:rsidRDefault="00C47DAF" w:rsidP="00DA7423">
      <w:pPr>
        <w:pStyle w:val="Glava"/>
        <w:tabs>
          <w:tab w:val="left" w:pos="284"/>
        </w:tabs>
        <w:ind w:left="1440" w:right="502"/>
        <w:jc w:val="both"/>
        <w:rPr>
          <w:i w:val="0"/>
          <w:sz w:val="10"/>
          <w:szCs w:val="10"/>
          <w:highlight w:val="yellow"/>
        </w:rPr>
      </w:pPr>
    </w:p>
    <w:tbl>
      <w:tblPr>
        <w:tblStyle w:val="Tabelamrea"/>
        <w:tblW w:w="9117" w:type="dxa"/>
        <w:tblInd w:w="1080" w:type="dxa"/>
        <w:tblLook w:val="04A0" w:firstRow="1" w:lastRow="0" w:firstColumn="1" w:lastColumn="0" w:noHBand="0" w:noVBand="1"/>
      </w:tblPr>
      <w:tblGrid>
        <w:gridCol w:w="3735"/>
        <w:gridCol w:w="5382"/>
      </w:tblGrid>
      <w:tr w:rsidR="00C47DAF" w14:paraId="203D543B" w14:textId="77777777" w:rsidTr="00D31419">
        <w:trPr>
          <w:trHeight w:val="283"/>
        </w:trPr>
        <w:tc>
          <w:tcPr>
            <w:tcW w:w="3735" w:type="dxa"/>
          </w:tcPr>
          <w:p w14:paraId="7662B5F1" w14:textId="77777777" w:rsidR="00C47DAF" w:rsidRDefault="00C47DAF" w:rsidP="00DA7423">
            <w:pPr>
              <w:pStyle w:val="Glava"/>
              <w:tabs>
                <w:tab w:val="clear" w:pos="4536"/>
                <w:tab w:val="clear" w:pos="9072"/>
              </w:tabs>
              <w:ind w:right="502"/>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43EAC2BB" w14:textId="77777777" w:rsidR="00C47DAF" w:rsidRDefault="00C47DAF" w:rsidP="00DA7423">
            <w:pPr>
              <w:pStyle w:val="Glava"/>
              <w:tabs>
                <w:tab w:val="clear" w:pos="4536"/>
                <w:tab w:val="clear" w:pos="9072"/>
              </w:tabs>
              <w:ind w:right="502"/>
              <w:jc w:val="both"/>
              <w:rPr>
                <w:i w:val="0"/>
                <w:sz w:val="22"/>
                <w:szCs w:val="22"/>
              </w:rPr>
            </w:pPr>
          </w:p>
        </w:tc>
      </w:tr>
      <w:tr w:rsidR="00C47DAF" w14:paraId="37A57D8A" w14:textId="77777777" w:rsidTr="00D31419">
        <w:trPr>
          <w:trHeight w:val="283"/>
        </w:trPr>
        <w:tc>
          <w:tcPr>
            <w:tcW w:w="3735" w:type="dxa"/>
          </w:tcPr>
          <w:p w14:paraId="6BD51C2B" w14:textId="77777777" w:rsidR="00C47DAF" w:rsidRDefault="00C47DAF" w:rsidP="00DA7423">
            <w:pPr>
              <w:pStyle w:val="Glava"/>
              <w:tabs>
                <w:tab w:val="clear" w:pos="4536"/>
                <w:tab w:val="clear" w:pos="9072"/>
              </w:tabs>
              <w:ind w:right="502"/>
              <w:jc w:val="both"/>
              <w:rPr>
                <w:i w:val="0"/>
                <w:sz w:val="22"/>
                <w:szCs w:val="22"/>
              </w:rPr>
            </w:pPr>
            <w:r w:rsidRPr="006017DD">
              <w:rPr>
                <w:i w:val="0"/>
                <w:sz w:val="22"/>
                <w:szCs w:val="22"/>
              </w:rPr>
              <w:t>Telefonska številka</w:t>
            </w:r>
          </w:p>
        </w:tc>
        <w:tc>
          <w:tcPr>
            <w:tcW w:w="5382" w:type="dxa"/>
          </w:tcPr>
          <w:p w14:paraId="69A69B6C" w14:textId="77777777" w:rsidR="00C47DAF" w:rsidRDefault="00C47DAF" w:rsidP="00DA7423">
            <w:pPr>
              <w:pStyle w:val="Glava"/>
              <w:tabs>
                <w:tab w:val="clear" w:pos="4536"/>
                <w:tab w:val="clear" w:pos="9072"/>
              </w:tabs>
              <w:ind w:right="502"/>
              <w:jc w:val="both"/>
              <w:rPr>
                <w:i w:val="0"/>
                <w:sz w:val="22"/>
                <w:szCs w:val="22"/>
              </w:rPr>
            </w:pPr>
          </w:p>
        </w:tc>
      </w:tr>
      <w:tr w:rsidR="00C47DAF" w14:paraId="3CEE5F55" w14:textId="77777777" w:rsidTr="00D31419">
        <w:trPr>
          <w:trHeight w:val="283"/>
        </w:trPr>
        <w:tc>
          <w:tcPr>
            <w:tcW w:w="3735" w:type="dxa"/>
          </w:tcPr>
          <w:p w14:paraId="5AC57FB5" w14:textId="77777777" w:rsidR="00C47DAF" w:rsidRDefault="00C47DAF" w:rsidP="00DA7423">
            <w:pPr>
              <w:pStyle w:val="Glava"/>
              <w:tabs>
                <w:tab w:val="clear" w:pos="4536"/>
                <w:tab w:val="clear" w:pos="9072"/>
              </w:tabs>
              <w:ind w:right="502"/>
              <w:jc w:val="both"/>
              <w:rPr>
                <w:i w:val="0"/>
                <w:sz w:val="22"/>
                <w:szCs w:val="22"/>
              </w:rPr>
            </w:pPr>
            <w:r w:rsidRPr="006017DD">
              <w:rPr>
                <w:i w:val="0"/>
                <w:sz w:val="22"/>
                <w:szCs w:val="22"/>
              </w:rPr>
              <w:t>Elektronski naslov:</w:t>
            </w:r>
          </w:p>
        </w:tc>
        <w:tc>
          <w:tcPr>
            <w:tcW w:w="5382" w:type="dxa"/>
          </w:tcPr>
          <w:p w14:paraId="65C11FD0" w14:textId="77777777" w:rsidR="00C47DAF" w:rsidRDefault="00C47DAF" w:rsidP="00DA7423">
            <w:pPr>
              <w:pStyle w:val="Glava"/>
              <w:tabs>
                <w:tab w:val="clear" w:pos="4536"/>
                <w:tab w:val="clear" w:pos="9072"/>
              </w:tabs>
              <w:ind w:right="502"/>
              <w:jc w:val="both"/>
              <w:rPr>
                <w:i w:val="0"/>
                <w:sz w:val="22"/>
                <w:szCs w:val="22"/>
              </w:rPr>
            </w:pPr>
          </w:p>
        </w:tc>
      </w:tr>
    </w:tbl>
    <w:p w14:paraId="1FCC0185" w14:textId="77777777" w:rsidR="00C47DAF" w:rsidRPr="00C47DAF" w:rsidRDefault="00C47DAF" w:rsidP="00DA7423">
      <w:pPr>
        <w:pStyle w:val="Glava"/>
        <w:tabs>
          <w:tab w:val="clear" w:pos="4536"/>
          <w:tab w:val="clear" w:pos="9072"/>
        </w:tabs>
        <w:ind w:left="1080" w:right="502"/>
        <w:jc w:val="both"/>
        <w:rPr>
          <w:i w:val="0"/>
          <w:sz w:val="10"/>
          <w:szCs w:val="10"/>
        </w:rPr>
      </w:pPr>
    </w:p>
    <w:p w14:paraId="70630349" w14:textId="77777777" w:rsidR="00844DD4" w:rsidRDefault="00F05FD0" w:rsidP="00DF4F24">
      <w:pPr>
        <w:pStyle w:val="Glava"/>
        <w:numPr>
          <w:ilvl w:val="0"/>
          <w:numId w:val="22"/>
        </w:numPr>
        <w:tabs>
          <w:tab w:val="clear" w:pos="4536"/>
          <w:tab w:val="clear" w:pos="9072"/>
        </w:tabs>
        <w:ind w:right="502"/>
        <w:jc w:val="both"/>
        <w:rPr>
          <w:i w:val="0"/>
          <w:sz w:val="22"/>
          <w:szCs w:val="22"/>
        </w:rPr>
      </w:pPr>
      <w:r w:rsidRPr="00170C74">
        <w:rPr>
          <w:i w:val="0"/>
          <w:sz w:val="22"/>
          <w:szCs w:val="22"/>
        </w:rPr>
        <w:t>Transakcijski račun (številka):</w:t>
      </w:r>
      <w:r>
        <w:rPr>
          <w:i w:val="0"/>
          <w:sz w:val="22"/>
          <w:szCs w:val="22"/>
        </w:rPr>
        <w:t xml:space="preserve"> _____________________________________________________</w:t>
      </w:r>
    </w:p>
    <w:p w14:paraId="2181FBA9" w14:textId="77777777" w:rsidR="00F05FD0" w:rsidRDefault="00F05FD0" w:rsidP="00DA7423">
      <w:pPr>
        <w:pStyle w:val="Glava"/>
        <w:tabs>
          <w:tab w:val="clear" w:pos="4536"/>
          <w:tab w:val="clear" w:pos="9072"/>
        </w:tabs>
        <w:ind w:right="502" w:firstLine="1134"/>
        <w:jc w:val="both"/>
        <w:rPr>
          <w:i w:val="0"/>
          <w:sz w:val="16"/>
          <w:szCs w:val="16"/>
        </w:rPr>
      </w:pPr>
      <w:r w:rsidRPr="00170C74">
        <w:rPr>
          <w:i w:val="0"/>
          <w:sz w:val="16"/>
          <w:szCs w:val="16"/>
        </w:rPr>
        <w:t xml:space="preserve">       </w:t>
      </w:r>
      <w:r w:rsidR="00170C74" w:rsidRPr="00170C74">
        <w:rPr>
          <w:i w:val="0"/>
          <w:sz w:val="16"/>
          <w:szCs w:val="16"/>
        </w:rPr>
        <w:t>(Ponudnik navede transakcijski račun, kamor se bodo v primeru izbire, vršila plačila)</w:t>
      </w:r>
    </w:p>
    <w:p w14:paraId="12A04ADA" w14:textId="77777777" w:rsidR="00170C74" w:rsidRPr="00170C74" w:rsidRDefault="00170C74" w:rsidP="00DA7423">
      <w:pPr>
        <w:pStyle w:val="Glava"/>
        <w:tabs>
          <w:tab w:val="clear" w:pos="4536"/>
          <w:tab w:val="clear" w:pos="9072"/>
        </w:tabs>
        <w:ind w:right="502" w:firstLine="1134"/>
        <w:jc w:val="both"/>
        <w:rPr>
          <w:i w:val="0"/>
          <w:sz w:val="16"/>
          <w:szCs w:val="16"/>
        </w:rPr>
      </w:pPr>
    </w:p>
    <w:p w14:paraId="2A645979" w14:textId="77777777" w:rsidR="00074F2A" w:rsidRDefault="00F05FD0" w:rsidP="00DF4F24">
      <w:pPr>
        <w:pStyle w:val="Glava"/>
        <w:numPr>
          <w:ilvl w:val="0"/>
          <w:numId w:val="22"/>
        </w:numPr>
        <w:tabs>
          <w:tab w:val="clear" w:pos="4536"/>
          <w:tab w:val="clear" w:pos="9072"/>
        </w:tabs>
        <w:ind w:right="502"/>
        <w:rPr>
          <w:i w:val="0"/>
          <w:sz w:val="22"/>
          <w:szCs w:val="22"/>
        </w:rPr>
      </w:pPr>
      <w:r>
        <w:rPr>
          <w:i w:val="0"/>
          <w:sz w:val="22"/>
          <w:szCs w:val="22"/>
        </w:rPr>
        <w:t>Transakcijski račun odprt pri banki</w:t>
      </w:r>
      <w:r w:rsidR="00C718B0">
        <w:rPr>
          <w:i w:val="0"/>
          <w:sz w:val="22"/>
          <w:szCs w:val="22"/>
        </w:rPr>
        <w:t xml:space="preserve"> (naziv </w:t>
      </w:r>
      <w:r w:rsidR="00E002B1">
        <w:rPr>
          <w:i w:val="0"/>
          <w:sz w:val="22"/>
          <w:szCs w:val="22"/>
        </w:rPr>
        <w:t>banke)</w:t>
      </w:r>
      <w:r>
        <w:rPr>
          <w:i w:val="0"/>
          <w:sz w:val="22"/>
          <w:szCs w:val="22"/>
        </w:rPr>
        <w:t>:_____________</w:t>
      </w:r>
      <w:r w:rsidR="00C718B0">
        <w:rPr>
          <w:i w:val="0"/>
          <w:sz w:val="22"/>
          <w:szCs w:val="22"/>
        </w:rPr>
        <w:t>_________________________</w:t>
      </w:r>
    </w:p>
    <w:p w14:paraId="66C94D59" w14:textId="77777777" w:rsidR="00E002B1" w:rsidRDefault="00E002B1" w:rsidP="00DA7423">
      <w:pPr>
        <w:pStyle w:val="Glava"/>
        <w:tabs>
          <w:tab w:val="clear" w:pos="4536"/>
          <w:tab w:val="clear" w:pos="9072"/>
        </w:tabs>
        <w:ind w:right="502"/>
        <w:rPr>
          <w:i w:val="0"/>
          <w:sz w:val="22"/>
          <w:szCs w:val="22"/>
        </w:rPr>
      </w:pPr>
    </w:p>
    <w:p w14:paraId="53A939BB" w14:textId="77777777" w:rsidR="00E002B1" w:rsidRDefault="00E002B1" w:rsidP="00DF4F24">
      <w:pPr>
        <w:pStyle w:val="Glava"/>
        <w:numPr>
          <w:ilvl w:val="0"/>
          <w:numId w:val="22"/>
        </w:numPr>
        <w:tabs>
          <w:tab w:val="clear" w:pos="4536"/>
          <w:tab w:val="clear" w:pos="9072"/>
        </w:tabs>
        <w:ind w:right="502"/>
        <w:rPr>
          <w:i w:val="0"/>
          <w:sz w:val="22"/>
          <w:szCs w:val="22"/>
        </w:rPr>
      </w:pPr>
      <w:r>
        <w:rPr>
          <w:i w:val="0"/>
          <w:sz w:val="22"/>
          <w:szCs w:val="22"/>
        </w:rPr>
        <w:t>Identifikacijska številka ponudnika za DDV:_______________________________________</w:t>
      </w:r>
      <w:r w:rsidR="00C718B0">
        <w:rPr>
          <w:i w:val="0"/>
          <w:sz w:val="22"/>
          <w:szCs w:val="22"/>
        </w:rPr>
        <w:t>___</w:t>
      </w:r>
    </w:p>
    <w:p w14:paraId="1E189214" w14:textId="77777777" w:rsidR="00E002B1" w:rsidRDefault="00E002B1" w:rsidP="00DA7423">
      <w:pPr>
        <w:pStyle w:val="Odstavekseznama"/>
        <w:ind w:right="502"/>
        <w:rPr>
          <w:i w:val="0"/>
          <w:sz w:val="22"/>
          <w:szCs w:val="22"/>
        </w:rPr>
      </w:pPr>
    </w:p>
    <w:p w14:paraId="2FA8C642" w14:textId="77777777" w:rsidR="00E002B1" w:rsidRDefault="00E002B1" w:rsidP="00DF4F24">
      <w:pPr>
        <w:pStyle w:val="Glava"/>
        <w:numPr>
          <w:ilvl w:val="0"/>
          <w:numId w:val="22"/>
        </w:numPr>
        <w:tabs>
          <w:tab w:val="clear" w:pos="4536"/>
          <w:tab w:val="clear" w:pos="9072"/>
        </w:tabs>
        <w:ind w:right="502"/>
        <w:rPr>
          <w:i w:val="0"/>
          <w:sz w:val="22"/>
          <w:szCs w:val="22"/>
        </w:rPr>
      </w:pPr>
      <w:r>
        <w:rPr>
          <w:i w:val="0"/>
          <w:sz w:val="22"/>
          <w:szCs w:val="22"/>
        </w:rPr>
        <w:t>Finančni urad, kjer je ponudnik vpisan v davčni register:__</w:t>
      </w:r>
      <w:r w:rsidR="00C718B0">
        <w:rPr>
          <w:i w:val="0"/>
          <w:sz w:val="22"/>
          <w:szCs w:val="22"/>
        </w:rPr>
        <w:t>_______________________________</w:t>
      </w:r>
    </w:p>
    <w:p w14:paraId="78CAA645" w14:textId="77777777" w:rsidR="00E002B1" w:rsidRPr="00E002B1" w:rsidRDefault="00E002B1" w:rsidP="00DA7423">
      <w:pPr>
        <w:ind w:left="1080" w:right="502"/>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14:paraId="11598C2C" w14:textId="77777777" w:rsidR="00E002B1" w:rsidRDefault="00E002B1" w:rsidP="00DA7423">
      <w:pPr>
        <w:pStyle w:val="Odstavekseznama"/>
        <w:ind w:right="502"/>
        <w:rPr>
          <w:i w:val="0"/>
          <w:sz w:val="22"/>
          <w:szCs w:val="22"/>
        </w:rPr>
      </w:pPr>
    </w:p>
    <w:p w14:paraId="33632510" w14:textId="77777777" w:rsidR="00E002B1" w:rsidRDefault="00074F2A" w:rsidP="00DF4F24">
      <w:pPr>
        <w:pStyle w:val="Glava"/>
        <w:numPr>
          <w:ilvl w:val="0"/>
          <w:numId w:val="22"/>
        </w:numPr>
        <w:tabs>
          <w:tab w:val="clear" w:pos="4536"/>
          <w:tab w:val="clear" w:pos="9072"/>
        </w:tabs>
        <w:ind w:right="502"/>
        <w:jc w:val="both"/>
        <w:rPr>
          <w:i w:val="0"/>
          <w:sz w:val="22"/>
          <w:szCs w:val="22"/>
        </w:rPr>
      </w:pPr>
      <w:r w:rsidRPr="00E002B1">
        <w:rPr>
          <w:i w:val="0"/>
          <w:sz w:val="22"/>
          <w:szCs w:val="22"/>
        </w:rPr>
        <w:t>Matična številka ponudnika: ________________________</w:t>
      </w:r>
      <w:r w:rsidR="00E002B1">
        <w:rPr>
          <w:i w:val="0"/>
          <w:sz w:val="22"/>
          <w:szCs w:val="22"/>
        </w:rPr>
        <w:t>_______________________________</w:t>
      </w:r>
    </w:p>
    <w:p w14:paraId="214BDCF8" w14:textId="1624AD28" w:rsidR="00613530" w:rsidRDefault="00613530" w:rsidP="00865721">
      <w:pPr>
        <w:pStyle w:val="Glava"/>
        <w:tabs>
          <w:tab w:val="clear" w:pos="4536"/>
          <w:tab w:val="clear" w:pos="9072"/>
        </w:tabs>
        <w:ind w:left="1134"/>
        <w:jc w:val="both"/>
        <w:rPr>
          <w:i w:val="0"/>
          <w:sz w:val="22"/>
          <w:szCs w:val="22"/>
        </w:rPr>
      </w:pPr>
      <w:r>
        <w:rPr>
          <w:i w:val="0"/>
          <w:sz w:val="22"/>
          <w:szCs w:val="22"/>
        </w:rPr>
        <w:t>NAVODILO:</w:t>
      </w:r>
    </w:p>
    <w:p w14:paraId="02FE4C6F" w14:textId="4AB1C7D4" w:rsidR="00865721" w:rsidRDefault="00865721" w:rsidP="00865721">
      <w:pPr>
        <w:pStyle w:val="Glava"/>
        <w:tabs>
          <w:tab w:val="clear" w:pos="4536"/>
          <w:tab w:val="clear" w:pos="9072"/>
        </w:tabs>
        <w:ind w:left="1134"/>
        <w:jc w:val="both"/>
        <w:rPr>
          <w:i w:val="0"/>
          <w:sz w:val="22"/>
          <w:szCs w:val="22"/>
        </w:rPr>
      </w:pPr>
      <w:r w:rsidRPr="00FF38DC">
        <w:rPr>
          <w:i w:val="0"/>
          <w:sz w:val="22"/>
          <w:szCs w:val="22"/>
        </w:rPr>
        <w:t>V primeru skupne ponudbe obrazec partnerji v skupni ponudbi predložijo skupno.</w:t>
      </w:r>
    </w:p>
    <w:p w14:paraId="7DD181CE" w14:textId="25E19D37" w:rsidR="00865721" w:rsidRDefault="00865721" w:rsidP="00865721">
      <w:pPr>
        <w:pStyle w:val="Glava"/>
        <w:tabs>
          <w:tab w:val="clear" w:pos="4536"/>
          <w:tab w:val="clear" w:pos="9072"/>
        </w:tabs>
        <w:ind w:left="1134"/>
        <w:jc w:val="both"/>
        <w:rPr>
          <w:i w:val="0"/>
          <w:sz w:val="22"/>
          <w:szCs w:val="22"/>
        </w:rPr>
      </w:pPr>
      <w:r>
        <w:rPr>
          <w:i w:val="0"/>
          <w:sz w:val="22"/>
          <w:szCs w:val="22"/>
        </w:rPr>
        <w:t xml:space="preserve">V primeru ponudbe s podizvajalci obrazec </w:t>
      </w:r>
      <w:r w:rsidR="006163FD">
        <w:rPr>
          <w:i w:val="0"/>
          <w:sz w:val="22"/>
          <w:szCs w:val="22"/>
        </w:rPr>
        <w:t>predloži</w:t>
      </w:r>
      <w:r>
        <w:rPr>
          <w:i w:val="0"/>
          <w:sz w:val="22"/>
          <w:szCs w:val="22"/>
        </w:rPr>
        <w:t xml:space="preserve"> le ponudnik.</w:t>
      </w:r>
    </w:p>
    <w:p w14:paraId="290992F0" w14:textId="77777777" w:rsidR="00865721" w:rsidRDefault="00865721">
      <w:pPr>
        <w:rPr>
          <w:b/>
          <w:i w:val="0"/>
          <w:sz w:val="22"/>
          <w:szCs w:val="22"/>
        </w:rPr>
      </w:pPr>
      <w:r>
        <w:rPr>
          <w:b/>
          <w:i w:val="0"/>
          <w:sz w:val="22"/>
          <w:szCs w:val="22"/>
        </w:rPr>
        <w:br w:type="page"/>
      </w:r>
    </w:p>
    <w:p w14:paraId="72A92A7D" w14:textId="520871FB" w:rsidR="005168E8" w:rsidRPr="00FF38DC" w:rsidRDefault="005168E8" w:rsidP="00DA7423">
      <w:pPr>
        <w:pStyle w:val="Glava"/>
        <w:tabs>
          <w:tab w:val="clear" w:pos="4536"/>
          <w:tab w:val="clear" w:pos="9072"/>
        </w:tabs>
        <w:ind w:left="1080" w:right="643"/>
        <w:jc w:val="right"/>
        <w:rPr>
          <w:b/>
          <w:i w:val="0"/>
          <w:sz w:val="22"/>
          <w:szCs w:val="22"/>
        </w:rPr>
      </w:pPr>
      <w:r w:rsidRPr="00FF38DC">
        <w:rPr>
          <w:b/>
          <w:i w:val="0"/>
          <w:sz w:val="22"/>
          <w:szCs w:val="22"/>
        </w:rPr>
        <w:lastRenderedPageBreak/>
        <w:t xml:space="preserve">PRILOGA </w:t>
      </w:r>
      <w:r w:rsidRPr="0006472D">
        <w:rPr>
          <w:b/>
          <w:i w:val="0"/>
          <w:sz w:val="22"/>
          <w:szCs w:val="22"/>
        </w:rPr>
        <w:t>2</w:t>
      </w:r>
    </w:p>
    <w:p w14:paraId="5ECFF418" w14:textId="77777777" w:rsidR="005168E8" w:rsidRPr="00FF38DC" w:rsidRDefault="005168E8" w:rsidP="00743DA5">
      <w:pPr>
        <w:pStyle w:val="Glava"/>
        <w:tabs>
          <w:tab w:val="clear" w:pos="4536"/>
          <w:tab w:val="clear" w:pos="9072"/>
        </w:tabs>
        <w:ind w:left="1080" w:right="502"/>
        <w:jc w:val="both"/>
        <w:rPr>
          <w:i w:val="0"/>
          <w:sz w:val="22"/>
          <w:szCs w:val="22"/>
        </w:rPr>
      </w:pPr>
    </w:p>
    <w:tbl>
      <w:tblPr>
        <w:tblW w:w="0" w:type="auto"/>
        <w:tblInd w:w="1188" w:type="dxa"/>
        <w:tblLook w:val="01E0" w:firstRow="1" w:lastRow="1" w:firstColumn="1" w:lastColumn="1" w:noHBand="0" w:noVBand="0"/>
      </w:tblPr>
      <w:tblGrid>
        <w:gridCol w:w="1929"/>
        <w:gridCol w:w="6948"/>
      </w:tblGrid>
      <w:tr w:rsidR="005168E8" w:rsidRPr="00FF38DC" w14:paraId="6FEB0E10" w14:textId="77777777" w:rsidTr="00DA7423">
        <w:tc>
          <w:tcPr>
            <w:tcW w:w="1929" w:type="dxa"/>
          </w:tcPr>
          <w:p w14:paraId="6AD43221" w14:textId="77777777" w:rsidR="005168E8" w:rsidRPr="00FF38DC" w:rsidRDefault="005168E8" w:rsidP="00743DA5">
            <w:pPr>
              <w:pStyle w:val="Glava"/>
              <w:tabs>
                <w:tab w:val="clear" w:pos="4536"/>
                <w:tab w:val="clear" w:pos="9072"/>
              </w:tabs>
              <w:ind w:right="502"/>
              <w:jc w:val="both"/>
              <w:rPr>
                <w:i w:val="0"/>
                <w:sz w:val="22"/>
                <w:szCs w:val="22"/>
              </w:rPr>
            </w:pPr>
            <w:r w:rsidRPr="00FF38DC">
              <w:rPr>
                <w:i w:val="0"/>
                <w:sz w:val="22"/>
                <w:szCs w:val="22"/>
              </w:rPr>
              <w:t>PONUDNIK:</w:t>
            </w:r>
          </w:p>
        </w:tc>
        <w:tc>
          <w:tcPr>
            <w:tcW w:w="6948" w:type="dxa"/>
            <w:tcBorders>
              <w:bottom w:val="single" w:sz="4" w:space="0" w:color="auto"/>
            </w:tcBorders>
          </w:tcPr>
          <w:p w14:paraId="69940E07" w14:textId="77777777" w:rsidR="005168E8" w:rsidRPr="00FF38DC" w:rsidRDefault="005168E8" w:rsidP="00743DA5">
            <w:pPr>
              <w:pStyle w:val="Glava"/>
              <w:tabs>
                <w:tab w:val="clear" w:pos="4536"/>
                <w:tab w:val="clear" w:pos="9072"/>
              </w:tabs>
              <w:ind w:right="502"/>
              <w:jc w:val="both"/>
              <w:rPr>
                <w:i w:val="0"/>
                <w:sz w:val="22"/>
                <w:szCs w:val="22"/>
              </w:rPr>
            </w:pPr>
          </w:p>
        </w:tc>
      </w:tr>
    </w:tbl>
    <w:p w14:paraId="27876EC1" w14:textId="77777777" w:rsidR="005168E8" w:rsidRPr="00FF38DC" w:rsidRDefault="005168E8" w:rsidP="00743DA5">
      <w:pPr>
        <w:pStyle w:val="Glava"/>
        <w:tabs>
          <w:tab w:val="clear" w:pos="4536"/>
          <w:tab w:val="clear" w:pos="9072"/>
        </w:tabs>
        <w:ind w:right="502"/>
        <w:jc w:val="both"/>
        <w:rPr>
          <w:i w:val="0"/>
          <w:sz w:val="22"/>
          <w:szCs w:val="22"/>
        </w:rPr>
      </w:pPr>
    </w:p>
    <w:tbl>
      <w:tblPr>
        <w:tblW w:w="0" w:type="auto"/>
        <w:tblInd w:w="1188" w:type="dxa"/>
        <w:tblLook w:val="01E0" w:firstRow="1" w:lastRow="1" w:firstColumn="1" w:lastColumn="1" w:noHBand="0" w:noVBand="0"/>
      </w:tblPr>
      <w:tblGrid>
        <w:gridCol w:w="2160"/>
        <w:gridCol w:w="360"/>
        <w:gridCol w:w="6357"/>
      </w:tblGrid>
      <w:tr w:rsidR="005168E8" w:rsidRPr="00FF38DC" w14:paraId="70CB2791" w14:textId="77777777" w:rsidTr="00DA7423">
        <w:tc>
          <w:tcPr>
            <w:tcW w:w="2160" w:type="dxa"/>
          </w:tcPr>
          <w:p w14:paraId="11B0AE2B" w14:textId="77777777" w:rsidR="005168E8" w:rsidRPr="00FF38DC" w:rsidRDefault="005168E8" w:rsidP="00743DA5">
            <w:pPr>
              <w:pStyle w:val="Glava"/>
              <w:tabs>
                <w:tab w:val="clear" w:pos="4536"/>
                <w:tab w:val="clear" w:pos="9072"/>
              </w:tabs>
              <w:ind w:right="502"/>
              <w:jc w:val="both"/>
              <w:rPr>
                <w:i w:val="0"/>
                <w:sz w:val="22"/>
                <w:szCs w:val="22"/>
              </w:rPr>
            </w:pPr>
            <w:r w:rsidRPr="00FF38DC">
              <w:rPr>
                <w:i w:val="0"/>
                <w:sz w:val="22"/>
                <w:szCs w:val="22"/>
              </w:rPr>
              <w:t xml:space="preserve">ki ga zastopa </w:t>
            </w:r>
          </w:p>
        </w:tc>
        <w:tc>
          <w:tcPr>
            <w:tcW w:w="6717" w:type="dxa"/>
            <w:gridSpan w:val="2"/>
            <w:tcBorders>
              <w:bottom w:val="single" w:sz="4" w:space="0" w:color="auto"/>
            </w:tcBorders>
          </w:tcPr>
          <w:p w14:paraId="4216691C" w14:textId="77777777" w:rsidR="005168E8" w:rsidRPr="00FF38DC" w:rsidRDefault="005168E8" w:rsidP="00743DA5">
            <w:pPr>
              <w:pStyle w:val="Glava"/>
              <w:tabs>
                <w:tab w:val="clear" w:pos="4536"/>
                <w:tab w:val="clear" w:pos="9072"/>
              </w:tabs>
              <w:ind w:right="502"/>
              <w:jc w:val="both"/>
              <w:rPr>
                <w:i w:val="0"/>
                <w:sz w:val="22"/>
                <w:szCs w:val="22"/>
              </w:rPr>
            </w:pPr>
          </w:p>
        </w:tc>
      </w:tr>
      <w:tr w:rsidR="005168E8" w:rsidRPr="00FF38DC" w14:paraId="32590F1C" w14:textId="77777777" w:rsidTr="00DA7423">
        <w:tc>
          <w:tcPr>
            <w:tcW w:w="2160" w:type="dxa"/>
          </w:tcPr>
          <w:p w14:paraId="3CB9E20F" w14:textId="77777777" w:rsidR="005168E8" w:rsidRPr="00FF38DC" w:rsidRDefault="005168E8" w:rsidP="00743DA5">
            <w:pPr>
              <w:pStyle w:val="Glava"/>
              <w:tabs>
                <w:tab w:val="clear" w:pos="4536"/>
                <w:tab w:val="clear" w:pos="9072"/>
              </w:tabs>
              <w:ind w:right="502"/>
              <w:jc w:val="both"/>
              <w:rPr>
                <w:i w:val="0"/>
                <w:sz w:val="22"/>
                <w:szCs w:val="22"/>
              </w:rPr>
            </w:pPr>
          </w:p>
        </w:tc>
        <w:tc>
          <w:tcPr>
            <w:tcW w:w="6717" w:type="dxa"/>
            <w:gridSpan w:val="2"/>
          </w:tcPr>
          <w:p w14:paraId="42222102" w14:textId="77777777" w:rsidR="005168E8" w:rsidRPr="00FF38DC" w:rsidRDefault="005168E8" w:rsidP="00743DA5">
            <w:pPr>
              <w:pStyle w:val="Glava"/>
              <w:tabs>
                <w:tab w:val="clear" w:pos="4536"/>
                <w:tab w:val="clear" w:pos="9072"/>
              </w:tabs>
              <w:ind w:right="502"/>
              <w:jc w:val="both"/>
              <w:rPr>
                <w:i w:val="0"/>
                <w:sz w:val="22"/>
                <w:szCs w:val="22"/>
              </w:rPr>
            </w:pPr>
          </w:p>
        </w:tc>
      </w:tr>
      <w:tr w:rsidR="005168E8" w:rsidRPr="00FF38DC" w14:paraId="0DD5AE15" w14:textId="77777777" w:rsidTr="00DA7423">
        <w:tc>
          <w:tcPr>
            <w:tcW w:w="2520" w:type="dxa"/>
            <w:gridSpan w:val="2"/>
          </w:tcPr>
          <w:p w14:paraId="1DA586A8" w14:textId="77777777" w:rsidR="005168E8" w:rsidRPr="00FF38DC" w:rsidRDefault="005168E8" w:rsidP="00743DA5">
            <w:pPr>
              <w:pStyle w:val="Glava"/>
              <w:tabs>
                <w:tab w:val="clear" w:pos="4536"/>
                <w:tab w:val="clear" w:pos="9072"/>
              </w:tabs>
              <w:ind w:right="502"/>
              <w:jc w:val="both"/>
              <w:rPr>
                <w:i w:val="0"/>
                <w:sz w:val="22"/>
                <w:szCs w:val="22"/>
              </w:rPr>
            </w:pPr>
            <w:r w:rsidRPr="00FF38DC">
              <w:rPr>
                <w:i w:val="0"/>
                <w:sz w:val="22"/>
                <w:szCs w:val="22"/>
              </w:rPr>
              <w:t>dajem naslednj</w:t>
            </w:r>
            <w:r w:rsidR="00C14BB9">
              <w:rPr>
                <w:i w:val="0"/>
                <w:sz w:val="22"/>
                <w:szCs w:val="22"/>
              </w:rPr>
              <w:t>i</w:t>
            </w:r>
          </w:p>
        </w:tc>
        <w:tc>
          <w:tcPr>
            <w:tcW w:w="6357" w:type="dxa"/>
          </w:tcPr>
          <w:p w14:paraId="722B9A91" w14:textId="77777777" w:rsidR="005168E8" w:rsidRPr="00FF38DC" w:rsidRDefault="005168E8" w:rsidP="00743DA5">
            <w:pPr>
              <w:pStyle w:val="Glava"/>
              <w:tabs>
                <w:tab w:val="clear" w:pos="4536"/>
                <w:tab w:val="clear" w:pos="9072"/>
              </w:tabs>
              <w:ind w:right="502"/>
              <w:jc w:val="both"/>
              <w:rPr>
                <w:i w:val="0"/>
                <w:sz w:val="22"/>
                <w:szCs w:val="22"/>
              </w:rPr>
            </w:pPr>
          </w:p>
        </w:tc>
      </w:tr>
    </w:tbl>
    <w:p w14:paraId="5984036A" w14:textId="77777777" w:rsidR="005168E8" w:rsidRPr="00FF38DC" w:rsidRDefault="005168E8" w:rsidP="00743DA5">
      <w:pPr>
        <w:pStyle w:val="Glava"/>
        <w:tabs>
          <w:tab w:val="clear" w:pos="4536"/>
          <w:tab w:val="clear" w:pos="9072"/>
        </w:tabs>
        <w:ind w:right="502"/>
        <w:jc w:val="both"/>
        <w:rPr>
          <w:i w:val="0"/>
          <w:sz w:val="22"/>
          <w:szCs w:val="22"/>
        </w:rPr>
      </w:pPr>
    </w:p>
    <w:p w14:paraId="3883E4A8" w14:textId="77777777" w:rsidR="005168E8" w:rsidRPr="0075491A" w:rsidRDefault="00E00175" w:rsidP="00743DA5">
      <w:pPr>
        <w:pStyle w:val="Glava"/>
        <w:tabs>
          <w:tab w:val="clear" w:pos="4536"/>
          <w:tab w:val="clear" w:pos="9072"/>
        </w:tabs>
        <w:ind w:left="1080" w:right="502"/>
        <w:jc w:val="center"/>
        <w:rPr>
          <w:b/>
          <w:i w:val="0"/>
          <w:sz w:val="28"/>
          <w:szCs w:val="28"/>
        </w:rPr>
      </w:pPr>
      <w:r>
        <w:rPr>
          <w:b/>
          <w:i w:val="0"/>
          <w:sz w:val="28"/>
          <w:szCs w:val="28"/>
        </w:rPr>
        <w:t>PREDRAČUN</w:t>
      </w:r>
      <w:r w:rsidR="005168E8" w:rsidRPr="0075491A">
        <w:rPr>
          <w:b/>
          <w:i w:val="0"/>
          <w:sz w:val="28"/>
          <w:szCs w:val="28"/>
        </w:rPr>
        <w:t xml:space="preserve"> </w:t>
      </w:r>
      <w:r w:rsidR="005168E8">
        <w:rPr>
          <w:b/>
          <w:i w:val="0"/>
          <w:sz w:val="28"/>
          <w:szCs w:val="28"/>
        </w:rPr>
        <w:t xml:space="preserve">št. _________ </w:t>
      </w:r>
    </w:p>
    <w:p w14:paraId="36E7D121" w14:textId="1C903348" w:rsidR="005168E8" w:rsidRPr="00036AB8" w:rsidRDefault="006163FD" w:rsidP="006163FD">
      <w:pPr>
        <w:pStyle w:val="Glava"/>
        <w:tabs>
          <w:tab w:val="clear" w:pos="4536"/>
          <w:tab w:val="clear" w:pos="9072"/>
        </w:tabs>
        <w:ind w:left="1134" w:right="502"/>
        <w:jc w:val="both"/>
        <w:rPr>
          <w:b/>
          <w:i w:val="0"/>
          <w:sz w:val="22"/>
          <w:szCs w:val="22"/>
        </w:rPr>
      </w:pPr>
      <w:r>
        <w:rPr>
          <w:i w:val="0"/>
          <w:sz w:val="22"/>
          <w:szCs w:val="22"/>
        </w:rPr>
        <w:t xml:space="preserve">za javno naročilo </w:t>
      </w:r>
      <w:r w:rsidRPr="006163FD">
        <w:rPr>
          <w:b/>
          <w:i w:val="0"/>
          <w:sz w:val="22"/>
          <w:szCs w:val="22"/>
        </w:rPr>
        <w:t xml:space="preserve">Sukcesivna dobava živil po sklopih za obdobje treh let za potrebe </w:t>
      </w:r>
      <w:r w:rsidR="00036AB8" w:rsidRPr="00036AB8">
        <w:rPr>
          <w:b/>
          <w:i w:val="0"/>
          <w:sz w:val="22"/>
          <w:szCs w:val="22"/>
        </w:rPr>
        <w:t>Osnovne šole narodnega heroja Maksa Pečarja</w:t>
      </w:r>
    </w:p>
    <w:p w14:paraId="764EBF7E" w14:textId="04A9FE74" w:rsidR="005168E8" w:rsidRDefault="005168E8" w:rsidP="00743DA5">
      <w:pPr>
        <w:pStyle w:val="Glava"/>
        <w:tabs>
          <w:tab w:val="clear" w:pos="4536"/>
          <w:tab w:val="clear" w:pos="9072"/>
        </w:tabs>
        <w:ind w:right="502"/>
        <w:jc w:val="both"/>
        <w:rPr>
          <w:i w:val="0"/>
          <w:sz w:val="22"/>
          <w:szCs w:val="22"/>
        </w:rPr>
      </w:pPr>
    </w:p>
    <w:tbl>
      <w:tblPr>
        <w:tblW w:w="4318" w:type="pct"/>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4"/>
        <w:gridCol w:w="4921"/>
        <w:gridCol w:w="1663"/>
        <w:gridCol w:w="1661"/>
      </w:tblGrid>
      <w:tr w:rsidR="00036AB8" w:rsidRPr="00707064" w14:paraId="5BC322B6" w14:textId="77777777" w:rsidTr="00FE7371">
        <w:tc>
          <w:tcPr>
            <w:tcW w:w="478" w:type="pct"/>
          </w:tcPr>
          <w:p w14:paraId="2FACA82B" w14:textId="77777777" w:rsidR="00036AB8" w:rsidRPr="00707064" w:rsidRDefault="00036AB8" w:rsidP="00FE7371">
            <w:pPr>
              <w:rPr>
                <w:i w:val="0"/>
              </w:rPr>
            </w:pPr>
            <w:proofErr w:type="spellStart"/>
            <w:r w:rsidRPr="00707064">
              <w:rPr>
                <w:i w:val="0"/>
              </w:rPr>
              <w:t>Zap</w:t>
            </w:r>
            <w:proofErr w:type="spellEnd"/>
            <w:r w:rsidRPr="00707064">
              <w:rPr>
                <w:i w:val="0"/>
              </w:rPr>
              <w:t>. št. sklopa</w:t>
            </w:r>
          </w:p>
        </w:tc>
        <w:tc>
          <w:tcPr>
            <w:tcW w:w="2683" w:type="pct"/>
          </w:tcPr>
          <w:p w14:paraId="0DBC3DF6" w14:textId="77777777" w:rsidR="00036AB8" w:rsidRPr="00707064" w:rsidRDefault="00036AB8" w:rsidP="00FE7371">
            <w:pPr>
              <w:rPr>
                <w:i w:val="0"/>
              </w:rPr>
            </w:pPr>
            <w:r w:rsidRPr="00707064">
              <w:rPr>
                <w:i w:val="0"/>
              </w:rPr>
              <w:t>Naziv sklopa</w:t>
            </w:r>
          </w:p>
        </w:tc>
        <w:tc>
          <w:tcPr>
            <w:tcW w:w="920" w:type="pct"/>
          </w:tcPr>
          <w:p w14:paraId="09A1ACA9" w14:textId="77777777" w:rsidR="00036AB8" w:rsidRPr="00707064" w:rsidRDefault="00036AB8" w:rsidP="00FE7371">
            <w:pPr>
              <w:rPr>
                <w:i w:val="0"/>
              </w:rPr>
            </w:pPr>
            <w:r w:rsidRPr="00707064">
              <w:rPr>
                <w:i w:val="0"/>
              </w:rPr>
              <w:t>Ponudbena vrednost z DDV za ocenjeno količino</w:t>
            </w:r>
          </w:p>
        </w:tc>
        <w:tc>
          <w:tcPr>
            <w:tcW w:w="919" w:type="pct"/>
          </w:tcPr>
          <w:p w14:paraId="1A697BE8" w14:textId="77777777" w:rsidR="00036AB8" w:rsidRPr="00707064" w:rsidRDefault="00036AB8" w:rsidP="00FE7371">
            <w:pPr>
              <w:rPr>
                <w:i w:val="0"/>
              </w:rPr>
            </w:pPr>
            <w:r w:rsidRPr="00707064">
              <w:rPr>
                <w:i w:val="0"/>
              </w:rPr>
              <w:t>Število živil po merilu »Shema kakovosti«</w:t>
            </w:r>
          </w:p>
        </w:tc>
      </w:tr>
      <w:tr w:rsidR="00036AB8" w:rsidRPr="00707064" w14:paraId="75C731BB" w14:textId="77777777" w:rsidTr="00FE7371">
        <w:tc>
          <w:tcPr>
            <w:tcW w:w="478" w:type="pct"/>
          </w:tcPr>
          <w:p w14:paraId="68177921" w14:textId="77777777" w:rsidR="00036AB8" w:rsidRPr="00707064" w:rsidRDefault="00036AB8" w:rsidP="00FE7371">
            <w:pPr>
              <w:rPr>
                <w:i w:val="0"/>
              </w:rPr>
            </w:pPr>
            <w:r>
              <w:rPr>
                <w:i w:val="0"/>
              </w:rPr>
              <w:t>1.</w:t>
            </w:r>
          </w:p>
        </w:tc>
        <w:tc>
          <w:tcPr>
            <w:tcW w:w="2683" w:type="pct"/>
          </w:tcPr>
          <w:p w14:paraId="678EDF19" w14:textId="77777777" w:rsidR="00036AB8" w:rsidRPr="00707064" w:rsidRDefault="00036AB8" w:rsidP="00FE7371">
            <w:pPr>
              <w:rPr>
                <w:i w:val="0"/>
              </w:rPr>
            </w:pPr>
            <w:r w:rsidRPr="00707064">
              <w:rPr>
                <w:i w:val="0"/>
              </w:rPr>
              <w:t>Mleko, smetana, siri, pudingi, mlečni namazi, skuta</w:t>
            </w:r>
          </w:p>
        </w:tc>
        <w:tc>
          <w:tcPr>
            <w:tcW w:w="920" w:type="pct"/>
          </w:tcPr>
          <w:p w14:paraId="6F11A270" w14:textId="77777777" w:rsidR="00036AB8" w:rsidRPr="00707064" w:rsidRDefault="00036AB8" w:rsidP="00FE7371">
            <w:pPr>
              <w:rPr>
                <w:i w:val="0"/>
              </w:rPr>
            </w:pPr>
          </w:p>
        </w:tc>
        <w:tc>
          <w:tcPr>
            <w:tcW w:w="919" w:type="pct"/>
          </w:tcPr>
          <w:p w14:paraId="12919328" w14:textId="77777777" w:rsidR="00036AB8" w:rsidRPr="00707064" w:rsidRDefault="00036AB8" w:rsidP="00FE7371">
            <w:pPr>
              <w:rPr>
                <w:i w:val="0"/>
              </w:rPr>
            </w:pPr>
          </w:p>
        </w:tc>
      </w:tr>
      <w:tr w:rsidR="00036AB8" w:rsidRPr="00FF38DC" w14:paraId="60803CDF" w14:textId="77777777" w:rsidTr="00FE7371">
        <w:tc>
          <w:tcPr>
            <w:tcW w:w="478" w:type="pct"/>
          </w:tcPr>
          <w:p w14:paraId="75CBC8B8" w14:textId="77777777" w:rsidR="00036AB8" w:rsidRPr="00FF38DC" w:rsidRDefault="00036AB8" w:rsidP="00FE7371">
            <w:pPr>
              <w:pStyle w:val="Glava"/>
              <w:tabs>
                <w:tab w:val="clear" w:pos="4536"/>
                <w:tab w:val="clear" w:pos="9072"/>
              </w:tabs>
              <w:ind w:right="502"/>
              <w:jc w:val="both"/>
              <w:rPr>
                <w:i w:val="0"/>
                <w:sz w:val="22"/>
                <w:szCs w:val="22"/>
              </w:rPr>
            </w:pPr>
            <w:r>
              <w:rPr>
                <w:i w:val="0"/>
                <w:sz w:val="22"/>
                <w:szCs w:val="22"/>
              </w:rPr>
              <w:t>2.</w:t>
            </w:r>
          </w:p>
        </w:tc>
        <w:tc>
          <w:tcPr>
            <w:tcW w:w="2683" w:type="pct"/>
          </w:tcPr>
          <w:p w14:paraId="25E0295D" w14:textId="77777777" w:rsidR="00036AB8" w:rsidRPr="00FF38DC" w:rsidRDefault="00036AB8" w:rsidP="00FE7371">
            <w:pPr>
              <w:pStyle w:val="Glava"/>
              <w:tabs>
                <w:tab w:val="clear" w:pos="4536"/>
                <w:tab w:val="clear" w:pos="9072"/>
              </w:tabs>
              <w:ind w:right="502"/>
              <w:jc w:val="both"/>
              <w:rPr>
                <w:i w:val="0"/>
                <w:sz w:val="22"/>
                <w:szCs w:val="22"/>
              </w:rPr>
            </w:pPr>
            <w:r>
              <w:rPr>
                <w:i w:val="0"/>
                <w:sz w:val="22"/>
                <w:szCs w:val="22"/>
              </w:rPr>
              <w:t>Sladoledi</w:t>
            </w:r>
          </w:p>
        </w:tc>
        <w:tc>
          <w:tcPr>
            <w:tcW w:w="920" w:type="pct"/>
          </w:tcPr>
          <w:p w14:paraId="239FABA1" w14:textId="77777777" w:rsidR="00036AB8" w:rsidRPr="00FF38DC" w:rsidRDefault="00036AB8" w:rsidP="00FE7371">
            <w:pPr>
              <w:pStyle w:val="Glava"/>
              <w:tabs>
                <w:tab w:val="clear" w:pos="4536"/>
                <w:tab w:val="clear" w:pos="9072"/>
              </w:tabs>
              <w:ind w:right="502"/>
              <w:jc w:val="both"/>
              <w:rPr>
                <w:i w:val="0"/>
                <w:sz w:val="22"/>
                <w:szCs w:val="22"/>
              </w:rPr>
            </w:pPr>
          </w:p>
        </w:tc>
        <w:tc>
          <w:tcPr>
            <w:tcW w:w="919" w:type="pct"/>
          </w:tcPr>
          <w:p w14:paraId="3F8806F8" w14:textId="77777777" w:rsidR="00036AB8" w:rsidRPr="00FF38DC" w:rsidRDefault="00036AB8" w:rsidP="00FE7371">
            <w:pPr>
              <w:pStyle w:val="Glava"/>
              <w:tabs>
                <w:tab w:val="clear" w:pos="4536"/>
                <w:tab w:val="clear" w:pos="9072"/>
              </w:tabs>
              <w:ind w:right="502"/>
              <w:jc w:val="both"/>
              <w:rPr>
                <w:i w:val="0"/>
                <w:sz w:val="22"/>
                <w:szCs w:val="22"/>
              </w:rPr>
            </w:pPr>
          </w:p>
        </w:tc>
      </w:tr>
      <w:tr w:rsidR="00036AB8" w:rsidRPr="00FF38DC" w14:paraId="4279DB9B" w14:textId="77777777" w:rsidTr="00FE7371">
        <w:tc>
          <w:tcPr>
            <w:tcW w:w="478" w:type="pct"/>
          </w:tcPr>
          <w:p w14:paraId="32AC1C9E" w14:textId="77777777" w:rsidR="00036AB8" w:rsidRPr="00FF38DC" w:rsidRDefault="00036AB8" w:rsidP="00FE7371">
            <w:pPr>
              <w:pStyle w:val="Glava"/>
              <w:tabs>
                <w:tab w:val="clear" w:pos="4536"/>
                <w:tab w:val="clear" w:pos="9072"/>
              </w:tabs>
              <w:ind w:right="502"/>
              <w:jc w:val="both"/>
              <w:rPr>
                <w:i w:val="0"/>
                <w:sz w:val="22"/>
                <w:szCs w:val="22"/>
              </w:rPr>
            </w:pPr>
            <w:r>
              <w:rPr>
                <w:i w:val="0"/>
                <w:sz w:val="22"/>
                <w:szCs w:val="22"/>
              </w:rPr>
              <w:t>3.</w:t>
            </w:r>
          </w:p>
        </w:tc>
        <w:tc>
          <w:tcPr>
            <w:tcW w:w="2683" w:type="pct"/>
          </w:tcPr>
          <w:p w14:paraId="0FD29891" w14:textId="77777777" w:rsidR="00036AB8" w:rsidRPr="00FF38DC" w:rsidRDefault="00036AB8" w:rsidP="00FE7371">
            <w:pPr>
              <w:pStyle w:val="Glava"/>
              <w:tabs>
                <w:tab w:val="clear" w:pos="4536"/>
                <w:tab w:val="clear" w:pos="9072"/>
              </w:tabs>
              <w:ind w:right="502"/>
              <w:jc w:val="both"/>
              <w:rPr>
                <w:i w:val="0"/>
                <w:sz w:val="22"/>
                <w:szCs w:val="22"/>
              </w:rPr>
            </w:pPr>
            <w:r>
              <w:rPr>
                <w:i w:val="0"/>
                <w:sz w:val="22"/>
                <w:szCs w:val="22"/>
              </w:rPr>
              <w:t>Ekološko mleko in mlečni izdelki</w:t>
            </w:r>
          </w:p>
        </w:tc>
        <w:tc>
          <w:tcPr>
            <w:tcW w:w="920" w:type="pct"/>
          </w:tcPr>
          <w:p w14:paraId="1D33AAE0" w14:textId="77777777" w:rsidR="00036AB8" w:rsidRPr="00FF38DC" w:rsidRDefault="00036AB8" w:rsidP="00FE7371">
            <w:pPr>
              <w:pStyle w:val="Glava"/>
              <w:tabs>
                <w:tab w:val="clear" w:pos="4536"/>
                <w:tab w:val="clear" w:pos="9072"/>
              </w:tabs>
              <w:ind w:right="502"/>
              <w:jc w:val="both"/>
              <w:rPr>
                <w:i w:val="0"/>
                <w:sz w:val="22"/>
                <w:szCs w:val="22"/>
              </w:rPr>
            </w:pPr>
          </w:p>
        </w:tc>
        <w:tc>
          <w:tcPr>
            <w:tcW w:w="919" w:type="pct"/>
          </w:tcPr>
          <w:p w14:paraId="622F0FB1" w14:textId="77777777" w:rsidR="00036AB8" w:rsidRPr="00FF38DC" w:rsidRDefault="00036AB8" w:rsidP="00FE7371">
            <w:pPr>
              <w:pStyle w:val="Glava"/>
              <w:tabs>
                <w:tab w:val="clear" w:pos="4536"/>
                <w:tab w:val="clear" w:pos="9072"/>
              </w:tabs>
              <w:ind w:right="502"/>
              <w:jc w:val="both"/>
              <w:rPr>
                <w:i w:val="0"/>
                <w:sz w:val="22"/>
                <w:szCs w:val="22"/>
              </w:rPr>
            </w:pPr>
          </w:p>
        </w:tc>
      </w:tr>
      <w:tr w:rsidR="00036AB8" w:rsidRPr="00FF38DC" w14:paraId="7ACE65C2" w14:textId="77777777" w:rsidTr="00FE7371">
        <w:tc>
          <w:tcPr>
            <w:tcW w:w="478" w:type="pct"/>
          </w:tcPr>
          <w:p w14:paraId="57EAAF23" w14:textId="77777777" w:rsidR="00036AB8" w:rsidRPr="00FF38DC" w:rsidRDefault="00036AB8" w:rsidP="00FE7371">
            <w:pPr>
              <w:pStyle w:val="Glava"/>
              <w:tabs>
                <w:tab w:val="clear" w:pos="4536"/>
                <w:tab w:val="clear" w:pos="9072"/>
              </w:tabs>
              <w:ind w:right="502"/>
              <w:jc w:val="both"/>
              <w:rPr>
                <w:i w:val="0"/>
                <w:sz w:val="22"/>
                <w:szCs w:val="22"/>
              </w:rPr>
            </w:pPr>
            <w:r>
              <w:rPr>
                <w:i w:val="0"/>
                <w:sz w:val="22"/>
                <w:szCs w:val="22"/>
              </w:rPr>
              <w:t>4.</w:t>
            </w:r>
          </w:p>
        </w:tc>
        <w:tc>
          <w:tcPr>
            <w:tcW w:w="2683" w:type="pct"/>
          </w:tcPr>
          <w:p w14:paraId="614DA5C8" w14:textId="77777777" w:rsidR="00036AB8" w:rsidRPr="00FF38DC" w:rsidRDefault="00036AB8" w:rsidP="00FE7371">
            <w:pPr>
              <w:pStyle w:val="Glava"/>
              <w:tabs>
                <w:tab w:val="clear" w:pos="4536"/>
                <w:tab w:val="clear" w:pos="9072"/>
              </w:tabs>
              <w:ind w:right="502"/>
              <w:jc w:val="both"/>
              <w:rPr>
                <w:i w:val="0"/>
                <w:sz w:val="22"/>
                <w:szCs w:val="22"/>
              </w:rPr>
            </w:pPr>
            <w:r>
              <w:rPr>
                <w:i w:val="0"/>
                <w:sz w:val="22"/>
                <w:szCs w:val="22"/>
              </w:rPr>
              <w:t>Izdelki brez laktoze</w:t>
            </w:r>
          </w:p>
        </w:tc>
        <w:tc>
          <w:tcPr>
            <w:tcW w:w="920" w:type="pct"/>
          </w:tcPr>
          <w:p w14:paraId="7ADDE236" w14:textId="77777777" w:rsidR="00036AB8" w:rsidRPr="00FF38DC" w:rsidRDefault="00036AB8" w:rsidP="00FE7371">
            <w:pPr>
              <w:pStyle w:val="Glava"/>
              <w:tabs>
                <w:tab w:val="clear" w:pos="4536"/>
                <w:tab w:val="clear" w:pos="9072"/>
              </w:tabs>
              <w:ind w:right="502"/>
              <w:jc w:val="both"/>
              <w:rPr>
                <w:i w:val="0"/>
                <w:sz w:val="22"/>
                <w:szCs w:val="22"/>
              </w:rPr>
            </w:pPr>
          </w:p>
        </w:tc>
        <w:tc>
          <w:tcPr>
            <w:tcW w:w="919" w:type="pct"/>
          </w:tcPr>
          <w:p w14:paraId="2D3C3BC9" w14:textId="77777777" w:rsidR="00036AB8" w:rsidRPr="00FF38DC" w:rsidRDefault="00036AB8" w:rsidP="00FE7371">
            <w:pPr>
              <w:pStyle w:val="Glava"/>
              <w:tabs>
                <w:tab w:val="clear" w:pos="4536"/>
                <w:tab w:val="clear" w:pos="9072"/>
              </w:tabs>
              <w:ind w:right="502"/>
              <w:jc w:val="both"/>
              <w:rPr>
                <w:i w:val="0"/>
                <w:sz w:val="22"/>
                <w:szCs w:val="22"/>
              </w:rPr>
            </w:pPr>
          </w:p>
        </w:tc>
      </w:tr>
      <w:tr w:rsidR="00036AB8" w:rsidRPr="00FF38DC" w14:paraId="31A8FAB4" w14:textId="77777777" w:rsidTr="00FE7371">
        <w:tc>
          <w:tcPr>
            <w:tcW w:w="478" w:type="pct"/>
          </w:tcPr>
          <w:p w14:paraId="5B22B837" w14:textId="77777777" w:rsidR="00036AB8" w:rsidRPr="00FF38DC" w:rsidRDefault="00036AB8" w:rsidP="00FE7371">
            <w:pPr>
              <w:pStyle w:val="Glava"/>
              <w:tabs>
                <w:tab w:val="clear" w:pos="4536"/>
                <w:tab w:val="clear" w:pos="9072"/>
              </w:tabs>
              <w:ind w:right="502"/>
              <w:jc w:val="both"/>
              <w:rPr>
                <w:i w:val="0"/>
                <w:sz w:val="22"/>
                <w:szCs w:val="22"/>
              </w:rPr>
            </w:pPr>
            <w:r>
              <w:rPr>
                <w:i w:val="0"/>
                <w:sz w:val="22"/>
                <w:szCs w:val="22"/>
              </w:rPr>
              <w:t>5.</w:t>
            </w:r>
          </w:p>
        </w:tc>
        <w:tc>
          <w:tcPr>
            <w:tcW w:w="2683" w:type="pct"/>
          </w:tcPr>
          <w:p w14:paraId="5E01EFD1" w14:textId="77777777" w:rsidR="00036AB8" w:rsidRPr="00FF38DC" w:rsidRDefault="00036AB8" w:rsidP="00FE7371">
            <w:pPr>
              <w:pStyle w:val="Glava"/>
              <w:tabs>
                <w:tab w:val="clear" w:pos="4536"/>
                <w:tab w:val="clear" w:pos="9072"/>
              </w:tabs>
              <w:ind w:right="502"/>
              <w:jc w:val="both"/>
              <w:rPr>
                <w:i w:val="0"/>
                <w:sz w:val="22"/>
                <w:szCs w:val="22"/>
              </w:rPr>
            </w:pPr>
            <w:r>
              <w:rPr>
                <w:i w:val="0"/>
                <w:sz w:val="22"/>
                <w:szCs w:val="22"/>
              </w:rPr>
              <w:t xml:space="preserve">Živila iz shem kakovosti (brez </w:t>
            </w:r>
            <w:proofErr w:type="spellStart"/>
            <w:r>
              <w:rPr>
                <w:i w:val="0"/>
                <w:sz w:val="22"/>
                <w:szCs w:val="22"/>
              </w:rPr>
              <w:t>eko</w:t>
            </w:r>
            <w:proofErr w:type="spellEnd"/>
            <w:r>
              <w:rPr>
                <w:i w:val="0"/>
                <w:sz w:val="22"/>
                <w:szCs w:val="22"/>
              </w:rPr>
              <w:t xml:space="preserve"> živil): mleko, smetana, maslo, siri, mlečni namazi</w:t>
            </w:r>
          </w:p>
        </w:tc>
        <w:tc>
          <w:tcPr>
            <w:tcW w:w="920" w:type="pct"/>
          </w:tcPr>
          <w:p w14:paraId="0B5A1CF7" w14:textId="77777777" w:rsidR="00036AB8" w:rsidRPr="00FF38DC" w:rsidRDefault="00036AB8" w:rsidP="00FE7371">
            <w:pPr>
              <w:pStyle w:val="Glava"/>
              <w:tabs>
                <w:tab w:val="clear" w:pos="4536"/>
                <w:tab w:val="clear" w:pos="9072"/>
              </w:tabs>
              <w:ind w:right="502"/>
              <w:jc w:val="both"/>
              <w:rPr>
                <w:i w:val="0"/>
                <w:sz w:val="22"/>
                <w:szCs w:val="22"/>
              </w:rPr>
            </w:pPr>
          </w:p>
        </w:tc>
        <w:tc>
          <w:tcPr>
            <w:tcW w:w="919" w:type="pct"/>
          </w:tcPr>
          <w:p w14:paraId="1B15E2C2" w14:textId="77777777" w:rsidR="00036AB8" w:rsidRPr="00FF38DC" w:rsidRDefault="00036AB8" w:rsidP="00FE7371">
            <w:pPr>
              <w:pStyle w:val="Glava"/>
              <w:tabs>
                <w:tab w:val="clear" w:pos="4536"/>
                <w:tab w:val="clear" w:pos="9072"/>
              </w:tabs>
              <w:ind w:right="502"/>
              <w:jc w:val="both"/>
              <w:rPr>
                <w:i w:val="0"/>
                <w:sz w:val="22"/>
                <w:szCs w:val="22"/>
              </w:rPr>
            </w:pPr>
          </w:p>
        </w:tc>
      </w:tr>
      <w:tr w:rsidR="00036AB8" w:rsidRPr="00FF38DC" w14:paraId="7D9DC77E" w14:textId="77777777" w:rsidTr="00FE7371">
        <w:tc>
          <w:tcPr>
            <w:tcW w:w="478" w:type="pct"/>
          </w:tcPr>
          <w:p w14:paraId="3AA69725" w14:textId="77777777" w:rsidR="00036AB8" w:rsidRPr="00FF38DC" w:rsidRDefault="00036AB8" w:rsidP="00FE7371">
            <w:pPr>
              <w:pStyle w:val="Glava"/>
              <w:tabs>
                <w:tab w:val="clear" w:pos="4536"/>
                <w:tab w:val="clear" w:pos="9072"/>
              </w:tabs>
              <w:ind w:right="502"/>
              <w:jc w:val="both"/>
              <w:rPr>
                <w:i w:val="0"/>
                <w:sz w:val="22"/>
                <w:szCs w:val="22"/>
              </w:rPr>
            </w:pPr>
            <w:r>
              <w:rPr>
                <w:i w:val="0"/>
                <w:sz w:val="22"/>
                <w:szCs w:val="22"/>
              </w:rPr>
              <w:t>6.</w:t>
            </w:r>
          </w:p>
        </w:tc>
        <w:tc>
          <w:tcPr>
            <w:tcW w:w="2683" w:type="pct"/>
          </w:tcPr>
          <w:p w14:paraId="2401326C" w14:textId="77777777" w:rsidR="00036AB8" w:rsidRPr="00FF38DC" w:rsidRDefault="00036AB8" w:rsidP="00FE7371">
            <w:pPr>
              <w:pStyle w:val="Glava"/>
              <w:tabs>
                <w:tab w:val="clear" w:pos="4536"/>
                <w:tab w:val="clear" w:pos="9072"/>
              </w:tabs>
              <w:ind w:right="502"/>
              <w:jc w:val="both"/>
              <w:rPr>
                <w:i w:val="0"/>
                <w:sz w:val="22"/>
                <w:szCs w:val="22"/>
              </w:rPr>
            </w:pPr>
            <w:r>
              <w:rPr>
                <w:i w:val="0"/>
                <w:sz w:val="22"/>
                <w:szCs w:val="22"/>
              </w:rPr>
              <w:t xml:space="preserve">Živila iz shem kakovosti (brez </w:t>
            </w:r>
            <w:proofErr w:type="spellStart"/>
            <w:r>
              <w:rPr>
                <w:i w:val="0"/>
                <w:sz w:val="22"/>
                <w:szCs w:val="22"/>
              </w:rPr>
              <w:t>eko</w:t>
            </w:r>
            <w:proofErr w:type="spellEnd"/>
            <w:r>
              <w:rPr>
                <w:i w:val="0"/>
                <w:sz w:val="22"/>
                <w:szCs w:val="22"/>
              </w:rPr>
              <w:t xml:space="preserve"> živil): jogurti, kislo mleko</w:t>
            </w:r>
          </w:p>
        </w:tc>
        <w:tc>
          <w:tcPr>
            <w:tcW w:w="920" w:type="pct"/>
          </w:tcPr>
          <w:p w14:paraId="5CF813C0" w14:textId="77777777" w:rsidR="00036AB8" w:rsidRPr="00FF38DC" w:rsidRDefault="00036AB8" w:rsidP="00FE7371">
            <w:pPr>
              <w:pStyle w:val="Glava"/>
              <w:tabs>
                <w:tab w:val="clear" w:pos="4536"/>
                <w:tab w:val="clear" w:pos="9072"/>
              </w:tabs>
              <w:ind w:right="502"/>
              <w:jc w:val="both"/>
              <w:rPr>
                <w:i w:val="0"/>
                <w:sz w:val="22"/>
                <w:szCs w:val="22"/>
              </w:rPr>
            </w:pPr>
          </w:p>
        </w:tc>
        <w:tc>
          <w:tcPr>
            <w:tcW w:w="919" w:type="pct"/>
          </w:tcPr>
          <w:p w14:paraId="341AA7A2" w14:textId="77777777" w:rsidR="00036AB8" w:rsidRPr="00FF38DC" w:rsidRDefault="00036AB8" w:rsidP="00FE7371">
            <w:pPr>
              <w:pStyle w:val="Glava"/>
              <w:tabs>
                <w:tab w:val="clear" w:pos="4536"/>
                <w:tab w:val="clear" w:pos="9072"/>
              </w:tabs>
              <w:ind w:right="502"/>
              <w:jc w:val="both"/>
              <w:rPr>
                <w:i w:val="0"/>
                <w:sz w:val="22"/>
                <w:szCs w:val="22"/>
              </w:rPr>
            </w:pPr>
          </w:p>
        </w:tc>
      </w:tr>
      <w:tr w:rsidR="00036AB8" w:rsidRPr="00FF38DC" w14:paraId="1D8F8184" w14:textId="77777777" w:rsidTr="00FE7371">
        <w:tc>
          <w:tcPr>
            <w:tcW w:w="478" w:type="pct"/>
          </w:tcPr>
          <w:p w14:paraId="28FB1E37" w14:textId="77777777" w:rsidR="00036AB8" w:rsidRPr="00FF38DC" w:rsidRDefault="00036AB8" w:rsidP="00FE7371">
            <w:pPr>
              <w:pStyle w:val="Glava"/>
              <w:tabs>
                <w:tab w:val="clear" w:pos="4536"/>
                <w:tab w:val="clear" w:pos="9072"/>
              </w:tabs>
              <w:ind w:right="502"/>
              <w:jc w:val="both"/>
              <w:rPr>
                <w:i w:val="0"/>
                <w:sz w:val="22"/>
                <w:szCs w:val="22"/>
              </w:rPr>
            </w:pPr>
            <w:r>
              <w:rPr>
                <w:i w:val="0"/>
                <w:sz w:val="22"/>
                <w:szCs w:val="22"/>
              </w:rPr>
              <w:t>7.</w:t>
            </w:r>
          </w:p>
        </w:tc>
        <w:tc>
          <w:tcPr>
            <w:tcW w:w="2683" w:type="pct"/>
          </w:tcPr>
          <w:p w14:paraId="44C2FE1F" w14:textId="77777777" w:rsidR="00036AB8" w:rsidRPr="00FF38DC" w:rsidRDefault="00036AB8" w:rsidP="00FE7371">
            <w:pPr>
              <w:pStyle w:val="Glava"/>
              <w:tabs>
                <w:tab w:val="clear" w:pos="4536"/>
                <w:tab w:val="clear" w:pos="9072"/>
              </w:tabs>
              <w:ind w:right="502"/>
              <w:jc w:val="both"/>
              <w:rPr>
                <w:i w:val="0"/>
                <w:sz w:val="22"/>
                <w:szCs w:val="22"/>
              </w:rPr>
            </w:pPr>
            <w:r>
              <w:rPr>
                <w:i w:val="0"/>
                <w:sz w:val="22"/>
                <w:szCs w:val="22"/>
              </w:rPr>
              <w:t xml:space="preserve">Živila iz shem kakovosti (brez </w:t>
            </w:r>
            <w:proofErr w:type="spellStart"/>
            <w:r>
              <w:rPr>
                <w:i w:val="0"/>
                <w:sz w:val="22"/>
                <w:szCs w:val="22"/>
              </w:rPr>
              <w:t>eko</w:t>
            </w:r>
            <w:proofErr w:type="spellEnd"/>
            <w:r>
              <w:rPr>
                <w:i w:val="0"/>
                <w:sz w:val="22"/>
                <w:szCs w:val="22"/>
              </w:rPr>
              <w:t xml:space="preserve"> živil): desertni jogurt, </w:t>
            </w:r>
            <w:proofErr w:type="spellStart"/>
            <w:r>
              <w:rPr>
                <w:i w:val="0"/>
                <w:sz w:val="22"/>
                <w:szCs w:val="22"/>
              </w:rPr>
              <w:t>vanilijevi</w:t>
            </w:r>
            <w:proofErr w:type="spellEnd"/>
            <w:r>
              <w:rPr>
                <w:i w:val="0"/>
                <w:sz w:val="22"/>
                <w:szCs w:val="22"/>
              </w:rPr>
              <w:t xml:space="preserve"> jogurti, sadna skuta</w:t>
            </w:r>
          </w:p>
        </w:tc>
        <w:tc>
          <w:tcPr>
            <w:tcW w:w="920" w:type="pct"/>
          </w:tcPr>
          <w:p w14:paraId="079BB273" w14:textId="77777777" w:rsidR="00036AB8" w:rsidRPr="00FF38DC" w:rsidRDefault="00036AB8" w:rsidP="00FE7371">
            <w:pPr>
              <w:pStyle w:val="Glava"/>
              <w:tabs>
                <w:tab w:val="clear" w:pos="4536"/>
                <w:tab w:val="clear" w:pos="9072"/>
              </w:tabs>
              <w:ind w:right="502"/>
              <w:jc w:val="both"/>
              <w:rPr>
                <w:i w:val="0"/>
                <w:sz w:val="22"/>
                <w:szCs w:val="22"/>
              </w:rPr>
            </w:pPr>
          </w:p>
        </w:tc>
        <w:tc>
          <w:tcPr>
            <w:tcW w:w="919" w:type="pct"/>
          </w:tcPr>
          <w:p w14:paraId="7B198851" w14:textId="77777777" w:rsidR="00036AB8" w:rsidRPr="00FF38DC" w:rsidRDefault="00036AB8" w:rsidP="00FE7371">
            <w:pPr>
              <w:pStyle w:val="Glava"/>
              <w:tabs>
                <w:tab w:val="clear" w:pos="4536"/>
                <w:tab w:val="clear" w:pos="9072"/>
              </w:tabs>
              <w:ind w:right="502"/>
              <w:jc w:val="both"/>
              <w:rPr>
                <w:i w:val="0"/>
                <w:sz w:val="22"/>
                <w:szCs w:val="22"/>
              </w:rPr>
            </w:pPr>
          </w:p>
        </w:tc>
      </w:tr>
      <w:tr w:rsidR="00036AB8" w:rsidRPr="00FF38DC" w14:paraId="404B2CB0" w14:textId="77777777" w:rsidTr="00FE7371">
        <w:tc>
          <w:tcPr>
            <w:tcW w:w="478" w:type="pct"/>
          </w:tcPr>
          <w:p w14:paraId="2568629F" w14:textId="77777777" w:rsidR="00036AB8" w:rsidRPr="00FF38DC" w:rsidRDefault="00036AB8" w:rsidP="00FE7371">
            <w:pPr>
              <w:pStyle w:val="Glava"/>
              <w:tabs>
                <w:tab w:val="clear" w:pos="4536"/>
                <w:tab w:val="clear" w:pos="9072"/>
              </w:tabs>
              <w:ind w:right="502"/>
              <w:jc w:val="both"/>
              <w:rPr>
                <w:i w:val="0"/>
                <w:sz w:val="22"/>
                <w:szCs w:val="22"/>
              </w:rPr>
            </w:pPr>
            <w:r>
              <w:rPr>
                <w:i w:val="0"/>
                <w:sz w:val="22"/>
                <w:szCs w:val="22"/>
              </w:rPr>
              <w:t>8.</w:t>
            </w:r>
          </w:p>
        </w:tc>
        <w:tc>
          <w:tcPr>
            <w:tcW w:w="2683" w:type="pct"/>
          </w:tcPr>
          <w:p w14:paraId="309C340C" w14:textId="77777777" w:rsidR="00036AB8" w:rsidRPr="00FF38DC" w:rsidRDefault="00036AB8" w:rsidP="00FE7371">
            <w:pPr>
              <w:pStyle w:val="Glava"/>
              <w:tabs>
                <w:tab w:val="clear" w:pos="4536"/>
                <w:tab w:val="clear" w:pos="9072"/>
              </w:tabs>
              <w:ind w:right="502"/>
              <w:jc w:val="both"/>
              <w:rPr>
                <w:i w:val="0"/>
                <w:sz w:val="22"/>
                <w:szCs w:val="22"/>
              </w:rPr>
            </w:pPr>
            <w:r>
              <w:rPr>
                <w:i w:val="0"/>
                <w:sz w:val="22"/>
                <w:szCs w:val="22"/>
              </w:rPr>
              <w:t>Mlado goveje (</w:t>
            </w:r>
            <w:proofErr w:type="spellStart"/>
            <w:r>
              <w:rPr>
                <w:i w:val="0"/>
                <w:sz w:val="22"/>
                <w:szCs w:val="22"/>
              </w:rPr>
              <w:t>junečje</w:t>
            </w:r>
            <w:proofErr w:type="spellEnd"/>
            <w:r>
              <w:rPr>
                <w:i w:val="0"/>
                <w:sz w:val="22"/>
                <w:szCs w:val="22"/>
              </w:rPr>
              <w:t>), svinjsko, telečje meso, ocvirki</w:t>
            </w:r>
          </w:p>
        </w:tc>
        <w:tc>
          <w:tcPr>
            <w:tcW w:w="920" w:type="pct"/>
          </w:tcPr>
          <w:p w14:paraId="7385725E" w14:textId="77777777" w:rsidR="00036AB8" w:rsidRPr="00FF38DC" w:rsidRDefault="00036AB8" w:rsidP="00FE7371">
            <w:pPr>
              <w:pStyle w:val="Glava"/>
              <w:tabs>
                <w:tab w:val="clear" w:pos="4536"/>
                <w:tab w:val="clear" w:pos="9072"/>
              </w:tabs>
              <w:ind w:right="502"/>
              <w:jc w:val="both"/>
              <w:rPr>
                <w:i w:val="0"/>
                <w:sz w:val="22"/>
                <w:szCs w:val="22"/>
              </w:rPr>
            </w:pPr>
          </w:p>
        </w:tc>
        <w:tc>
          <w:tcPr>
            <w:tcW w:w="919" w:type="pct"/>
          </w:tcPr>
          <w:p w14:paraId="61818153" w14:textId="77777777" w:rsidR="00036AB8" w:rsidRPr="00FF38DC" w:rsidRDefault="00036AB8" w:rsidP="00FE7371">
            <w:pPr>
              <w:pStyle w:val="Glava"/>
              <w:tabs>
                <w:tab w:val="clear" w:pos="4536"/>
                <w:tab w:val="clear" w:pos="9072"/>
              </w:tabs>
              <w:ind w:right="502"/>
              <w:jc w:val="both"/>
              <w:rPr>
                <w:i w:val="0"/>
                <w:sz w:val="22"/>
                <w:szCs w:val="22"/>
              </w:rPr>
            </w:pPr>
          </w:p>
        </w:tc>
      </w:tr>
      <w:tr w:rsidR="00036AB8" w:rsidRPr="00FF38DC" w14:paraId="1091730C" w14:textId="77777777" w:rsidTr="00FE7371">
        <w:tc>
          <w:tcPr>
            <w:tcW w:w="478" w:type="pct"/>
          </w:tcPr>
          <w:p w14:paraId="1EFE261E" w14:textId="77777777" w:rsidR="00036AB8" w:rsidRDefault="00036AB8" w:rsidP="00FE7371">
            <w:pPr>
              <w:pStyle w:val="Glava"/>
              <w:tabs>
                <w:tab w:val="clear" w:pos="4536"/>
                <w:tab w:val="clear" w:pos="9072"/>
              </w:tabs>
              <w:ind w:right="502"/>
              <w:jc w:val="both"/>
              <w:rPr>
                <w:i w:val="0"/>
                <w:sz w:val="22"/>
                <w:szCs w:val="22"/>
              </w:rPr>
            </w:pPr>
            <w:r>
              <w:rPr>
                <w:i w:val="0"/>
                <w:sz w:val="22"/>
                <w:szCs w:val="22"/>
              </w:rPr>
              <w:t>9.</w:t>
            </w:r>
          </w:p>
        </w:tc>
        <w:tc>
          <w:tcPr>
            <w:tcW w:w="2683" w:type="pct"/>
          </w:tcPr>
          <w:p w14:paraId="17091FFF" w14:textId="77777777" w:rsidR="00036AB8" w:rsidRDefault="00036AB8" w:rsidP="00FE7371">
            <w:pPr>
              <w:pStyle w:val="Glava"/>
              <w:tabs>
                <w:tab w:val="clear" w:pos="4536"/>
                <w:tab w:val="clear" w:pos="9072"/>
              </w:tabs>
              <w:ind w:right="502"/>
              <w:jc w:val="both"/>
              <w:rPr>
                <w:i w:val="0"/>
                <w:sz w:val="22"/>
                <w:szCs w:val="22"/>
              </w:rPr>
            </w:pPr>
            <w:r>
              <w:rPr>
                <w:i w:val="0"/>
                <w:sz w:val="22"/>
                <w:szCs w:val="22"/>
              </w:rPr>
              <w:t xml:space="preserve">Živila iz shem kakovosti (brez </w:t>
            </w:r>
            <w:proofErr w:type="spellStart"/>
            <w:r>
              <w:rPr>
                <w:i w:val="0"/>
                <w:sz w:val="22"/>
                <w:szCs w:val="22"/>
              </w:rPr>
              <w:t>eko</w:t>
            </w:r>
            <w:proofErr w:type="spellEnd"/>
            <w:r>
              <w:rPr>
                <w:i w:val="0"/>
                <w:sz w:val="22"/>
                <w:szCs w:val="22"/>
              </w:rPr>
              <w:t xml:space="preserve"> živil): perutninsko meso</w:t>
            </w:r>
          </w:p>
        </w:tc>
        <w:tc>
          <w:tcPr>
            <w:tcW w:w="920" w:type="pct"/>
          </w:tcPr>
          <w:p w14:paraId="541D3DF8" w14:textId="77777777" w:rsidR="00036AB8" w:rsidRPr="00FF38DC" w:rsidRDefault="00036AB8" w:rsidP="00FE7371">
            <w:pPr>
              <w:pStyle w:val="Glava"/>
              <w:tabs>
                <w:tab w:val="clear" w:pos="4536"/>
                <w:tab w:val="clear" w:pos="9072"/>
              </w:tabs>
              <w:ind w:right="502"/>
              <w:jc w:val="both"/>
              <w:rPr>
                <w:i w:val="0"/>
                <w:sz w:val="22"/>
                <w:szCs w:val="22"/>
              </w:rPr>
            </w:pPr>
          </w:p>
        </w:tc>
        <w:tc>
          <w:tcPr>
            <w:tcW w:w="919" w:type="pct"/>
          </w:tcPr>
          <w:p w14:paraId="00DF461D" w14:textId="77777777" w:rsidR="00036AB8" w:rsidRPr="00FF38DC" w:rsidRDefault="00036AB8" w:rsidP="00FE7371">
            <w:pPr>
              <w:pStyle w:val="Glava"/>
              <w:tabs>
                <w:tab w:val="clear" w:pos="4536"/>
                <w:tab w:val="clear" w:pos="9072"/>
              </w:tabs>
              <w:ind w:right="502"/>
              <w:jc w:val="both"/>
              <w:rPr>
                <w:i w:val="0"/>
                <w:sz w:val="22"/>
                <w:szCs w:val="22"/>
              </w:rPr>
            </w:pPr>
          </w:p>
        </w:tc>
      </w:tr>
      <w:tr w:rsidR="00036AB8" w:rsidRPr="00FF38DC" w14:paraId="70A6B1A9" w14:textId="77777777" w:rsidTr="00FE7371">
        <w:tc>
          <w:tcPr>
            <w:tcW w:w="478" w:type="pct"/>
          </w:tcPr>
          <w:p w14:paraId="36F742CB" w14:textId="77777777" w:rsidR="00036AB8" w:rsidRDefault="00036AB8" w:rsidP="00FE7371">
            <w:pPr>
              <w:pStyle w:val="Glava"/>
              <w:tabs>
                <w:tab w:val="clear" w:pos="4536"/>
                <w:tab w:val="clear" w:pos="9072"/>
              </w:tabs>
              <w:ind w:right="502"/>
              <w:jc w:val="both"/>
              <w:rPr>
                <w:i w:val="0"/>
                <w:sz w:val="22"/>
                <w:szCs w:val="22"/>
              </w:rPr>
            </w:pPr>
            <w:r>
              <w:rPr>
                <w:i w:val="0"/>
                <w:sz w:val="22"/>
                <w:szCs w:val="22"/>
              </w:rPr>
              <w:t>10.</w:t>
            </w:r>
          </w:p>
        </w:tc>
        <w:tc>
          <w:tcPr>
            <w:tcW w:w="2683" w:type="pct"/>
          </w:tcPr>
          <w:p w14:paraId="46CA23E6" w14:textId="77777777" w:rsidR="00036AB8" w:rsidRDefault="00036AB8" w:rsidP="00FE7371">
            <w:pPr>
              <w:pStyle w:val="Glava"/>
              <w:tabs>
                <w:tab w:val="clear" w:pos="4536"/>
                <w:tab w:val="clear" w:pos="9072"/>
              </w:tabs>
              <w:ind w:right="502"/>
              <w:jc w:val="both"/>
              <w:rPr>
                <w:i w:val="0"/>
                <w:sz w:val="22"/>
                <w:szCs w:val="22"/>
              </w:rPr>
            </w:pPr>
            <w:r>
              <w:rPr>
                <w:i w:val="0"/>
                <w:sz w:val="22"/>
                <w:szCs w:val="22"/>
              </w:rPr>
              <w:t>Mesnine</w:t>
            </w:r>
          </w:p>
        </w:tc>
        <w:tc>
          <w:tcPr>
            <w:tcW w:w="920" w:type="pct"/>
          </w:tcPr>
          <w:p w14:paraId="53D00EE9" w14:textId="77777777" w:rsidR="00036AB8" w:rsidRPr="00FF38DC" w:rsidRDefault="00036AB8" w:rsidP="00FE7371">
            <w:pPr>
              <w:pStyle w:val="Glava"/>
              <w:tabs>
                <w:tab w:val="clear" w:pos="4536"/>
                <w:tab w:val="clear" w:pos="9072"/>
              </w:tabs>
              <w:ind w:right="502"/>
              <w:jc w:val="both"/>
              <w:rPr>
                <w:i w:val="0"/>
                <w:sz w:val="22"/>
                <w:szCs w:val="22"/>
              </w:rPr>
            </w:pPr>
          </w:p>
        </w:tc>
        <w:tc>
          <w:tcPr>
            <w:tcW w:w="919" w:type="pct"/>
          </w:tcPr>
          <w:p w14:paraId="6FD8F11C" w14:textId="77777777" w:rsidR="00036AB8" w:rsidRPr="00FF38DC" w:rsidRDefault="00036AB8" w:rsidP="00FE7371">
            <w:pPr>
              <w:pStyle w:val="Glava"/>
              <w:tabs>
                <w:tab w:val="clear" w:pos="4536"/>
                <w:tab w:val="clear" w:pos="9072"/>
              </w:tabs>
              <w:ind w:right="502"/>
              <w:jc w:val="both"/>
              <w:rPr>
                <w:i w:val="0"/>
                <w:sz w:val="22"/>
                <w:szCs w:val="22"/>
              </w:rPr>
            </w:pPr>
          </w:p>
        </w:tc>
      </w:tr>
      <w:tr w:rsidR="00036AB8" w:rsidRPr="00FF38DC" w14:paraId="51B81D34" w14:textId="77777777" w:rsidTr="00FE7371">
        <w:tc>
          <w:tcPr>
            <w:tcW w:w="478" w:type="pct"/>
          </w:tcPr>
          <w:p w14:paraId="45FA8F37" w14:textId="77777777" w:rsidR="00036AB8" w:rsidRDefault="00036AB8" w:rsidP="00FE7371">
            <w:pPr>
              <w:pStyle w:val="Glava"/>
              <w:tabs>
                <w:tab w:val="clear" w:pos="4536"/>
                <w:tab w:val="clear" w:pos="9072"/>
              </w:tabs>
              <w:ind w:right="502"/>
              <w:jc w:val="both"/>
              <w:rPr>
                <w:i w:val="0"/>
                <w:sz w:val="22"/>
                <w:szCs w:val="22"/>
              </w:rPr>
            </w:pPr>
            <w:r>
              <w:rPr>
                <w:i w:val="0"/>
                <w:sz w:val="22"/>
                <w:szCs w:val="22"/>
              </w:rPr>
              <w:t>11.</w:t>
            </w:r>
          </w:p>
        </w:tc>
        <w:tc>
          <w:tcPr>
            <w:tcW w:w="2683" w:type="pct"/>
          </w:tcPr>
          <w:p w14:paraId="3854FD55" w14:textId="77777777" w:rsidR="00036AB8" w:rsidRDefault="00036AB8" w:rsidP="00FE7371">
            <w:pPr>
              <w:pStyle w:val="Glava"/>
              <w:tabs>
                <w:tab w:val="clear" w:pos="4536"/>
                <w:tab w:val="clear" w:pos="9072"/>
              </w:tabs>
              <w:ind w:right="502"/>
              <w:jc w:val="both"/>
              <w:rPr>
                <w:i w:val="0"/>
                <w:sz w:val="22"/>
                <w:szCs w:val="22"/>
              </w:rPr>
            </w:pPr>
            <w:r>
              <w:rPr>
                <w:i w:val="0"/>
                <w:sz w:val="22"/>
                <w:szCs w:val="22"/>
              </w:rPr>
              <w:t>Salame</w:t>
            </w:r>
          </w:p>
        </w:tc>
        <w:tc>
          <w:tcPr>
            <w:tcW w:w="920" w:type="pct"/>
          </w:tcPr>
          <w:p w14:paraId="2F87833E" w14:textId="77777777" w:rsidR="00036AB8" w:rsidRPr="00FF38DC" w:rsidRDefault="00036AB8" w:rsidP="00FE7371">
            <w:pPr>
              <w:pStyle w:val="Glava"/>
              <w:tabs>
                <w:tab w:val="clear" w:pos="4536"/>
                <w:tab w:val="clear" w:pos="9072"/>
              </w:tabs>
              <w:ind w:right="502"/>
              <w:jc w:val="both"/>
              <w:rPr>
                <w:i w:val="0"/>
                <w:sz w:val="22"/>
                <w:szCs w:val="22"/>
              </w:rPr>
            </w:pPr>
          </w:p>
        </w:tc>
        <w:tc>
          <w:tcPr>
            <w:tcW w:w="919" w:type="pct"/>
          </w:tcPr>
          <w:p w14:paraId="7CC2A16F" w14:textId="77777777" w:rsidR="00036AB8" w:rsidRPr="00FF38DC" w:rsidRDefault="00036AB8" w:rsidP="00FE7371">
            <w:pPr>
              <w:pStyle w:val="Glava"/>
              <w:tabs>
                <w:tab w:val="clear" w:pos="4536"/>
                <w:tab w:val="clear" w:pos="9072"/>
              </w:tabs>
              <w:ind w:right="502"/>
              <w:jc w:val="both"/>
              <w:rPr>
                <w:i w:val="0"/>
                <w:sz w:val="22"/>
                <w:szCs w:val="22"/>
              </w:rPr>
            </w:pPr>
          </w:p>
        </w:tc>
      </w:tr>
      <w:tr w:rsidR="00036AB8" w:rsidRPr="00FF38DC" w14:paraId="2C582EE3" w14:textId="77777777" w:rsidTr="00FE7371">
        <w:tc>
          <w:tcPr>
            <w:tcW w:w="478" w:type="pct"/>
          </w:tcPr>
          <w:p w14:paraId="1F4533BA" w14:textId="77777777" w:rsidR="00036AB8" w:rsidRDefault="00036AB8" w:rsidP="00FE7371">
            <w:pPr>
              <w:pStyle w:val="Glava"/>
              <w:tabs>
                <w:tab w:val="clear" w:pos="4536"/>
                <w:tab w:val="clear" w:pos="9072"/>
              </w:tabs>
              <w:ind w:right="502"/>
              <w:jc w:val="both"/>
              <w:rPr>
                <w:i w:val="0"/>
                <w:sz w:val="22"/>
                <w:szCs w:val="22"/>
              </w:rPr>
            </w:pPr>
            <w:r>
              <w:rPr>
                <w:i w:val="0"/>
                <w:sz w:val="22"/>
                <w:szCs w:val="22"/>
              </w:rPr>
              <w:t>12.</w:t>
            </w:r>
          </w:p>
        </w:tc>
        <w:tc>
          <w:tcPr>
            <w:tcW w:w="2683" w:type="pct"/>
          </w:tcPr>
          <w:p w14:paraId="3CDE2643" w14:textId="77777777" w:rsidR="00036AB8" w:rsidRDefault="00036AB8" w:rsidP="00FE7371">
            <w:pPr>
              <w:pStyle w:val="Glava"/>
              <w:tabs>
                <w:tab w:val="clear" w:pos="4536"/>
                <w:tab w:val="clear" w:pos="9072"/>
              </w:tabs>
              <w:ind w:right="502"/>
              <w:jc w:val="both"/>
              <w:rPr>
                <w:i w:val="0"/>
                <w:sz w:val="22"/>
                <w:szCs w:val="22"/>
              </w:rPr>
            </w:pPr>
            <w:r>
              <w:rPr>
                <w:i w:val="0"/>
                <w:sz w:val="22"/>
                <w:szCs w:val="22"/>
              </w:rPr>
              <w:t>Piščančje mesnine in salame</w:t>
            </w:r>
          </w:p>
        </w:tc>
        <w:tc>
          <w:tcPr>
            <w:tcW w:w="920" w:type="pct"/>
          </w:tcPr>
          <w:p w14:paraId="316E9AF4" w14:textId="77777777" w:rsidR="00036AB8" w:rsidRPr="00FF38DC" w:rsidRDefault="00036AB8" w:rsidP="00FE7371">
            <w:pPr>
              <w:pStyle w:val="Glava"/>
              <w:tabs>
                <w:tab w:val="clear" w:pos="4536"/>
                <w:tab w:val="clear" w:pos="9072"/>
              </w:tabs>
              <w:ind w:right="502"/>
              <w:jc w:val="both"/>
              <w:rPr>
                <w:i w:val="0"/>
                <w:sz w:val="22"/>
                <w:szCs w:val="22"/>
              </w:rPr>
            </w:pPr>
          </w:p>
        </w:tc>
        <w:tc>
          <w:tcPr>
            <w:tcW w:w="919" w:type="pct"/>
          </w:tcPr>
          <w:p w14:paraId="7B3B4878" w14:textId="77777777" w:rsidR="00036AB8" w:rsidRPr="00FF38DC" w:rsidRDefault="00036AB8" w:rsidP="00FE7371">
            <w:pPr>
              <w:pStyle w:val="Glava"/>
              <w:tabs>
                <w:tab w:val="clear" w:pos="4536"/>
                <w:tab w:val="clear" w:pos="9072"/>
              </w:tabs>
              <w:ind w:right="502"/>
              <w:jc w:val="both"/>
              <w:rPr>
                <w:i w:val="0"/>
                <w:sz w:val="22"/>
                <w:szCs w:val="22"/>
              </w:rPr>
            </w:pPr>
          </w:p>
        </w:tc>
      </w:tr>
      <w:tr w:rsidR="00036AB8" w:rsidRPr="00FF38DC" w14:paraId="27A66E63" w14:textId="77777777" w:rsidTr="00FE7371">
        <w:tc>
          <w:tcPr>
            <w:tcW w:w="478" w:type="pct"/>
          </w:tcPr>
          <w:p w14:paraId="4E0B87B7" w14:textId="77777777" w:rsidR="00036AB8" w:rsidRDefault="00036AB8" w:rsidP="00FE7371">
            <w:pPr>
              <w:pStyle w:val="Glava"/>
              <w:tabs>
                <w:tab w:val="clear" w:pos="4536"/>
                <w:tab w:val="clear" w:pos="9072"/>
              </w:tabs>
              <w:ind w:right="502"/>
              <w:jc w:val="both"/>
              <w:rPr>
                <w:i w:val="0"/>
                <w:sz w:val="22"/>
                <w:szCs w:val="22"/>
              </w:rPr>
            </w:pPr>
            <w:r>
              <w:rPr>
                <w:i w:val="0"/>
                <w:sz w:val="22"/>
                <w:szCs w:val="22"/>
              </w:rPr>
              <w:t>13.</w:t>
            </w:r>
          </w:p>
        </w:tc>
        <w:tc>
          <w:tcPr>
            <w:tcW w:w="2683" w:type="pct"/>
          </w:tcPr>
          <w:p w14:paraId="2B625BBC" w14:textId="77777777" w:rsidR="00036AB8" w:rsidRDefault="00036AB8" w:rsidP="00FE7371">
            <w:pPr>
              <w:pStyle w:val="Glava"/>
              <w:tabs>
                <w:tab w:val="clear" w:pos="4536"/>
                <w:tab w:val="clear" w:pos="9072"/>
              </w:tabs>
              <w:ind w:right="502"/>
              <w:jc w:val="both"/>
              <w:rPr>
                <w:i w:val="0"/>
                <w:sz w:val="22"/>
                <w:szCs w:val="22"/>
              </w:rPr>
            </w:pPr>
            <w:r>
              <w:rPr>
                <w:i w:val="0"/>
                <w:sz w:val="22"/>
                <w:szCs w:val="22"/>
              </w:rPr>
              <w:t>Ekološko meso in mesnine</w:t>
            </w:r>
          </w:p>
        </w:tc>
        <w:tc>
          <w:tcPr>
            <w:tcW w:w="920" w:type="pct"/>
          </w:tcPr>
          <w:p w14:paraId="7766167B" w14:textId="77777777" w:rsidR="00036AB8" w:rsidRPr="00FF38DC" w:rsidRDefault="00036AB8" w:rsidP="00FE7371">
            <w:pPr>
              <w:pStyle w:val="Glava"/>
              <w:tabs>
                <w:tab w:val="clear" w:pos="4536"/>
                <w:tab w:val="clear" w:pos="9072"/>
              </w:tabs>
              <w:ind w:right="502"/>
              <w:jc w:val="both"/>
              <w:rPr>
                <w:i w:val="0"/>
                <w:sz w:val="22"/>
                <w:szCs w:val="22"/>
              </w:rPr>
            </w:pPr>
          </w:p>
        </w:tc>
        <w:tc>
          <w:tcPr>
            <w:tcW w:w="919" w:type="pct"/>
          </w:tcPr>
          <w:p w14:paraId="22796F10" w14:textId="77777777" w:rsidR="00036AB8" w:rsidRPr="00FF38DC" w:rsidRDefault="00036AB8" w:rsidP="00FE7371">
            <w:pPr>
              <w:pStyle w:val="Glava"/>
              <w:tabs>
                <w:tab w:val="clear" w:pos="4536"/>
                <w:tab w:val="clear" w:pos="9072"/>
              </w:tabs>
              <w:ind w:right="502"/>
              <w:jc w:val="both"/>
              <w:rPr>
                <w:i w:val="0"/>
                <w:sz w:val="22"/>
                <w:szCs w:val="22"/>
              </w:rPr>
            </w:pPr>
          </w:p>
        </w:tc>
      </w:tr>
      <w:tr w:rsidR="00036AB8" w:rsidRPr="00FF38DC" w14:paraId="196FDEE5" w14:textId="77777777" w:rsidTr="00FE7371">
        <w:tc>
          <w:tcPr>
            <w:tcW w:w="478" w:type="pct"/>
          </w:tcPr>
          <w:p w14:paraId="36E5A0EF" w14:textId="77777777" w:rsidR="00036AB8" w:rsidRDefault="00036AB8" w:rsidP="00FE7371">
            <w:pPr>
              <w:pStyle w:val="Glava"/>
              <w:tabs>
                <w:tab w:val="clear" w:pos="4536"/>
                <w:tab w:val="clear" w:pos="9072"/>
              </w:tabs>
              <w:ind w:right="502"/>
              <w:jc w:val="both"/>
              <w:rPr>
                <w:i w:val="0"/>
                <w:sz w:val="22"/>
                <w:szCs w:val="22"/>
              </w:rPr>
            </w:pPr>
            <w:r>
              <w:rPr>
                <w:i w:val="0"/>
                <w:sz w:val="22"/>
                <w:szCs w:val="22"/>
              </w:rPr>
              <w:t>14.</w:t>
            </w:r>
          </w:p>
        </w:tc>
        <w:tc>
          <w:tcPr>
            <w:tcW w:w="2683" w:type="pct"/>
          </w:tcPr>
          <w:p w14:paraId="225BC9EB" w14:textId="77777777" w:rsidR="00036AB8" w:rsidRDefault="00036AB8" w:rsidP="00FE7371">
            <w:pPr>
              <w:pStyle w:val="Glava"/>
              <w:tabs>
                <w:tab w:val="clear" w:pos="4536"/>
                <w:tab w:val="clear" w:pos="9072"/>
              </w:tabs>
              <w:ind w:right="502"/>
              <w:jc w:val="both"/>
              <w:rPr>
                <w:i w:val="0"/>
                <w:sz w:val="22"/>
                <w:szCs w:val="22"/>
              </w:rPr>
            </w:pPr>
            <w:r>
              <w:rPr>
                <w:i w:val="0"/>
                <w:sz w:val="22"/>
                <w:szCs w:val="22"/>
              </w:rPr>
              <w:t>Zamrznjene ribe</w:t>
            </w:r>
          </w:p>
        </w:tc>
        <w:tc>
          <w:tcPr>
            <w:tcW w:w="920" w:type="pct"/>
          </w:tcPr>
          <w:p w14:paraId="365DEEB9" w14:textId="77777777" w:rsidR="00036AB8" w:rsidRPr="00FF38DC" w:rsidRDefault="00036AB8" w:rsidP="00FE7371">
            <w:pPr>
              <w:pStyle w:val="Glava"/>
              <w:tabs>
                <w:tab w:val="clear" w:pos="4536"/>
                <w:tab w:val="clear" w:pos="9072"/>
              </w:tabs>
              <w:ind w:right="502"/>
              <w:jc w:val="both"/>
              <w:rPr>
                <w:i w:val="0"/>
                <w:sz w:val="22"/>
                <w:szCs w:val="22"/>
              </w:rPr>
            </w:pPr>
          </w:p>
        </w:tc>
        <w:tc>
          <w:tcPr>
            <w:tcW w:w="919" w:type="pct"/>
          </w:tcPr>
          <w:p w14:paraId="4C9C0B71" w14:textId="77777777" w:rsidR="00036AB8" w:rsidRPr="00FF38DC" w:rsidRDefault="00036AB8" w:rsidP="00FE7371">
            <w:pPr>
              <w:pStyle w:val="Glava"/>
              <w:tabs>
                <w:tab w:val="clear" w:pos="4536"/>
                <w:tab w:val="clear" w:pos="9072"/>
              </w:tabs>
              <w:ind w:right="502"/>
              <w:jc w:val="both"/>
              <w:rPr>
                <w:i w:val="0"/>
                <w:sz w:val="22"/>
                <w:szCs w:val="22"/>
              </w:rPr>
            </w:pPr>
          </w:p>
        </w:tc>
      </w:tr>
      <w:tr w:rsidR="00036AB8" w:rsidRPr="00FF38DC" w14:paraId="143DAF5D" w14:textId="77777777" w:rsidTr="00FE7371">
        <w:tc>
          <w:tcPr>
            <w:tcW w:w="478" w:type="pct"/>
          </w:tcPr>
          <w:p w14:paraId="73C6BFCB" w14:textId="77777777" w:rsidR="00036AB8" w:rsidRDefault="00036AB8" w:rsidP="00FE7371">
            <w:pPr>
              <w:pStyle w:val="Glava"/>
              <w:tabs>
                <w:tab w:val="clear" w:pos="4536"/>
                <w:tab w:val="clear" w:pos="9072"/>
              </w:tabs>
              <w:ind w:right="502"/>
              <w:jc w:val="both"/>
              <w:rPr>
                <w:i w:val="0"/>
                <w:sz w:val="22"/>
                <w:szCs w:val="22"/>
              </w:rPr>
            </w:pPr>
            <w:r>
              <w:rPr>
                <w:i w:val="0"/>
                <w:sz w:val="22"/>
                <w:szCs w:val="22"/>
              </w:rPr>
              <w:t>15.</w:t>
            </w:r>
          </w:p>
        </w:tc>
        <w:tc>
          <w:tcPr>
            <w:tcW w:w="2683" w:type="pct"/>
          </w:tcPr>
          <w:p w14:paraId="2AB8CF53" w14:textId="77777777" w:rsidR="00036AB8" w:rsidRDefault="00036AB8" w:rsidP="00FE7371">
            <w:pPr>
              <w:pStyle w:val="Glava"/>
              <w:tabs>
                <w:tab w:val="clear" w:pos="4536"/>
                <w:tab w:val="clear" w:pos="9072"/>
              </w:tabs>
              <w:ind w:right="502"/>
              <w:jc w:val="both"/>
              <w:rPr>
                <w:i w:val="0"/>
                <w:sz w:val="22"/>
                <w:szCs w:val="22"/>
              </w:rPr>
            </w:pPr>
            <w:r>
              <w:rPr>
                <w:i w:val="0"/>
                <w:sz w:val="22"/>
                <w:szCs w:val="22"/>
              </w:rPr>
              <w:t>Konzervirane ribe</w:t>
            </w:r>
          </w:p>
        </w:tc>
        <w:tc>
          <w:tcPr>
            <w:tcW w:w="920" w:type="pct"/>
          </w:tcPr>
          <w:p w14:paraId="0EF6714E" w14:textId="77777777" w:rsidR="00036AB8" w:rsidRPr="00FF38DC" w:rsidRDefault="00036AB8" w:rsidP="00FE7371">
            <w:pPr>
              <w:pStyle w:val="Glava"/>
              <w:tabs>
                <w:tab w:val="clear" w:pos="4536"/>
                <w:tab w:val="clear" w:pos="9072"/>
              </w:tabs>
              <w:ind w:right="502"/>
              <w:jc w:val="both"/>
              <w:rPr>
                <w:i w:val="0"/>
                <w:sz w:val="22"/>
                <w:szCs w:val="22"/>
              </w:rPr>
            </w:pPr>
          </w:p>
        </w:tc>
        <w:tc>
          <w:tcPr>
            <w:tcW w:w="919" w:type="pct"/>
          </w:tcPr>
          <w:p w14:paraId="1F65821F" w14:textId="77777777" w:rsidR="00036AB8" w:rsidRPr="00FF38DC" w:rsidRDefault="00036AB8" w:rsidP="00FE7371">
            <w:pPr>
              <w:pStyle w:val="Glava"/>
              <w:tabs>
                <w:tab w:val="clear" w:pos="4536"/>
                <w:tab w:val="clear" w:pos="9072"/>
              </w:tabs>
              <w:ind w:right="502"/>
              <w:jc w:val="both"/>
              <w:rPr>
                <w:i w:val="0"/>
                <w:sz w:val="22"/>
                <w:szCs w:val="22"/>
              </w:rPr>
            </w:pPr>
          </w:p>
        </w:tc>
      </w:tr>
      <w:tr w:rsidR="00036AB8" w:rsidRPr="00FF38DC" w14:paraId="142D703E" w14:textId="77777777" w:rsidTr="00FE7371">
        <w:tc>
          <w:tcPr>
            <w:tcW w:w="478" w:type="pct"/>
          </w:tcPr>
          <w:p w14:paraId="1D7D3CEF" w14:textId="77777777" w:rsidR="00036AB8" w:rsidRDefault="00036AB8" w:rsidP="00FE7371">
            <w:pPr>
              <w:pStyle w:val="Glava"/>
              <w:tabs>
                <w:tab w:val="clear" w:pos="4536"/>
                <w:tab w:val="clear" w:pos="9072"/>
              </w:tabs>
              <w:ind w:right="502"/>
              <w:jc w:val="both"/>
              <w:rPr>
                <w:i w:val="0"/>
                <w:sz w:val="22"/>
                <w:szCs w:val="22"/>
              </w:rPr>
            </w:pPr>
            <w:r>
              <w:rPr>
                <w:i w:val="0"/>
                <w:sz w:val="22"/>
                <w:szCs w:val="22"/>
              </w:rPr>
              <w:t>16.</w:t>
            </w:r>
          </w:p>
        </w:tc>
        <w:tc>
          <w:tcPr>
            <w:tcW w:w="2683" w:type="pct"/>
          </w:tcPr>
          <w:p w14:paraId="68974E80" w14:textId="77777777" w:rsidR="00036AB8" w:rsidRDefault="00036AB8" w:rsidP="00FE7371">
            <w:pPr>
              <w:pStyle w:val="Glava"/>
              <w:tabs>
                <w:tab w:val="clear" w:pos="4536"/>
                <w:tab w:val="clear" w:pos="9072"/>
              </w:tabs>
              <w:ind w:right="502"/>
              <w:jc w:val="both"/>
              <w:rPr>
                <w:i w:val="0"/>
                <w:sz w:val="22"/>
                <w:szCs w:val="22"/>
              </w:rPr>
            </w:pPr>
            <w:r>
              <w:rPr>
                <w:i w:val="0"/>
                <w:sz w:val="22"/>
                <w:szCs w:val="22"/>
              </w:rPr>
              <w:t>Sveže ribe</w:t>
            </w:r>
          </w:p>
        </w:tc>
        <w:tc>
          <w:tcPr>
            <w:tcW w:w="920" w:type="pct"/>
          </w:tcPr>
          <w:p w14:paraId="0FAB6EC0" w14:textId="77777777" w:rsidR="00036AB8" w:rsidRPr="00FF38DC" w:rsidRDefault="00036AB8" w:rsidP="00FE7371">
            <w:pPr>
              <w:pStyle w:val="Glava"/>
              <w:tabs>
                <w:tab w:val="clear" w:pos="4536"/>
                <w:tab w:val="clear" w:pos="9072"/>
              </w:tabs>
              <w:ind w:right="502"/>
              <w:jc w:val="both"/>
              <w:rPr>
                <w:i w:val="0"/>
                <w:sz w:val="22"/>
                <w:szCs w:val="22"/>
              </w:rPr>
            </w:pPr>
          </w:p>
        </w:tc>
        <w:tc>
          <w:tcPr>
            <w:tcW w:w="919" w:type="pct"/>
          </w:tcPr>
          <w:p w14:paraId="3EC484F5" w14:textId="77777777" w:rsidR="00036AB8" w:rsidRPr="00FF38DC" w:rsidRDefault="00036AB8" w:rsidP="00FE7371">
            <w:pPr>
              <w:pStyle w:val="Glava"/>
              <w:tabs>
                <w:tab w:val="clear" w:pos="4536"/>
                <w:tab w:val="clear" w:pos="9072"/>
              </w:tabs>
              <w:ind w:right="502"/>
              <w:jc w:val="both"/>
              <w:rPr>
                <w:i w:val="0"/>
                <w:sz w:val="22"/>
                <w:szCs w:val="22"/>
              </w:rPr>
            </w:pPr>
          </w:p>
        </w:tc>
      </w:tr>
      <w:tr w:rsidR="00036AB8" w:rsidRPr="00FF38DC" w14:paraId="5604B1B3" w14:textId="77777777" w:rsidTr="00FE7371">
        <w:tc>
          <w:tcPr>
            <w:tcW w:w="478" w:type="pct"/>
          </w:tcPr>
          <w:p w14:paraId="2E37A7B5" w14:textId="77777777" w:rsidR="00036AB8" w:rsidRDefault="00036AB8" w:rsidP="00FE7371">
            <w:pPr>
              <w:pStyle w:val="Glava"/>
              <w:tabs>
                <w:tab w:val="clear" w:pos="4536"/>
                <w:tab w:val="clear" w:pos="9072"/>
              </w:tabs>
              <w:ind w:right="502"/>
              <w:jc w:val="both"/>
              <w:rPr>
                <w:i w:val="0"/>
                <w:sz w:val="22"/>
                <w:szCs w:val="22"/>
              </w:rPr>
            </w:pPr>
            <w:r>
              <w:rPr>
                <w:i w:val="0"/>
                <w:sz w:val="22"/>
                <w:szCs w:val="22"/>
              </w:rPr>
              <w:t>17.</w:t>
            </w:r>
          </w:p>
        </w:tc>
        <w:tc>
          <w:tcPr>
            <w:tcW w:w="2683" w:type="pct"/>
          </w:tcPr>
          <w:p w14:paraId="28299289" w14:textId="77777777" w:rsidR="00036AB8" w:rsidRDefault="00036AB8" w:rsidP="00FE7371">
            <w:pPr>
              <w:pStyle w:val="Glava"/>
              <w:tabs>
                <w:tab w:val="clear" w:pos="4536"/>
                <w:tab w:val="clear" w:pos="9072"/>
              </w:tabs>
              <w:ind w:right="502"/>
              <w:jc w:val="both"/>
              <w:rPr>
                <w:i w:val="0"/>
                <w:sz w:val="22"/>
                <w:szCs w:val="22"/>
              </w:rPr>
            </w:pPr>
            <w:r>
              <w:rPr>
                <w:i w:val="0"/>
                <w:sz w:val="22"/>
                <w:szCs w:val="22"/>
              </w:rPr>
              <w:t>Kokošja jajca</w:t>
            </w:r>
          </w:p>
        </w:tc>
        <w:tc>
          <w:tcPr>
            <w:tcW w:w="920" w:type="pct"/>
          </w:tcPr>
          <w:p w14:paraId="5DE76C0E" w14:textId="77777777" w:rsidR="00036AB8" w:rsidRPr="00FF38DC" w:rsidRDefault="00036AB8" w:rsidP="00FE7371">
            <w:pPr>
              <w:pStyle w:val="Glava"/>
              <w:tabs>
                <w:tab w:val="clear" w:pos="4536"/>
                <w:tab w:val="clear" w:pos="9072"/>
              </w:tabs>
              <w:ind w:right="502"/>
              <w:jc w:val="both"/>
              <w:rPr>
                <w:i w:val="0"/>
                <w:sz w:val="22"/>
                <w:szCs w:val="22"/>
              </w:rPr>
            </w:pPr>
          </w:p>
        </w:tc>
        <w:tc>
          <w:tcPr>
            <w:tcW w:w="919" w:type="pct"/>
          </w:tcPr>
          <w:p w14:paraId="12295092" w14:textId="77777777" w:rsidR="00036AB8" w:rsidRPr="00FF38DC" w:rsidRDefault="00036AB8" w:rsidP="00FE7371">
            <w:pPr>
              <w:pStyle w:val="Glava"/>
              <w:tabs>
                <w:tab w:val="clear" w:pos="4536"/>
                <w:tab w:val="clear" w:pos="9072"/>
              </w:tabs>
              <w:ind w:right="502"/>
              <w:jc w:val="both"/>
              <w:rPr>
                <w:i w:val="0"/>
                <w:sz w:val="22"/>
                <w:szCs w:val="22"/>
              </w:rPr>
            </w:pPr>
          </w:p>
        </w:tc>
      </w:tr>
      <w:tr w:rsidR="00036AB8" w:rsidRPr="00FF38DC" w14:paraId="047F32BF" w14:textId="77777777" w:rsidTr="00FE7371">
        <w:tc>
          <w:tcPr>
            <w:tcW w:w="478" w:type="pct"/>
          </w:tcPr>
          <w:p w14:paraId="0D2216DE" w14:textId="77777777" w:rsidR="00036AB8" w:rsidRDefault="00036AB8" w:rsidP="00FE7371">
            <w:pPr>
              <w:pStyle w:val="Glava"/>
              <w:tabs>
                <w:tab w:val="clear" w:pos="4536"/>
                <w:tab w:val="clear" w:pos="9072"/>
              </w:tabs>
              <w:ind w:right="502"/>
              <w:jc w:val="both"/>
              <w:rPr>
                <w:i w:val="0"/>
                <w:sz w:val="22"/>
                <w:szCs w:val="22"/>
              </w:rPr>
            </w:pPr>
            <w:r>
              <w:rPr>
                <w:i w:val="0"/>
                <w:sz w:val="22"/>
                <w:szCs w:val="22"/>
              </w:rPr>
              <w:t>18.</w:t>
            </w:r>
          </w:p>
        </w:tc>
        <w:tc>
          <w:tcPr>
            <w:tcW w:w="2683" w:type="pct"/>
          </w:tcPr>
          <w:p w14:paraId="6FD3F945" w14:textId="77777777" w:rsidR="00036AB8" w:rsidRDefault="00036AB8" w:rsidP="00FE7371">
            <w:pPr>
              <w:pStyle w:val="Glava"/>
              <w:tabs>
                <w:tab w:val="clear" w:pos="4536"/>
                <w:tab w:val="clear" w:pos="9072"/>
              </w:tabs>
              <w:ind w:right="502"/>
              <w:jc w:val="both"/>
              <w:rPr>
                <w:i w:val="0"/>
                <w:sz w:val="22"/>
                <w:szCs w:val="22"/>
              </w:rPr>
            </w:pPr>
            <w:r>
              <w:rPr>
                <w:i w:val="0"/>
                <w:sz w:val="22"/>
                <w:szCs w:val="22"/>
              </w:rPr>
              <w:t>Olja in izdelki</w:t>
            </w:r>
          </w:p>
        </w:tc>
        <w:tc>
          <w:tcPr>
            <w:tcW w:w="920" w:type="pct"/>
          </w:tcPr>
          <w:p w14:paraId="320EB5DE" w14:textId="77777777" w:rsidR="00036AB8" w:rsidRPr="00FF38DC" w:rsidRDefault="00036AB8" w:rsidP="00FE7371">
            <w:pPr>
              <w:pStyle w:val="Glava"/>
              <w:tabs>
                <w:tab w:val="clear" w:pos="4536"/>
                <w:tab w:val="clear" w:pos="9072"/>
              </w:tabs>
              <w:ind w:right="502"/>
              <w:jc w:val="both"/>
              <w:rPr>
                <w:i w:val="0"/>
                <w:sz w:val="22"/>
                <w:szCs w:val="22"/>
              </w:rPr>
            </w:pPr>
          </w:p>
        </w:tc>
        <w:tc>
          <w:tcPr>
            <w:tcW w:w="919" w:type="pct"/>
          </w:tcPr>
          <w:p w14:paraId="7963CB67" w14:textId="77777777" w:rsidR="00036AB8" w:rsidRPr="00FF38DC" w:rsidRDefault="00036AB8" w:rsidP="00FE7371">
            <w:pPr>
              <w:pStyle w:val="Glava"/>
              <w:tabs>
                <w:tab w:val="clear" w:pos="4536"/>
                <w:tab w:val="clear" w:pos="9072"/>
              </w:tabs>
              <w:ind w:right="502"/>
              <w:jc w:val="both"/>
              <w:rPr>
                <w:i w:val="0"/>
                <w:sz w:val="22"/>
                <w:szCs w:val="22"/>
              </w:rPr>
            </w:pPr>
          </w:p>
        </w:tc>
      </w:tr>
      <w:tr w:rsidR="00036AB8" w:rsidRPr="00FF38DC" w14:paraId="17A2F0CD" w14:textId="77777777" w:rsidTr="00FE7371">
        <w:tc>
          <w:tcPr>
            <w:tcW w:w="478" w:type="pct"/>
          </w:tcPr>
          <w:p w14:paraId="1ECA7479" w14:textId="77777777" w:rsidR="00036AB8" w:rsidRDefault="00036AB8" w:rsidP="00FE7371">
            <w:pPr>
              <w:pStyle w:val="Glava"/>
              <w:tabs>
                <w:tab w:val="clear" w:pos="4536"/>
                <w:tab w:val="clear" w:pos="9072"/>
              </w:tabs>
              <w:ind w:right="502"/>
              <w:jc w:val="both"/>
              <w:rPr>
                <w:i w:val="0"/>
                <w:sz w:val="22"/>
                <w:szCs w:val="22"/>
              </w:rPr>
            </w:pPr>
            <w:r>
              <w:rPr>
                <w:i w:val="0"/>
                <w:sz w:val="22"/>
                <w:szCs w:val="22"/>
              </w:rPr>
              <w:t>19.</w:t>
            </w:r>
          </w:p>
        </w:tc>
        <w:tc>
          <w:tcPr>
            <w:tcW w:w="2683" w:type="pct"/>
          </w:tcPr>
          <w:p w14:paraId="57E30A71" w14:textId="77777777" w:rsidR="00036AB8" w:rsidRDefault="00036AB8" w:rsidP="00FE7371">
            <w:pPr>
              <w:pStyle w:val="Glava"/>
              <w:tabs>
                <w:tab w:val="clear" w:pos="4536"/>
                <w:tab w:val="clear" w:pos="9072"/>
              </w:tabs>
              <w:ind w:right="502"/>
              <w:jc w:val="both"/>
              <w:rPr>
                <w:i w:val="0"/>
                <w:sz w:val="22"/>
                <w:szCs w:val="22"/>
              </w:rPr>
            </w:pPr>
            <w:r>
              <w:rPr>
                <w:i w:val="0"/>
                <w:sz w:val="22"/>
                <w:szCs w:val="22"/>
              </w:rPr>
              <w:t>Sadje, zelenjava, gobe</w:t>
            </w:r>
          </w:p>
        </w:tc>
        <w:tc>
          <w:tcPr>
            <w:tcW w:w="920" w:type="pct"/>
          </w:tcPr>
          <w:p w14:paraId="3C146BA4" w14:textId="77777777" w:rsidR="00036AB8" w:rsidRPr="00FF38DC" w:rsidRDefault="00036AB8" w:rsidP="00FE7371">
            <w:pPr>
              <w:pStyle w:val="Glava"/>
              <w:tabs>
                <w:tab w:val="clear" w:pos="4536"/>
                <w:tab w:val="clear" w:pos="9072"/>
              </w:tabs>
              <w:ind w:right="502"/>
              <w:jc w:val="both"/>
              <w:rPr>
                <w:i w:val="0"/>
                <w:sz w:val="22"/>
                <w:szCs w:val="22"/>
              </w:rPr>
            </w:pPr>
          </w:p>
        </w:tc>
        <w:tc>
          <w:tcPr>
            <w:tcW w:w="919" w:type="pct"/>
          </w:tcPr>
          <w:p w14:paraId="76723D34" w14:textId="77777777" w:rsidR="00036AB8" w:rsidRPr="00FF38DC" w:rsidRDefault="00036AB8" w:rsidP="00FE7371">
            <w:pPr>
              <w:pStyle w:val="Glava"/>
              <w:tabs>
                <w:tab w:val="clear" w:pos="4536"/>
                <w:tab w:val="clear" w:pos="9072"/>
              </w:tabs>
              <w:ind w:right="502"/>
              <w:jc w:val="both"/>
              <w:rPr>
                <w:i w:val="0"/>
                <w:sz w:val="22"/>
                <w:szCs w:val="22"/>
              </w:rPr>
            </w:pPr>
          </w:p>
        </w:tc>
      </w:tr>
      <w:tr w:rsidR="00036AB8" w:rsidRPr="00FF38DC" w14:paraId="7FD6E6B5" w14:textId="77777777" w:rsidTr="00FE7371">
        <w:tc>
          <w:tcPr>
            <w:tcW w:w="478" w:type="pct"/>
          </w:tcPr>
          <w:p w14:paraId="60FC9427" w14:textId="77777777" w:rsidR="00036AB8" w:rsidRDefault="00036AB8" w:rsidP="00FE7371">
            <w:pPr>
              <w:pStyle w:val="Glava"/>
              <w:tabs>
                <w:tab w:val="clear" w:pos="4536"/>
                <w:tab w:val="clear" w:pos="9072"/>
              </w:tabs>
              <w:ind w:right="502"/>
              <w:jc w:val="both"/>
              <w:rPr>
                <w:i w:val="0"/>
                <w:sz w:val="22"/>
                <w:szCs w:val="22"/>
              </w:rPr>
            </w:pPr>
            <w:r>
              <w:rPr>
                <w:i w:val="0"/>
                <w:sz w:val="22"/>
                <w:szCs w:val="22"/>
              </w:rPr>
              <w:t>20.</w:t>
            </w:r>
          </w:p>
        </w:tc>
        <w:tc>
          <w:tcPr>
            <w:tcW w:w="2683" w:type="pct"/>
          </w:tcPr>
          <w:p w14:paraId="54CC9866" w14:textId="77777777" w:rsidR="00036AB8" w:rsidRDefault="00036AB8" w:rsidP="00FE7371">
            <w:pPr>
              <w:pStyle w:val="Glava"/>
              <w:tabs>
                <w:tab w:val="clear" w:pos="4536"/>
                <w:tab w:val="clear" w:pos="9072"/>
              </w:tabs>
              <w:ind w:right="502"/>
              <w:jc w:val="both"/>
              <w:rPr>
                <w:i w:val="0"/>
                <w:sz w:val="22"/>
                <w:szCs w:val="22"/>
              </w:rPr>
            </w:pPr>
            <w:r>
              <w:rPr>
                <w:i w:val="0"/>
                <w:sz w:val="22"/>
                <w:szCs w:val="22"/>
              </w:rPr>
              <w:t>Stročnice</w:t>
            </w:r>
          </w:p>
        </w:tc>
        <w:tc>
          <w:tcPr>
            <w:tcW w:w="920" w:type="pct"/>
          </w:tcPr>
          <w:p w14:paraId="47FF610A" w14:textId="77777777" w:rsidR="00036AB8" w:rsidRPr="00FF38DC" w:rsidRDefault="00036AB8" w:rsidP="00FE7371">
            <w:pPr>
              <w:pStyle w:val="Glava"/>
              <w:tabs>
                <w:tab w:val="clear" w:pos="4536"/>
                <w:tab w:val="clear" w:pos="9072"/>
              </w:tabs>
              <w:ind w:right="502"/>
              <w:jc w:val="both"/>
              <w:rPr>
                <w:i w:val="0"/>
                <w:sz w:val="22"/>
                <w:szCs w:val="22"/>
              </w:rPr>
            </w:pPr>
          </w:p>
        </w:tc>
        <w:tc>
          <w:tcPr>
            <w:tcW w:w="919" w:type="pct"/>
          </w:tcPr>
          <w:p w14:paraId="2B3A8A43" w14:textId="77777777" w:rsidR="00036AB8" w:rsidRPr="00FF38DC" w:rsidRDefault="00036AB8" w:rsidP="00FE7371">
            <w:pPr>
              <w:pStyle w:val="Glava"/>
              <w:tabs>
                <w:tab w:val="clear" w:pos="4536"/>
                <w:tab w:val="clear" w:pos="9072"/>
              </w:tabs>
              <w:ind w:right="502"/>
              <w:jc w:val="both"/>
              <w:rPr>
                <w:i w:val="0"/>
                <w:sz w:val="22"/>
                <w:szCs w:val="22"/>
              </w:rPr>
            </w:pPr>
          </w:p>
        </w:tc>
      </w:tr>
      <w:tr w:rsidR="00036AB8" w:rsidRPr="00FF38DC" w14:paraId="2E53BB2F" w14:textId="77777777" w:rsidTr="00FE7371">
        <w:tc>
          <w:tcPr>
            <w:tcW w:w="478" w:type="pct"/>
          </w:tcPr>
          <w:p w14:paraId="725D9AB2" w14:textId="77777777" w:rsidR="00036AB8" w:rsidRDefault="00036AB8" w:rsidP="00FE7371">
            <w:pPr>
              <w:pStyle w:val="Glava"/>
              <w:tabs>
                <w:tab w:val="clear" w:pos="4536"/>
                <w:tab w:val="clear" w:pos="9072"/>
              </w:tabs>
              <w:ind w:right="502"/>
              <w:jc w:val="both"/>
              <w:rPr>
                <w:i w:val="0"/>
                <w:sz w:val="22"/>
                <w:szCs w:val="22"/>
              </w:rPr>
            </w:pPr>
            <w:r>
              <w:rPr>
                <w:i w:val="0"/>
                <w:sz w:val="22"/>
                <w:szCs w:val="22"/>
              </w:rPr>
              <w:t>21.</w:t>
            </w:r>
          </w:p>
        </w:tc>
        <w:tc>
          <w:tcPr>
            <w:tcW w:w="2683" w:type="pct"/>
          </w:tcPr>
          <w:p w14:paraId="0C04A311" w14:textId="77777777" w:rsidR="00036AB8" w:rsidRDefault="00036AB8" w:rsidP="00FE7371">
            <w:pPr>
              <w:pStyle w:val="Glava"/>
              <w:tabs>
                <w:tab w:val="clear" w:pos="4536"/>
                <w:tab w:val="clear" w:pos="9072"/>
              </w:tabs>
              <w:ind w:right="502"/>
              <w:jc w:val="both"/>
              <w:rPr>
                <w:i w:val="0"/>
                <w:sz w:val="22"/>
                <w:szCs w:val="22"/>
              </w:rPr>
            </w:pPr>
            <w:r>
              <w:rPr>
                <w:i w:val="0"/>
                <w:sz w:val="22"/>
                <w:szCs w:val="22"/>
              </w:rPr>
              <w:t>Suho sadje, oreščki</w:t>
            </w:r>
          </w:p>
        </w:tc>
        <w:tc>
          <w:tcPr>
            <w:tcW w:w="920" w:type="pct"/>
          </w:tcPr>
          <w:p w14:paraId="28F07528" w14:textId="77777777" w:rsidR="00036AB8" w:rsidRPr="00FF38DC" w:rsidRDefault="00036AB8" w:rsidP="00FE7371">
            <w:pPr>
              <w:pStyle w:val="Glava"/>
              <w:tabs>
                <w:tab w:val="clear" w:pos="4536"/>
                <w:tab w:val="clear" w:pos="9072"/>
              </w:tabs>
              <w:ind w:right="502"/>
              <w:jc w:val="both"/>
              <w:rPr>
                <w:i w:val="0"/>
                <w:sz w:val="22"/>
                <w:szCs w:val="22"/>
              </w:rPr>
            </w:pPr>
          </w:p>
        </w:tc>
        <w:tc>
          <w:tcPr>
            <w:tcW w:w="919" w:type="pct"/>
          </w:tcPr>
          <w:p w14:paraId="2BCB38EE" w14:textId="77777777" w:rsidR="00036AB8" w:rsidRPr="00FF38DC" w:rsidRDefault="00036AB8" w:rsidP="00FE7371">
            <w:pPr>
              <w:pStyle w:val="Glava"/>
              <w:tabs>
                <w:tab w:val="clear" w:pos="4536"/>
                <w:tab w:val="clear" w:pos="9072"/>
              </w:tabs>
              <w:ind w:right="502"/>
              <w:jc w:val="both"/>
              <w:rPr>
                <w:i w:val="0"/>
                <w:sz w:val="22"/>
                <w:szCs w:val="22"/>
              </w:rPr>
            </w:pPr>
          </w:p>
        </w:tc>
      </w:tr>
      <w:tr w:rsidR="00036AB8" w:rsidRPr="00FF38DC" w14:paraId="1F8DEFA5" w14:textId="77777777" w:rsidTr="00FE7371">
        <w:tc>
          <w:tcPr>
            <w:tcW w:w="478" w:type="pct"/>
          </w:tcPr>
          <w:p w14:paraId="5D40C0CE" w14:textId="77777777" w:rsidR="00036AB8" w:rsidRDefault="00036AB8" w:rsidP="00FE7371">
            <w:pPr>
              <w:pStyle w:val="Glava"/>
              <w:tabs>
                <w:tab w:val="clear" w:pos="4536"/>
                <w:tab w:val="clear" w:pos="9072"/>
              </w:tabs>
              <w:ind w:right="502"/>
              <w:jc w:val="both"/>
              <w:rPr>
                <w:i w:val="0"/>
                <w:sz w:val="22"/>
                <w:szCs w:val="22"/>
              </w:rPr>
            </w:pPr>
            <w:r>
              <w:rPr>
                <w:i w:val="0"/>
                <w:sz w:val="22"/>
                <w:szCs w:val="22"/>
              </w:rPr>
              <w:t>22.</w:t>
            </w:r>
          </w:p>
        </w:tc>
        <w:tc>
          <w:tcPr>
            <w:tcW w:w="2683" w:type="pct"/>
          </w:tcPr>
          <w:p w14:paraId="18318AA9" w14:textId="77777777" w:rsidR="00036AB8" w:rsidRDefault="00036AB8" w:rsidP="00FE7371">
            <w:pPr>
              <w:pStyle w:val="Glava"/>
              <w:tabs>
                <w:tab w:val="clear" w:pos="4536"/>
                <w:tab w:val="clear" w:pos="9072"/>
              </w:tabs>
              <w:ind w:right="502"/>
              <w:jc w:val="both"/>
              <w:rPr>
                <w:i w:val="0"/>
                <w:sz w:val="22"/>
                <w:szCs w:val="22"/>
              </w:rPr>
            </w:pPr>
            <w:r>
              <w:rPr>
                <w:i w:val="0"/>
                <w:sz w:val="22"/>
                <w:szCs w:val="22"/>
              </w:rPr>
              <w:t>Krompir</w:t>
            </w:r>
          </w:p>
        </w:tc>
        <w:tc>
          <w:tcPr>
            <w:tcW w:w="920" w:type="pct"/>
          </w:tcPr>
          <w:p w14:paraId="3FA1377B" w14:textId="77777777" w:rsidR="00036AB8" w:rsidRPr="00FF38DC" w:rsidRDefault="00036AB8" w:rsidP="00FE7371">
            <w:pPr>
              <w:pStyle w:val="Glava"/>
              <w:tabs>
                <w:tab w:val="clear" w:pos="4536"/>
                <w:tab w:val="clear" w:pos="9072"/>
              </w:tabs>
              <w:ind w:right="502"/>
              <w:jc w:val="both"/>
              <w:rPr>
                <w:i w:val="0"/>
                <w:sz w:val="22"/>
                <w:szCs w:val="22"/>
              </w:rPr>
            </w:pPr>
          </w:p>
        </w:tc>
        <w:tc>
          <w:tcPr>
            <w:tcW w:w="919" w:type="pct"/>
          </w:tcPr>
          <w:p w14:paraId="26DA4B78" w14:textId="77777777" w:rsidR="00036AB8" w:rsidRPr="00FF38DC" w:rsidRDefault="00036AB8" w:rsidP="00FE7371">
            <w:pPr>
              <w:pStyle w:val="Glava"/>
              <w:tabs>
                <w:tab w:val="clear" w:pos="4536"/>
                <w:tab w:val="clear" w:pos="9072"/>
              </w:tabs>
              <w:ind w:right="502"/>
              <w:jc w:val="both"/>
              <w:rPr>
                <w:i w:val="0"/>
                <w:sz w:val="22"/>
                <w:szCs w:val="22"/>
              </w:rPr>
            </w:pPr>
          </w:p>
        </w:tc>
      </w:tr>
      <w:tr w:rsidR="0054415C" w:rsidRPr="00FF38DC" w14:paraId="7363BF41" w14:textId="77777777" w:rsidTr="00FE7371">
        <w:tc>
          <w:tcPr>
            <w:tcW w:w="478" w:type="pct"/>
          </w:tcPr>
          <w:p w14:paraId="6136AFD5" w14:textId="080BCEAE" w:rsidR="0054415C" w:rsidRDefault="0054415C" w:rsidP="00FE7371">
            <w:pPr>
              <w:pStyle w:val="Glava"/>
              <w:tabs>
                <w:tab w:val="clear" w:pos="4536"/>
                <w:tab w:val="clear" w:pos="9072"/>
              </w:tabs>
              <w:ind w:right="502"/>
              <w:jc w:val="both"/>
              <w:rPr>
                <w:i w:val="0"/>
                <w:sz w:val="22"/>
                <w:szCs w:val="22"/>
              </w:rPr>
            </w:pPr>
            <w:r>
              <w:rPr>
                <w:i w:val="0"/>
                <w:sz w:val="22"/>
                <w:szCs w:val="22"/>
              </w:rPr>
              <w:t>23.</w:t>
            </w:r>
          </w:p>
        </w:tc>
        <w:tc>
          <w:tcPr>
            <w:tcW w:w="2683" w:type="pct"/>
          </w:tcPr>
          <w:p w14:paraId="0A04620A" w14:textId="30E071CC" w:rsidR="0054415C" w:rsidRDefault="0054415C" w:rsidP="00FE7371">
            <w:pPr>
              <w:pStyle w:val="Glava"/>
              <w:tabs>
                <w:tab w:val="clear" w:pos="4536"/>
                <w:tab w:val="clear" w:pos="9072"/>
              </w:tabs>
              <w:ind w:right="502"/>
              <w:jc w:val="both"/>
              <w:rPr>
                <w:i w:val="0"/>
                <w:sz w:val="22"/>
                <w:szCs w:val="22"/>
              </w:rPr>
            </w:pPr>
            <w:r>
              <w:rPr>
                <w:i w:val="0"/>
                <w:sz w:val="22"/>
                <w:szCs w:val="22"/>
              </w:rPr>
              <w:t>Krompir, olupljen, vakuumsko pakiran</w:t>
            </w:r>
          </w:p>
        </w:tc>
        <w:tc>
          <w:tcPr>
            <w:tcW w:w="920" w:type="pct"/>
          </w:tcPr>
          <w:p w14:paraId="6531BD12" w14:textId="77777777" w:rsidR="0054415C" w:rsidRPr="00FF38DC" w:rsidRDefault="0054415C" w:rsidP="00FE7371">
            <w:pPr>
              <w:pStyle w:val="Glava"/>
              <w:tabs>
                <w:tab w:val="clear" w:pos="4536"/>
                <w:tab w:val="clear" w:pos="9072"/>
              </w:tabs>
              <w:ind w:right="502"/>
              <w:jc w:val="both"/>
              <w:rPr>
                <w:i w:val="0"/>
                <w:sz w:val="22"/>
                <w:szCs w:val="22"/>
              </w:rPr>
            </w:pPr>
          </w:p>
        </w:tc>
        <w:tc>
          <w:tcPr>
            <w:tcW w:w="919" w:type="pct"/>
          </w:tcPr>
          <w:p w14:paraId="402F5885" w14:textId="77777777" w:rsidR="0054415C" w:rsidRPr="00FF38DC" w:rsidRDefault="0054415C" w:rsidP="00FE7371">
            <w:pPr>
              <w:pStyle w:val="Glava"/>
              <w:tabs>
                <w:tab w:val="clear" w:pos="4536"/>
                <w:tab w:val="clear" w:pos="9072"/>
              </w:tabs>
              <w:ind w:right="502"/>
              <w:jc w:val="both"/>
              <w:rPr>
                <w:i w:val="0"/>
                <w:sz w:val="22"/>
                <w:szCs w:val="22"/>
              </w:rPr>
            </w:pPr>
          </w:p>
        </w:tc>
      </w:tr>
      <w:tr w:rsidR="00036AB8" w:rsidRPr="00FF38DC" w14:paraId="213610B5" w14:textId="77777777" w:rsidTr="00FE7371">
        <w:tc>
          <w:tcPr>
            <w:tcW w:w="478" w:type="pct"/>
          </w:tcPr>
          <w:p w14:paraId="232F577F" w14:textId="09D7F690" w:rsidR="00036AB8" w:rsidRDefault="0054415C" w:rsidP="00FE7371">
            <w:pPr>
              <w:pStyle w:val="Glava"/>
              <w:tabs>
                <w:tab w:val="clear" w:pos="4536"/>
                <w:tab w:val="clear" w:pos="9072"/>
              </w:tabs>
              <w:ind w:right="502"/>
              <w:jc w:val="both"/>
              <w:rPr>
                <w:i w:val="0"/>
                <w:sz w:val="22"/>
                <w:szCs w:val="22"/>
              </w:rPr>
            </w:pPr>
            <w:r>
              <w:rPr>
                <w:i w:val="0"/>
                <w:sz w:val="22"/>
                <w:szCs w:val="22"/>
              </w:rPr>
              <w:t>24.</w:t>
            </w:r>
          </w:p>
        </w:tc>
        <w:tc>
          <w:tcPr>
            <w:tcW w:w="2683" w:type="pct"/>
          </w:tcPr>
          <w:p w14:paraId="6A3C72B5" w14:textId="77777777" w:rsidR="00036AB8" w:rsidRDefault="00036AB8" w:rsidP="00FE7371">
            <w:pPr>
              <w:pStyle w:val="Glava"/>
              <w:tabs>
                <w:tab w:val="clear" w:pos="4536"/>
                <w:tab w:val="clear" w:pos="9072"/>
              </w:tabs>
              <w:ind w:right="502"/>
              <w:jc w:val="both"/>
              <w:rPr>
                <w:i w:val="0"/>
                <w:sz w:val="22"/>
                <w:szCs w:val="22"/>
              </w:rPr>
            </w:pPr>
            <w:r>
              <w:rPr>
                <w:i w:val="0"/>
                <w:sz w:val="22"/>
                <w:szCs w:val="22"/>
              </w:rPr>
              <w:t>Zamrznjena zelenjava in sadje</w:t>
            </w:r>
          </w:p>
        </w:tc>
        <w:tc>
          <w:tcPr>
            <w:tcW w:w="920" w:type="pct"/>
          </w:tcPr>
          <w:p w14:paraId="2C098636" w14:textId="77777777" w:rsidR="00036AB8" w:rsidRPr="00FF38DC" w:rsidRDefault="00036AB8" w:rsidP="00FE7371">
            <w:pPr>
              <w:pStyle w:val="Glava"/>
              <w:tabs>
                <w:tab w:val="clear" w:pos="4536"/>
                <w:tab w:val="clear" w:pos="9072"/>
              </w:tabs>
              <w:ind w:right="502"/>
              <w:jc w:val="both"/>
              <w:rPr>
                <w:i w:val="0"/>
                <w:sz w:val="22"/>
                <w:szCs w:val="22"/>
              </w:rPr>
            </w:pPr>
          </w:p>
        </w:tc>
        <w:tc>
          <w:tcPr>
            <w:tcW w:w="919" w:type="pct"/>
          </w:tcPr>
          <w:p w14:paraId="046E9425" w14:textId="77777777" w:rsidR="00036AB8" w:rsidRPr="00FF38DC" w:rsidRDefault="00036AB8" w:rsidP="00FE7371">
            <w:pPr>
              <w:pStyle w:val="Glava"/>
              <w:tabs>
                <w:tab w:val="clear" w:pos="4536"/>
                <w:tab w:val="clear" w:pos="9072"/>
              </w:tabs>
              <w:ind w:right="502"/>
              <w:jc w:val="both"/>
              <w:rPr>
                <w:i w:val="0"/>
                <w:sz w:val="22"/>
                <w:szCs w:val="22"/>
              </w:rPr>
            </w:pPr>
          </w:p>
        </w:tc>
      </w:tr>
      <w:tr w:rsidR="00036AB8" w:rsidRPr="00FF38DC" w14:paraId="76BB536C" w14:textId="77777777" w:rsidTr="00FE7371">
        <w:tc>
          <w:tcPr>
            <w:tcW w:w="478" w:type="pct"/>
          </w:tcPr>
          <w:p w14:paraId="322BAB40" w14:textId="4CCD4917" w:rsidR="00036AB8" w:rsidRDefault="0054415C" w:rsidP="00FE7371">
            <w:pPr>
              <w:pStyle w:val="Glava"/>
              <w:tabs>
                <w:tab w:val="clear" w:pos="4536"/>
                <w:tab w:val="clear" w:pos="9072"/>
              </w:tabs>
              <w:ind w:right="502"/>
              <w:jc w:val="both"/>
              <w:rPr>
                <w:i w:val="0"/>
                <w:sz w:val="22"/>
                <w:szCs w:val="22"/>
              </w:rPr>
            </w:pPr>
            <w:r>
              <w:rPr>
                <w:i w:val="0"/>
                <w:sz w:val="22"/>
                <w:szCs w:val="22"/>
              </w:rPr>
              <w:t>25.</w:t>
            </w:r>
          </w:p>
        </w:tc>
        <w:tc>
          <w:tcPr>
            <w:tcW w:w="2683" w:type="pct"/>
          </w:tcPr>
          <w:p w14:paraId="50557244" w14:textId="77777777" w:rsidR="00036AB8" w:rsidRDefault="00036AB8" w:rsidP="00FE7371">
            <w:pPr>
              <w:pStyle w:val="Glava"/>
              <w:tabs>
                <w:tab w:val="clear" w:pos="4536"/>
                <w:tab w:val="clear" w:pos="9072"/>
              </w:tabs>
              <w:ind w:right="502"/>
              <w:jc w:val="both"/>
              <w:rPr>
                <w:i w:val="0"/>
                <w:sz w:val="22"/>
                <w:szCs w:val="22"/>
              </w:rPr>
            </w:pPr>
            <w:r>
              <w:rPr>
                <w:i w:val="0"/>
                <w:sz w:val="22"/>
                <w:szCs w:val="22"/>
              </w:rPr>
              <w:t>Konzervirana zelenjava</w:t>
            </w:r>
          </w:p>
        </w:tc>
        <w:tc>
          <w:tcPr>
            <w:tcW w:w="920" w:type="pct"/>
          </w:tcPr>
          <w:p w14:paraId="790D877F" w14:textId="77777777" w:rsidR="00036AB8" w:rsidRPr="00FF38DC" w:rsidRDefault="00036AB8" w:rsidP="00FE7371">
            <w:pPr>
              <w:pStyle w:val="Glava"/>
              <w:tabs>
                <w:tab w:val="clear" w:pos="4536"/>
                <w:tab w:val="clear" w:pos="9072"/>
              </w:tabs>
              <w:ind w:right="502"/>
              <w:jc w:val="both"/>
              <w:rPr>
                <w:i w:val="0"/>
                <w:sz w:val="22"/>
                <w:szCs w:val="22"/>
              </w:rPr>
            </w:pPr>
          </w:p>
        </w:tc>
        <w:tc>
          <w:tcPr>
            <w:tcW w:w="919" w:type="pct"/>
          </w:tcPr>
          <w:p w14:paraId="17140974" w14:textId="77777777" w:rsidR="00036AB8" w:rsidRPr="00FF38DC" w:rsidRDefault="00036AB8" w:rsidP="00FE7371">
            <w:pPr>
              <w:pStyle w:val="Glava"/>
              <w:tabs>
                <w:tab w:val="clear" w:pos="4536"/>
                <w:tab w:val="clear" w:pos="9072"/>
              </w:tabs>
              <w:ind w:right="502"/>
              <w:jc w:val="both"/>
              <w:rPr>
                <w:i w:val="0"/>
                <w:sz w:val="22"/>
                <w:szCs w:val="22"/>
              </w:rPr>
            </w:pPr>
          </w:p>
        </w:tc>
      </w:tr>
      <w:tr w:rsidR="00036AB8" w:rsidRPr="00FF38DC" w14:paraId="74FE6AAA" w14:textId="77777777" w:rsidTr="00FE7371">
        <w:tc>
          <w:tcPr>
            <w:tcW w:w="478" w:type="pct"/>
          </w:tcPr>
          <w:p w14:paraId="0B7C3D7D" w14:textId="538FCA59" w:rsidR="00036AB8" w:rsidRDefault="0054415C" w:rsidP="00FE7371">
            <w:pPr>
              <w:pStyle w:val="Glava"/>
              <w:tabs>
                <w:tab w:val="clear" w:pos="4536"/>
                <w:tab w:val="clear" w:pos="9072"/>
              </w:tabs>
              <w:ind w:right="502"/>
              <w:jc w:val="both"/>
              <w:rPr>
                <w:i w:val="0"/>
                <w:sz w:val="22"/>
                <w:szCs w:val="22"/>
              </w:rPr>
            </w:pPr>
            <w:r>
              <w:rPr>
                <w:i w:val="0"/>
                <w:sz w:val="22"/>
                <w:szCs w:val="22"/>
              </w:rPr>
              <w:t>26.</w:t>
            </w:r>
          </w:p>
        </w:tc>
        <w:tc>
          <w:tcPr>
            <w:tcW w:w="2683" w:type="pct"/>
          </w:tcPr>
          <w:p w14:paraId="384FA393" w14:textId="77777777" w:rsidR="00036AB8" w:rsidRDefault="00036AB8" w:rsidP="00FE7371">
            <w:pPr>
              <w:pStyle w:val="Glava"/>
              <w:tabs>
                <w:tab w:val="clear" w:pos="4536"/>
                <w:tab w:val="clear" w:pos="9072"/>
              </w:tabs>
              <w:ind w:right="502"/>
              <w:jc w:val="both"/>
              <w:rPr>
                <w:i w:val="0"/>
                <w:sz w:val="22"/>
                <w:szCs w:val="22"/>
              </w:rPr>
            </w:pPr>
            <w:r>
              <w:rPr>
                <w:i w:val="0"/>
                <w:sz w:val="22"/>
                <w:szCs w:val="22"/>
              </w:rPr>
              <w:t>Sadni kompoti, marmelade in džemi</w:t>
            </w:r>
          </w:p>
        </w:tc>
        <w:tc>
          <w:tcPr>
            <w:tcW w:w="920" w:type="pct"/>
          </w:tcPr>
          <w:p w14:paraId="62431CF6" w14:textId="77777777" w:rsidR="00036AB8" w:rsidRPr="00FF38DC" w:rsidRDefault="00036AB8" w:rsidP="00FE7371">
            <w:pPr>
              <w:pStyle w:val="Glava"/>
              <w:tabs>
                <w:tab w:val="clear" w:pos="4536"/>
                <w:tab w:val="clear" w:pos="9072"/>
              </w:tabs>
              <w:ind w:right="502"/>
              <w:jc w:val="both"/>
              <w:rPr>
                <w:i w:val="0"/>
                <w:sz w:val="22"/>
                <w:szCs w:val="22"/>
              </w:rPr>
            </w:pPr>
          </w:p>
        </w:tc>
        <w:tc>
          <w:tcPr>
            <w:tcW w:w="919" w:type="pct"/>
          </w:tcPr>
          <w:p w14:paraId="43BAEC0C" w14:textId="77777777" w:rsidR="00036AB8" w:rsidRPr="00FF38DC" w:rsidRDefault="00036AB8" w:rsidP="00FE7371">
            <w:pPr>
              <w:pStyle w:val="Glava"/>
              <w:tabs>
                <w:tab w:val="clear" w:pos="4536"/>
                <w:tab w:val="clear" w:pos="9072"/>
              </w:tabs>
              <w:ind w:right="502"/>
              <w:jc w:val="both"/>
              <w:rPr>
                <w:i w:val="0"/>
                <w:sz w:val="22"/>
                <w:szCs w:val="22"/>
              </w:rPr>
            </w:pPr>
          </w:p>
        </w:tc>
      </w:tr>
      <w:tr w:rsidR="00036AB8" w:rsidRPr="00FF38DC" w14:paraId="2719EA98" w14:textId="77777777" w:rsidTr="00FE7371">
        <w:tc>
          <w:tcPr>
            <w:tcW w:w="478" w:type="pct"/>
          </w:tcPr>
          <w:p w14:paraId="5F4EE195" w14:textId="6EE97838" w:rsidR="00036AB8" w:rsidRDefault="0054415C" w:rsidP="00FE7371">
            <w:pPr>
              <w:pStyle w:val="Glava"/>
              <w:tabs>
                <w:tab w:val="clear" w:pos="4536"/>
                <w:tab w:val="clear" w:pos="9072"/>
              </w:tabs>
              <w:ind w:right="502"/>
              <w:jc w:val="both"/>
              <w:rPr>
                <w:i w:val="0"/>
                <w:sz w:val="22"/>
                <w:szCs w:val="22"/>
              </w:rPr>
            </w:pPr>
            <w:r>
              <w:rPr>
                <w:i w:val="0"/>
                <w:sz w:val="22"/>
                <w:szCs w:val="22"/>
              </w:rPr>
              <w:t>27.</w:t>
            </w:r>
          </w:p>
        </w:tc>
        <w:tc>
          <w:tcPr>
            <w:tcW w:w="2683" w:type="pct"/>
          </w:tcPr>
          <w:p w14:paraId="70310BA2" w14:textId="77777777" w:rsidR="00036AB8" w:rsidRDefault="00036AB8" w:rsidP="00FE7371">
            <w:pPr>
              <w:pStyle w:val="Glava"/>
              <w:tabs>
                <w:tab w:val="clear" w:pos="4536"/>
                <w:tab w:val="clear" w:pos="9072"/>
              </w:tabs>
              <w:ind w:right="502"/>
              <w:jc w:val="both"/>
              <w:rPr>
                <w:i w:val="0"/>
                <w:sz w:val="22"/>
                <w:szCs w:val="22"/>
              </w:rPr>
            </w:pPr>
            <w:r>
              <w:rPr>
                <w:i w:val="0"/>
                <w:sz w:val="22"/>
                <w:szCs w:val="22"/>
              </w:rPr>
              <w:t>Kislo zelje in repa</w:t>
            </w:r>
          </w:p>
        </w:tc>
        <w:tc>
          <w:tcPr>
            <w:tcW w:w="920" w:type="pct"/>
          </w:tcPr>
          <w:p w14:paraId="24984562" w14:textId="77777777" w:rsidR="00036AB8" w:rsidRPr="00FF38DC" w:rsidRDefault="00036AB8" w:rsidP="00FE7371">
            <w:pPr>
              <w:pStyle w:val="Glava"/>
              <w:tabs>
                <w:tab w:val="clear" w:pos="4536"/>
                <w:tab w:val="clear" w:pos="9072"/>
              </w:tabs>
              <w:ind w:right="502"/>
              <w:jc w:val="both"/>
              <w:rPr>
                <w:i w:val="0"/>
                <w:sz w:val="22"/>
                <w:szCs w:val="22"/>
              </w:rPr>
            </w:pPr>
          </w:p>
        </w:tc>
        <w:tc>
          <w:tcPr>
            <w:tcW w:w="919" w:type="pct"/>
          </w:tcPr>
          <w:p w14:paraId="00AA7A13" w14:textId="77777777" w:rsidR="00036AB8" w:rsidRPr="00FF38DC" w:rsidRDefault="00036AB8" w:rsidP="00FE7371">
            <w:pPr>
              <w:pStyle w:val="Glava"/>
              <w:tabs>
                <w:tab w:val="clear" w:pos="4536"/>
                <w:tab w:val="clear" w:pos="9072"/>
              </w:tabs>
              <w:ind w:right="502"/>
              <w:jc w:val="both"/>
              <w:rPr>
                <w:i w:val="0"/>
                <w:sz w:val="22"/>
                <w:szCs w:val="22"/>
              </w:rPr>
            </w:pPr>
          </w:p>
        </w:tc>
      </w:tr>
      <w:tr w:rsidR="00036AB8" w:rsidRPr="00FF38DC" w14:paraId="29EAC1A5" w14:textId="77777777" w:rsidTr="00FE7371">
        <w:tc>
          <w:tcPr>
            <w:tcW w:w="478" w:type="pct"/>
          </w:tcPr>
          <w:p w14:paraId="28498BD5" w14:textId="04055F64" w:rsidR="00036AB8" w:rsidRDefault="0054415C" w:rsidP="00FE7371">
            <w:pPr>
              <w:pStyle w:val="Glava"/>
              <w:tabs>
                <w:tab w:val="clear" w:pos="4536"/>
                <w:tab w:val="clear" w:pos="9072"/>
              </w:tabs>
              <w:ind w:right="502"/>
              <w:jc w:val="both"/>
              <w:rPr>
                <w:i w:val="0"/>
                <w:sz w:val="22"/>
                <w:szCs w:val="22"/>
              </w:rPr>
            </w:pPr>
            <w:r>
              <w:rPr>
                <w:i w:val="0"/>
                <w:sz w:val="22"/>
                <w:szCs w:val="22"/>
              </w:rPr>
              <w:t>28.</w:t>
            </w:r>
          </w:p>
        </w:tc>
        <w:tc>
          <w:tcPr>
            <w:tcW w:w="2683" w:type="pct"/>
          </w:tcPr>
          <w:p w14:paraId="28863BB7" w14:textId="77777777" w:rsidR="00036AB8" w:rsidRDefault="00036AB8" w:rsidP="00FE7371">
            <w:pPr>
              <w:pStyle w:val="Glava"/>
              <w:tabs>
                <w:tab w:val="clear" w:pos="4536"/>
                <w:tab w:val="clear" w:pos="9072"/>
              </w:tabs>
              <w:ind w:right="502"/>
              <w:jc w:val="both"/>
              <w:rPr>
                <w:i w:val="0"/>
                <w:sz w:val="22"/>
                <w:szCs w:val="22"/>
              </w:rPr>
            </w:pPr>
            <w:r>
              <w:rPr>
                <w:i w:val="0"/>
                <w:sz w:val="22"/>
                <w:szCs w:val="22"/>
              </w:rPr>
              <w:t>Nektarji, 100% sadni sok, voda</w:t>
            </w:r>
          </w:p>
        </w:tc>
        <w:tc>
          <w:tcPr>
            <w:tcW w:w="920" w:type="pct"/>
          </w:tcPr>
          <w:p w14:paraId="40ADA8B2" w14:textId="77777777" w:rsidR="00036AB8" w:rsidRPr="00FF38DC" w:rsidRDefault="00036AB8" w:rsidP="00FE7371">
            <w:pPr>
              <w:pStyle w:val="Glava"/>
              <w:tabs>
                <w:tab w:val="clear" w:pos="4536"/>
                <w:tab w:val="clear" w:pos="9072"/>
              </w:tabs>
              <w:ind w:right="502"/>
              <w:jc w:val="both"/>
              <w:rPr>
                <w:i w:val="0"/>
                <w:sz w:val="22"/>
                <w:szCs w:val="22"/>
              </w:rPr>
            </w:pPr>
          </w:p>
        </w:tc>
        <w:tc>
          <w:tcPr>
            <w:tcW w:w="919" w:type="pct"/>
          </w:tcPr>
          <w:p w14:paraId="612D8240" w14:textId="77777777" w:rsidR="00036AB8" w:rsidRPr="00FF38DC" w:rsidRDefault="00036AB8" w:rsidP="00FE7371">
            <w:pPr>
              <w:pStyle w:val="Glava"/>
              <w:tabs>
                <w:tab w:val="clear" w:pos="4536"/>
                <w:tab w:val="clear" w:pos="9072"/>
              </w:tabs>
              <w:ind w:right="502"/>
              <w:jc w:val="both"/>
              <w:rPr>
                <w:i w:val="0"/>
                <w:sz w:val="22"/>
                <w:szCs w:val="22"/>
              </w:rPr>
            </w:pPr>
          </w:p>
        </w:tc>
      </w:tr>
      <w:tr w:rsidR="00036AB8" w:rsidRPr="00FF38DC" w14:paraId="421FE823" w14:textId="77777777" w:rsidTr="00FE7371">
        <w:tc>
          <w:tcPr>
            <w:tcW w:w="478" w:type="pct"/>
          </w:tcPr>
          <w:p w14:paraId="2E139C1A" w14:textId="3BDB04E0" w:rsidR="00036AB8" w:rsidRDefault="0054415C" w:rsidP="00FE7371">
            <w:pPr>
              <w:pStyle w:val="Glava"/>
              <w:tabs>
                <w:tab w:val="clear" w:pos="4536"/>
                <w:tab w:val="clear" w:pos="9072"/>
              </w:tabs>
              <w:ind w:right="502"/>
              <w:jc w:val="both"/>
              <w:rPr>
                <w:i w:val="0"/>
                <w:sz w:val="22"/>
                <w:szCs w:val="22"/>
              </w:rPr>
            </w:pPr>
            <w:r>
              <w:rPr>
                <w:i w:val="0"/>
                <w:sz w:val="22"/>
                <w:szCs w:val="22"/>
              </w:rPr>
              <w:t>29.</w:t>
            </w:r>
          </w:p>
        </w:tc>
        <w:tc>
          <w:tcPr>
            <w:tcW w:w="2683" w:type="pct"/>
          </w:tcPr>
          <w:p w14:paraId="41585E06" w14:textId="77777777" w:rsidR="00036AB8" w:rsidRDefault="00036AB8" w:rsidP="00FE7371">
            <w:pPr>
              <w:pStyle w:val="Glava"/>
              <w:tabs>
                <w:tab w:val="clear" w:pos="4536"/>
                <w:tab w:val="clear" w:pos="9072"/>
              </w:tabs>
              <w:ind w:right="502"/>
              <w:jc w:val="both"/>
              <w:rPr>
                <w:i w:val="0"/>
                <w:sz w:val="22"/>
                <w:szCs w:val="22"/>
              </w:rPr>
            </w:pPr>
            <w:r>
              <w:rPr>
                <w:i w:val="0"/>
                <w:sz w:val="22"/>
                <w:szCs w:val="22"/>
              </w:rPr>
              <w:t>Sirupi</w:t>
            </w:r>
          </w:p>
        </w:tc>
        <w:tc>
          <w:tcPr>
            <w:tcW w:w="920" w:type="pct"/>
          </w:tcPr>
          <w:p w14:paraId="761BD814" w14:textId="77777777" w:rsidR="00036AB8" w:rsidRPr="00FF38DC" w:rsidRDefault="00036AB8" w:rsidP="00FE7371">
            <w:pPr>
              <w:pStyle w:val="Glava"/>
              <w:tabs>
                <w:tab w:val="clear" w:pos="4536"/>
                <w:tab w:val="clear" w:pos="9072"/>
              </w:tabs>
              <w:ind w:right="502"/>
              <w:jc w:val="both"/>
              <w:rPr>
                <w:i w:val="0"/>
                <w:sz w:val="22"/>
                <w:szCs w:val="22"/>
              </w:rPr>
            </w:pPr>
          </w:p>
        </w:tc>
        <w:tc>
          <w:tcPr>
            <w:tcW w:w="919" w:type="pct"/>
          </w:tcPr>
          <w:p w14:paraId="253D778B" w14:textId="77777777" w:rsidR="00036AB8" w:rsidRPr="00FF38DC" w:rsidRDefault="00036AB8" w:rsidP="00FE7371">
            <w:pPr>
              <w:pStyle w:val="Glava"/>
              <w:tabs>
                <w:tab w:val="clear" w:pos="4536"/>
                <w:tab w:val="clear" w:pos="9072"/>
              </w:tabs>
              <w:ind w:right="502"/>
              <w:jc w:val="both"/>
              <w:rPr>
                <w:i w:val="0"/>
                <w:sz w:val="22"/>
                <w:szCs w:val="22"/>
              </w:rPr>
            </w:pPr>
          </w:p>
        </w:tc>
      </w:tr>
      <w:tr w:rsidR="00036AB8" w:rsidRPr="00FF38DC" w14:paraId="6C51F31E" w14:textId="77777777" w:rsidTr="00FE7371">
        <w:tc>
          <w:tcPr>
            <w:tcW w:w="478" w:type="pct"/>
          </w:tcPr>
          <w:p w14:paraId="5D195BFB" w14:textId="5CE81789" w:rsidR="00036AB8" w:rsidRDefault="0054415C" w:rsidP="00FE7371">
            <w:pPr>
              <w:pStyle w:val="Glava"/>
              <w:tabs>
                <w:tab w:val="clear" w:pos="4536"/>
                <w:tab w:val="clear" w:pos="9072"/>
              </w:tabs>
              <w:ind w:right="502"/>
              <w:jc w:val="both"/>
              <w:rPr>
                <w:i w:val="0"/>
                <w:sz w:val="22"/>
                <w:szCs w:val="22"/>
              </w:rPr>
            </w:pPr>
            <w:r>
              <w:rPr>
                <w:i w:val="0"/>
                <w:sz w:val="22"/>
                <w:szCs w:val="22"/>
              </w:rPr>
              <w:t>30.</w:t>
            </w:r>
          </w:p>
        </w:tc>
        <w:tc>
          <w:tcPr>
            <w:tcW w:w="2683" w:type="pct"/>
          </w:tcPr>
          <w:p w14:paraId="30EAA126" w14:textId="77777777" w:rsidR="00036AB8" w:rsidRDefault="00036AB8" w:rsidP="00FE7371">
            <w:pPr>
              <w:pStyle w:val="Glava"/>
              <w:tabs>
                <w:tab w:val="clear" w:pos="4536"/>
                <w:tab w:val="clear" w:pos="9072"/>
              </w:tabs>
              <w:ind w:right="502"/>
              <w:jc w:val="both"/>
              <w:rPr>
                <w:i w:val="0"/>
                <w:sz w:val="22"/>
                <w:szCs w:val="22"/>
              </w:rPr>
            </w:pPr>
            <w:r>
              <w:rPr>
                <w:i w:val="0"/>
                <w:sz w:val="22"/>
                <w:szCs w:val="22"/>
              </w:rPr>
              <w:t>Žita in mlevski izdelki</w:t>
            </w:r>
          </w:p>
        </w:tc>
        <w:tc>
          <w:tcPr>
            <w:tcW w:w="920" w:type="pct"/>
          </w:tcPr>
          <w:p w14:paraId="3434F709" w14:textId="77777777" w:rsidR="00036AB8" w:rsidRPr="00FF38DC" w:rsidRDefault="00036AB8" w:rsidP="00FE7371">
            <w:pPr>
              <w:pStyle w:val="Glava"/>
              <w:tabs>
                <w:tab w:val="clear" w:pos="4536"/>
                <w:tab w:val="clear" w:pos="9072"/>
              </w:tabs>
              <w:ind w:right="502"/>
              <w:jc w:val="both"/>
              <w:rPr>
                <w:i w:val="0"/>
                <w:sz w:val="22"/>
                <w:szCs w:val="22"/>
              </w:rPr>
            </w:pPr>
          </w:p>
        </w:tc>
        <w:tc>
          <w:tcPr>
            <w:tcW w:w="919" w:type="pct"/>
          </w:tcPr>
          <w:p w14:paraId="6EF5F201" w14:textId="77777777" w:rsidR="00036AB8" w:rsidRPr="00FF38DC" w:rsidRDefault="00036AB8" w:rsidP="00FE7371">
            <w:pPr>
              <w:pStyle w:val="Glava"/>
              <w:tabs>
                <w:tab w:val="clear" w:pos="4536"/>
                <w:tab w:val="clear" w:pos="9072"/>
              </w:tabs>
              <w:ind w:right="502"/>
              <w:jc w:val="both"/>
              <w:rPr>
                <w:i w:val="0"/>
                <w:sz w:val="22"/>
                <w:szCs w:val="22"/>
              </w:rPr>
            </w:pPr>
          </w:p>
        </w:tc>
      </w:tr>
      <w:tr w:rsidR="00036AB8" w:rsidRPr="00FF38DC" w14:paraId="689F0FF3" w14:textId="77777777" w:rsidTr="00FE7371">
        <w:tc>
          <w:tcPr>
            <w:tcW w:w="478" w:type="pct"/>
          </w:tcPr>
          <w:p w14:paraId="1EE8AF53" w14:textId="5DB4ECC7" w:rsidR="00036AB8" w:rsidRDefault="0054415C" w:rsidP="00FE7371">
            <w:pPr>
              <w:pStyle w:val="Glava"/>
              <w:tabs>
                <w:tab w:val="clear" w:pos="4536"/>
                <w:tab w:val="clear" w:pos="9072"/>
              </w:tabs>
              <w:ind w:right="502"/>
              <w:jc w:val="both"/>
              <w:rPr>
                <w:i w:val="0"/>
                <w:sz w:val="22"/>
                <w:szCs w:val="22"/>
              </w:rPr>
            </w:pPr>
            <w:r>
              <w:rPr>
                <w:i w:val="0"/>
                <w:sz w:val="22"/>
                <w:szCs w:val="22"/>
              </w:rPr>
              <w:lastRenderedPageBreak/>
              <w:t>31.</w:t>
            </w:r>
          </w:p>
        </w:tc>
        <w:tc>
          <w:tcPr>
            <w:tcW w:w="2683" w:type="pct"/>
          </w:tcPr>
          <w:p w14:paraId="5F9ACC81" w14:textId="77777777" w:rsidR="00036AB8" w:rsidRDefault="00036AB8" w:rsidP="00FE7371">
            <w:pPr>
              <w:pStyle w:val="Glava"/>
              <w:tabs>
                <w:tab w:val="clear" w:pos="4536"/>
                <w:tab w:val="clear" w:pos="9072"/>
              </w:tabs>
              <w:ind w:right="502"/>
              <w:jc w:val="both"/>
              <w:rPr>
                <w:i w:val="0"/>
                <w:sz w:val="22"/>
                <w:szCs w:val="22"/>
              </w:rPr>
            </w:pPr>
            <w:r>
              <w:rPr>
                <w:i w:val="0"/>
                <w:sz w:val="22"/>
                <w:szCs w:val="22"/>
              </w:rPr>
              <w:t>Testenine</w:t>
            </w:r>
          </w:p>
        </w:tc>
        <w:tc>
          <w:tcPr>
            <w:tcW w:w="920" w:type="pct"/>
          </w:tcPr>
          <w:p w14:paraId="50A46A65" w14:textId="77777777" w:rsidR="00036AB8" w:rsidRPr="00FF38DC" w:rsidRDefault="00036AB8" w:rsidP="00FE7371">
            <w:pPr>
              <w:pStyle w:val="Glava"/>
              <w:tabs>
                <w:tab w:val="clear" w:pos="4536"/>
                <w:tab w:val="clear" w:pos="9072"/>
              </w:tabs>
              <w:ind w:right="502"/>
              <w:jc w:val="both"/>
              <w:rPr>
                <w:i w:val="0"/>
                <w:sz w:val="22"/>
                <w:szCs w:val="22"/>
              </w:rPr>
            </w:pPr>
          </w:p>
        </w:tc>
        <w:tc>
          <w:tcPr>
            <w:tcW w:w="919" w:type="pct"/>
          </w:tcPr>
          <w:p w14:paraId="4E92965B" w14:textId="77777777" w:rsidR="00036AB8" w:rsidRPr="00FF38DC" w:rsidRDefault="00036AB8" w:rsidP="00FE7371">
            <w:pPr>
              <w:pStyle w:val="Glava"/>
              <w:tabs>
                <w:tab w:val="clear" w:pos="4536"/>
                <w:tab w:val="clear" w:pos="9072"/>
              </w:tabs>
              <w:ind w:right="502"/>
              <w:jc w:val="both"/>
              <w:rPr>
                <w:i w:val="0"/>
                <w:sz w:val="22"/>
                <w:szCs w:val="22"/>
              </w:rPr>
            </w:pPr>
          </w:p>
        </w:tc>
      </w:tr>
      <w:tr w:rsidR="00036AB8" w:rsidRPr="00FF38DC" w14:paraId="5F5E94A5" w14:textId="77777777" w:rsidTr="00FE7371">
        <w:tc>
          <w:tcPr>
            <w:tcW w:w="478" w:type="pct"/>
          </w:tcPr>
          <w:p w14:paraId="3933D6E3" w14:textId="5FB1D741" w:rsidR="00036AB8" w:rsidRDefault="0054415C" w:rsidP="00FE7371">
            <w:pPr>
              <w:pStyle w:val="Glava"/>
              <w:tabs>
                <w:tab w:val="clear" w:pos="4536"/>
                <w:tab w:val="clear" w:pos="9072"/>
              </w:tabs>
              <w:ind w:right="502"/>
              <w:jc w:val="both"/>
              <w:rPr>
                <w:i w:val="0"/>
                <w:sz w:val="22"/>
                <w:szCs w:val="22"/>
              </w:rPr>
            </w:pPr>
            <w:r>
              <w:rPr>
                <w:i w:val="0"/>
                <w:sz w:val="22"/>
                <w:szCs w:val="22"/>
              </w:rPr>
              <w:t>32.</w:t>
            </w:r>
          </w:p>
        </w:tc>
        <w:tc>
          <w:tcPr>
            <w:tcW w:w="2683" w:type="pct"/>
          </w:tcPr>
          <w:p w14:paraId="14C794BD" w14:textId="77777777" w:rsidR="00036AB8" w:rsidRDefault="00036AB8" w:rsidP="00FE7371">
            <w:pPr>
              <w:pStyle w:val="Glava"/>
              <w:tabs>
                <w:tab w:val="clear" w:pos="4536"/>
                <w:tab w:val="clear" w:pos="9072"/>
              </w:tabs>
              <w:ind w:right="502"/>
              <w:jc w:val="both"/>
              <w:rPr>
                <w:i w:val="0"/>
                <w:sz w:val="22"/>
                <w:szCs w:val="22"/>
              </w:rPr>
            </w:pPr>
            <w:r>
              <w:rPr>
                <w:i w:val="0"/>
                <w:sz w:val="22"/>
                <w:szCs w:val="22"/>
              </w:rPr>
              <w:t>Polnjene testenine</w:t>
            </w:r>
          </w:p>
        </w:tc>
        <w:tc>
          <w:tcPr>
            <w:tcW w:w="920" w:type="pct"/>
          </w:tcPr>
          <w:p w14:paraId="47A1DB12" w14:textId="77777777" w:rsidR="00036AB8" w:rsidRPr="00FF38DC" w:rsidRDefault="00036AB8" w:rsidP="00FE7371">
            <w:pPr>
              <w:pStyle w:val="Glava"/>
              <w:tabs>
                <w:tab w:val="clear" w:pos="4536"/>
                <w:tab w:val="clear" w:pos="9072"/>
              </w:tabs>
              <w:ind w:right="502"/>
              <w:jc w:val="both"/>
              <w:rPr>
                <w:i w:val="0"/>
                <w:sz w:val="22"/>
                <w:szCs w:val="22"/>
              </w:rPr>
            </w:pPr>
          </w:p>
        </w:tc>
        <w:tc>
          <w:tcPr>
            <w:tcW w:w="919" w:type="pct"/>
          </w:tcPr>
          <w:p w14:paraId="275E1529" w14:textId="77777777" w:rsidR="00036AB8" w:rsidRPr="00FF38DC" w:rsidRDefault="00036AB8" w:rsidP="00FE7371">
            <w:pPr>
              <w:pStyle w:val="Glava"/>
              <w:tabs>
                <w:tab w:val="clear" w:pos="4536"/>
                <w:tab w:val="clear" w:pos="9072"/>
              </w:tabs>
              <w:ind w:right="502"/>
              <w:jc w:val="both"/>
              <w:rPr>
                <w:i w:val="0"/>
                <w:sz w:val="22"/>
                <w:szCs w:val="22"/>
              </w:rPr>
            </w:pPr>
          </w:p>
        </w:tc>
      </w:tr>
      <w:tr w:rsidR="00036AB8" w:rsidRPr="00FF38DC" w14:paraId="17ED37E7" w14:textId="77777777" w:rsidTr="00FE7371">
        <w:tc>
          <w:tcPr>
            <w:tcW w:w="478" w:type="pct"/>
          </w:tcPr>
          <w:p w14:paraId="4A79541C" w14:textId="7C644AEA" w:rsidR="00036AB8" w:rsidRDefault="0054415C" w:rsidP="00FE7371">
            <w:pPr>
              <w:pStyle w:val="Glava"/>
              <w:tabs>
                <w:tab w:val="clear" w:pos="4536"/>
                <w:tab w:val="clear" w:pos="9072"/>
              </w:tabs>
              <w:ind w:right="502"/>
              <w:jc w:val="both"/>
              <w:rPr>
                <w:i w:val="0"/>
                <w:sz w:val="22"/>
                <w:szCs w:val="22"/>
              </w:rPr>
            </w:pPr>
            <w:r>
              <w:rPr>
                <w:i w:val="0"/>
                <w:sz w:val="22"/>
                <w:szCs w:val="22"/>
              </w:rPr>
              <w:t>33.</w:t>
            </w:r>
          </w:p>
        </w:tc>
        <w:tc>
          <w:tcPr>
            <w:tcW w:w="2683" w:type="pct"/>
          </w:tcPr>
          <w:p w14:paraId="2B9C8BAB" w14:textId="77777777" w:rsidR="00036AB8" w:rsidRDefault="00036AB8" w:rsidP="00FE7371">
            <w:pPr>
              <w:pStyle w:val="Glava"/>
              <w:tabs>
                <w:tab w:val="clear" w:pos="4536"/>
                <w:tab w:val="clear" w:pos="9072"/>
              </w:tabs>
              <w:ind w:right="502"/>
              <w:jc w:val="both"/>
              <w:rPr>
                <w:i w:val="0"/>
                <w:sz w:val="22"/>
                <w:szCs w:val="22"/>
              </w:rPr>
            </w:pPr>
            <w:r>
              <w:rPr>
                <w:i w:val="0"/>
                <w:sz w:val="22"/>
                <w:szCs w:val="22"/>
              </w:rPr>
              <w:t>Izdelki iz krompirjevega testa in zdroba, polpeti</w:t>
            </w:r>
          </w:p>
        </w:tc>
        <w:tc>
          <w:tcPr>
            <w:tcW w:w="920" w:type="pct"/>
          </w:tcPr>
          <w:p w14:paraId="2FA6DC44" w14:textId="77777777" w:rsidR="00036AB8" w:rsidRPr="00FF38DC" w:rsidRDefault="00036AB8" w:rsidP="00FE7371">
            <w:pPr>
              <w:pStyle w:val="Glava"/>
              <w:tabs>
                <w:tab w:val="clear" w:pos="4536"/>
                <w:tab w:val="clear" w:pos="9072"/>
              </w:tabs>
              <w:ind w:right="502"/>
              <w:jc w:val="both"/>
              <w:rPr>
                <w:i w:val="0"/>
                <w:sz w:val="22"/>
                <w:szCs w:val="22"/>
              </w:rPr>
            </w:pPr>
          </w:p>
        </w:tc>
        <w:tc>
          <w:tcPr>
            <w:tcW w:w="919" w:type="pct"/>
          </w:tcPr>
          <w:p w14:paraId="2F5CD892" w14:textId="77777777" w:rsidR="00036AB8" w:rsidRPr="00FF38DC" w:rsidRDefault="00036AB8" w:rsidP="00FE7371">
            <w:pPr>
              <w:pStyle w:val="Glava"/>
              <w:tabs>
                <w:tab w:val="clear" w:pos="4536"/>
                <w:tab w:val="clear" w:pos="9072"/>
              </w:tabs>
              <w:ind w:right="502"/>
              <w:jc w:val="both"/>
              <w:rPr>
                <w:i w:val="0"/>
                <w:sz w:val="22"/>
                <w:szCs w:val="22"/>
              </w:rPr>
            </w:pPr>
          </w:p>
        </w:tc>
      </w:tr>
      <w:tr w:rsidR="00036AB8" w:rsidRPr="00FF38DC" w14:paraId="61754668" w14:textId="77777777" w:rsidTr="00FE7371">
        <w:tc>
          <w:tcPr>
            <w:tcW w:w="478" w:type="pct"/>
          </w:tcPr>
          <w:p w14:paraId="02864AC0" w14:textId="505167F4" w:rsidR="00036AB8" w:rsidRDefault="0054415C" w:rsidP="00FE7371">
            <w:pPr>
              <w:pStyle w:val="Glava"/>
              <w:tabs>
                <w:tab w:val="clear" w:pos="4536"/>
                <w:tab w:val="clear" w:pos="9072"/>
              </w:tabs>
              <w:ind w:right="502"/>
              <w:jc w:val="both"/>
              <w:rPr>
                <w:i w:val="0"/>
                <w:sz w:val="22"/>
                <w:szCs w:val="22"/>
              </w:rPr>
            </w:pPr>
            <w:r>
              <w:rPr>
                <w:i w:val="0"/>
                <w:sz w:val="22"/>
                <w:szCs w:val="22"/>
              </w:rPr>
              <w:t>34.</w:t>
            </w:r>
          </w:p>
        </w:tc>
        <w:tc>
          <w:tcPr>
            <w:tcW w:w="2683" w:type="pct"/>
          </w:tcPr>
          <w:p w14:paraId="74EE5335" w14:textId="77777777" w:rsidR="00036AB8" w:rsidRDefault="00036AB8" w:rsidP="00FE7371">
            <w:pPr>
              <w:pStyle w:val="Glava"/>
              <w:tabs>
                <w:tab w:val="clear" w:pos="4536"/>
                <w:tab w:val="clear" w:pos="9072"/>
              </w:tabs>
              <w:ind w:right="502"/>
              <w:jc w:val="both"/>
              <w:rPr>
                <w:i w:val="0"/>
                <w:sz w:val="22"/>
                <w:szCs w:val="22"/>
              </w:rPr>
            </w:pPr>
            <w:r>
              <w:rPr>
                <w:i w:val="0"/>
                <w:sz w:val="22"/>
                <w:szCs w:val="22"/>
              </w:rPr>
              <w:t>Zamrznjeno testo</w:t>
            </w:r>
          </w:p>
        </w:tc>
        <w:tc>
          <w:tcPr>
            <w:tcW w:w="920" w:type="pct"/>
          </w:tcPr>
          <w:p w14:paraId="75FAFF94" w14:textId="77777777" w:rsidR="00036AB8" w:rsidRPr="00FF38DC" w:rsidRDefault="00036AB8" w:rsidP="00FE7371">
            <w:pPr>
              <w:pStyle w:val="Glava"/>
              <w:tabs>
                <w:tab w:val="clear" w:pos="4536"/>
                <w:tab w:val="clear" w:pos="9072"/>
              </w:tabs>
              <w:ind w:right="502"/>
              <w:jc w:val="both"/>
              <w:rPr>
                <w:i w:val="0"/>
                <w:sz w:val="22"/>
                <w:szCs w:val="22"/>
              </w:rPr>
            </w:pPr>
          </w:p>
        </w:tc>
        <w:tc>
          <w:tcPr>
            <w:tcW w:w="919" w:type="pct"/>
          </w:tcPr>
          <w:p w14:paraId="392BD41E" w14:textId="77777777" w:rsidR="00036AB8" w:rsidRPr="00FF38DC" w:rsidRDefault="00036AB8" w:rsidP="00FE7371">
            <w:pPr>
              <w:pStyle w:val="Glava"/>
              <w:tabs>
                <w:tab w:val="clear" w:pos="4536"/>
                <w:tab w:val="clear" w:pos="9072"/>
              </w:tabs>
              <w:ind w:right="502"/>
              <w:jc w:val="both"/>
              <w:rPr>
                <w:i w:val="0"/>
                <w:sz w:val="22"/>
                <w:szCs w:val="22"/>
              </w:rPr>
            </w:pPr>
          </w:p>
        </w:tc>
      </w:tr>
      <w:tr w:rsidR="00036AB8" w:rsidRPr="00FF38DC" w14:paraId="73D023BF" w14:textId="77777777" w:rsidTr="00FE7371">
        <w:tc>
          <w:tcPr>
            <w:tcW w:w="478" w:type="pct"/>
          </w:tcPr>
          <w:p w14:paraId="6B1AF6DE" w14:textId="3312F83E" w:rsidR="00036AB8" w:rsidRDefault="0054415C" w:rsidP="00FE7371">
            <w:pPr>
              <w:pStyle w:val="Glava"/>
              <w:tabs>
                <w:tab w:val="clear" w:pos="4536"/>
                <w:tab w:val="clear" w:pos="9072"/>
              </w:tabs>
              <w:ind w:right="502"/>
              <w:jc w:val="both"/>
              <w:rPr>
                <w:i w:val="0"/>
                <w:sz w:val="22"/>
                <w:szCs w:val="22"/>
              </w:rPr>
            </w:pPr>
            <w:r>
              <w:rPr>
                <w:i w:val="0"/>
                <w:sz w:val="22"/>
                <w:szCs w:val="22"/>
              </w:rPr>
              <w:t>35.</w:t>
            </w:r>
          </w:p>
        </w:tc>
        <w:tc>
          <w:tcPr>
            <w:tcW w:w="2683" w:type="pct"/>
          </w:tcPr>
          <w:p w14:paraId="047DA2DB" w14:textId="77777777" w:rsidR="00036AB8" w:rsidRDefault="00036AB8" w:rsidP="00FE7371">
            <w:pPr>
              <w:pStyle w:val="Glava"/>
              <w:tabs>
                <w:tab w:val="clear" w:pos="4536"/>
                <w:tab w:val="clear" w:pos="9072"/>
              </w:tabs>
              <w:ind w:right="502"/>
              <w:jc w:val="both"/>
              <w:rPr>
                <w:i w:val="0"/>
                <w:sz w:val="22"/>
                <w:szCs w:val="22"/>
              </w:rPr>
            </w:pPr>
            <w:r>
              <w:rPr>
                <w:i w:val="0"/>
                <w:sz w:val="22"/>
                <w:szCs w:val="22"/>
              </w:rPr>
              <w:t>Različni zamrznjeni izdelki</w:t>
            </w:r>
          </w:p>
        </w:tc>
        <w:tc>
          <w:tcPr>
            <w:tcW w:w="920" w:type="pct"/>
          </w:tcPr>
          <w:p w14:paraId="62DD56F1" w14:textId="77777777" w:rsidR="00036AB8" w:rsidRPr="00FF38DC" w:rsidRDefault="00036AB8" w:rsidP="00FE7371">
            <w:pPr>
              <w:pStyle w:val="Glava"/>
              <w:tabs>
                <w:tab w:val="clear" w:pos="4536"/>
                <w:tab w:val="clear" w:pos="9072"/>
              </w:tabs>
              <w:ind w:right="502"/>
              <w:jc w:val="both"/>
              <w:rPr>
                <w:i w:val="0"/>
                <w:sz w:val="22"/>
                <w:szCs w:val="22"/>
              </w:rPr>
            </w:pPr>
          </w:p>
        </w:tc>
        <w:tc>
          <w:tcPr>
            <w:tcW w:w="919" w:type="pct"/>
          </w:tcPr>
          <w:p w14:paraId="605D3BE8" w14:textId="77777777" w:rsidR="00036AB8" w:rsidRPr="00FF38DC" w:rsidRDefault="00036AB8" w:rsidP="00FE7371">
            <w:pPr>
              <w:pStyle w:val="Glava"/>
              <w:tabs>
                <w:tab w:val="clear" w:pos="4536"/>
                <w:tab w:val="clear" w:pos="9072"/>
              </w:tabs>
              <w:ind w:right="502"/>
              <w:jc w:val="both"/>
              <w:rPr>
                <w:i w:val="0"/>
                <w:sz w:val="22"/>
                <w:szCs w:val="22"/>
              </w:rPr>
            </w:pPr>
          </w:p>
        </w:tc>
      </w:tr>
      <w:tr w:rsidR="00036AB8" w:rsidRPr="00FF38DC" w14:paraId="114FCC74" w14:textId="77777777" w:rsidTr="00FE7371">
        <w:tc>
          <w:tcPr>
            <w:tcW w:w="478" w:type="pct"/>
          </w:tcPr>
          <w:p w14:paraId="12F848E1" w14:textId="4F1D8037" w:rsidR="00036AB8" w:rsidRDefault="0054415C" w:rsidP="00FE7371">
            <w:pPr>
              <w:pStyle w:val="Glava"/>
              <w:tabs>
                <w:tab w:val="clear" w:pos="4536"/>
                <w:tab w:val="clear" w:pos="9072"/>
              </w:tabs>
              <w:ind w:right="502"/>
              <w:jc w:val="both"/>
              <w:rPr>
                <w:i w:val="0"/>
                <w:sz w:val="22"/>
                <w:szCs w:val="22"/>
              </w:rPr>
            </w:pPr>
            <w:r>
              <w:rPr>
                <w:i w:val="0"/>
                <w:sz w:val="22"/>
                <w:szCs w:val="22"/>
              </w:rPr>
              <w:t>36.</w:t>
            </w:r>
          </w:p>
        </w:tc>
        <w:tc>
          <w:tcPr>
            <w:tcW w:w="2683" w:type="pct"/>
          </w:tcPr>
          <w:p w14:paraId="5A10A831" w14:textId="77777777" w:rsidR="00036AB8" w:rsidRDefault="00036AB8" w:rsidP="00FE7371">
            <w:pPr>
              <w:pStyle w:val="Glava"/>
              <w:tabs>
                <w:tab w:val="clear" w:pos="4536"/>
                <w:tab w:val="clear" w:pos="9072"/>
              </w:tabs>
              <w:ind w:right="502"/>
              <w:jc w:val="both"/>
              <w:rPr>
                <w:i w:val="0"/>
                <w:sz w:val="22"/>
                <w:szCs w:val="22"/>
              </w:rPr>
            </w:pPr>
            <w:r>
              <w:rPr>
                <w:i w:val="0"/>
                <w:sz w:val="22"/>
                <w:szCs w:val="22"/>
              </w:rPr>
              <w:t>Kruh</w:t>
            </w:r>
          </w:p>
        </w:tc>
        <w:tc>
          <w:tcPr>
            <w:tcW w:w="920" w:type="pct"/>
          </w:tcPr>
          <w:p w14:paraId="4C115271" w14:textId="77777777" w:rsidR="00036AB8" w:rsidRPr="00FF38DC" w:rsidRDefault="00036AB8" w:rsidP="00FE7371">
            <w:pPr>
              <w:pStyle w:val="Glava"/>
              <w:tabs>
                <w:tab w:val="clear" w:pos="4536"/>
                <w:tab w:val="clear" w:pos="9072"/>
              </w:tabs>
              <w:ind w:right="502"/>
              <w:jc w:val="both"/>
              <w:rPr>
                <w:i w:val="0"/>
                <w:sz w:val="22"/>
                <w:szCs w:val="22"/>
              </w:rPr>
            </w:pPr>
          </w:p>
        </w:tc>
        <w:tc>
          <w:tcPr>
            <w:tcW w:w="919" w:type="pct"/>
          </w:tcPr>
          <w:p w14:paraId="4F948F71" w14:textId="77777777" w:rsidR="00036AB8" w:rsidRPr="00FF38DC" w:rsidRDefault="00036AB8" w:rsidP="00FE7371">
            <w:pPr>
              <w:pStyle w:val="Glava"/>
              <w:tabs>
                <w:tab w:val="clear" w:pos="4536"/>
                <w:tab w:val="clear" w:pos="9072"/>
              </w:tabs>
              <w:ind w:right="502"/>
              <w:jc w:val="both"/>
              <w:rPr>
                <w:i w:val="0"/>
                <w:sz w:val="22"/>
                <w:szCs w:val="22"/>
              </w:rPr>
            </w:pPr>
          </w:p>
        </w:tc>
      </w:tr>
      <w:tr w:rsidR="00036AB8" w:rsidRPr="00FF38DC" w14:paraId="0B681969" w14:textId="77777777" w:rsidTr="00FE7371">
        <w:tc>
          <w:tcPr>
            <w:tcW w:w="478" w:type="pct"/>
          </w:tcPr>
          <w:p w14:paraId="3D632EEB" w14:textId="5EB35002" w:rsidR="00036AB8" w:rsidRDefault="0054415C" w:rsidP="00FE7371">
            <w:pPr>
              <w:pStyle w:val="Glava"/>
              <w:tabs>
                <w:tab w:val="clear" w:pos="4536"/>
                <w:tab w:val="clear" w:pos="9072"/>
              </w:tabs>
              <w:ind w:right="502"/>
              <w:jc w:val="both"/>
              <w:rPr>
                <w:i w:val="0"/>
                <w:sz w:val="22"/>
                <w:szCs w:val="22"/>
              </w:rPr>
            </w:pPr>
            <w:r>
              <w:rPr>
                <w:i w:val="0"/>
                <w:sz w:val="22"/>
                <w:szCs w:val="22"/>
              </w:rPr>
              <w:t>37.</w:t>
            </w:r>
          </w:p>
        </w:tc>
        <w:tc>
          <w:tcPr>
            <w:tcW w:w="2683" w:type="pct"/>
          </w:tcPr>
          <w:p w14:paraId="210BD0BA" w14:textId="77777777" w:rsidR="00036AB8" w:rsidRDefault="00036AB8" w:rsidP="00FE7371">
            <w:pPr>
              <w:pStyle w:val="Glava"/>
              <w:tabs>
                <w:tab w:val="clear" w:pos="4536"/>
                <w:tab w:val="clear" w:pos="9072"/>
              </w:tabs>
              <w:ind w:right="502"/>
              <w:jc w:val="both"/>
              <w:rPr>
                <w:i w:val="0"/>
                <w:sz w:val="22"/>
                <w:szCs w:val="22"/>
              </w:rPr>
            </w:pPr>
            <w:r>
              <w:rPr>
                <w:i w:val="0"/>
                <w:sz w:val="22"/>
                <w:szCs w:val="22"/>
              </w:rPr>
              <w:t xml:space="preserve">Štručke, </w:t>
            </w:r>
            <w:proofErr w:type="spellStart"/>
            <w:r>
              <w:rPr>
                <w:i w:val="0"/>
                <w:sz w:val="22"/>
                <w:szCs w:val="22"/>
              </w:rPr>
              <w:t>bombete</w:t>
            </w:r>
            <w:proofErr w:type="spellEnd"/>
            <w:r>
              <w:rPr>
                <w:i w:val="0"/>
                <w:sz w:val="22"/>
                <w:szCs w:val="22"/>
              </w:rPr>
              <w:t>, žemlje</w:t>
            </w:r>
          </w:p>
        </w:tc>
        <w:tc>
          <w:tcPr>
            <w:tcW w:w="920" w:type="pct"/>
          </w:tcPr>
          <w:p w14:paraId="5D5343DD" w14:textId="77777777" w:rsidR="00036AB8" w:rsidRPr="00FF38DC" w:rsidRDefault="00036AB8" w:rsidP="00FE7371">
            <w:pPr>
              <w:pStyle w:val="Glava"/>
              <w:tabs>
                <w:tab w:val="clear" w:pos="4536"/>
                <w:tab w:val="clear" w:pos="9072"/>
              </w:tabs>
              <w:ind w:right="502"/>
              <w:jc w:val="both"/>
              <w:rPr>
                <w:i w:val="0"/>
                <w:sz w:val="22"/>
                <w:szCs w:val="22"/>
              </w:rPr>
            </w:pPr>
          </w:p>
        </w:tc>
        <w:tc>
          <w:tcPr>
            <w:tcW w:w="919" w:type="pct"/>
          </w:tcPr>
          <w:p w14:paraId="5E5F5C63" w14:textId="77777777" w:rsidR="00036AB8" w:rsidRPr="00FF38DC" w:rsidRDefault="00036AB8" w:rsidP="00FE7371">
            <w:pPr>
              <w:pStyle w:val="Glava"/>
              <w:tabs>
                <w:tab w:val="clear" w:pos="4536"/>
                <w:tab w:val="clear" w:pos="9072"/>
              </w:tabs>
              <w:ind w:right="502"/>
              <w:jc w:val="both"/>
              <w:rPr>
                <w:i w:val="0"/>
                <w:sz w:val="22"/>
                <w:szCs w:val="22"/>
              </w:rPr>
            </w:pPr>
          </w:p>
        </w:tc>
      </w:tr>
      <w:tr w:rsidR="00036AB8" w:rsidRPr="00FF38DC" w14:paraId="08649DB7" w14:textId="77777777" w:rsidTr="00FE7371">
        <w:tc>
          <w:tcPr>
            <w:tcW w:w="478" w:type="pct"/>
          </w:tcPr>
          <w:p w14:paraId="33A383A6" w14:textId="18607690" w:rsidR="00036AB8" w:rsidRDefault="0054415C" w:rsidP="00FE7371">
            <w:pPr>
              <w:pStyle w:val="Glava"/>
              <w:tabs>
                <w:tab w:val="clear" w:pos="4536"/>
                <w:tab w:val="clear" w:pos="9072"/>
              </w:tabs>
              <w:ind w:right="502"/>
              <w:jc w:val="both"/>
              <w:rPr>
                <w:i w:val="0"/>
                <w:sz w:val="22"/>
                <w:szCs w:val="22"/>
              </w:rPr>
            </w:pPr>
            <w:r>
              <w:rPr>
                <w:i w:val="0"/>
                <w:sz w:val="22"/>
                <w:szCs w:val="22"/>
              </w:rPr>
              <w:t>38.</w:t>
            </w:r>
          </w:p>
        </w:tc>
        <w:tc>
          <w:tcPr>
            <w:tcW w:w="2683" w:type="pct"/>
          </w:tcPr>
          <w:p w14:paraId="22FE3B1E" w14:textId="77777777" w:rsidR="00036AB8" w:rsidRDefault="00036AB8" w:rsidP="00FE7371">
            <w:pPr>
              <w:pStyle w:val="Glava"/>
              <w:tabs>
                <w:tab w:val="clear" w:pos="4536"/>
                <w:tab w:val="clear" w:pos="9072"/>
              </w:tabs>
              <w:ind w:right="502"/>
              <w:jc w:val="both"/>
              <w:rPr>
                <w:i w:val="0"/>
                <w:sz w:val="22"/>
                <w:szCs w:val="22"/>
              </w:rPr>
            </w:pPr>
            <w:r>
              <w:rPr>
                <w:i w:val="0"/>
                <w:sz w:val="22"/>
                <w:szCs w:val="22"/>
              </w:rPr>
              <w:t>Slaščice</w:t>
            </w:r>
          </w:p>
        </w:tc>
        <w:tc>
          <w:tcPr>
            <w:tcW w:w="920" w:type="pct"/>
          </w:tcPr>
          <w:p w14:paraId="0E2EB023" w14:textId="77777777" w:rsidR="00036AB8" w:rsidRPr="00FF38DC" w:rsidRDefault="00036AB8" w:rsidP="00FE7371">
            <w:pPr>
              <w:pStyle w:val="Glava"/>
              <w:tabs>
                <w:tab w:val="clear" w:pos="4536"/>
                <w:tab w:val="clear" w:pos="9072"/>
              </w:tabs>
              <w:ind w:right="502"/>
              <w:jc w:val="both"/>
              <w:rPr>
                <w:i w:val="0"/>
                <w:sz w:val="22"/>
                <w:szCs w:val="22"/>
              </w:rPr>
            </w:pPr>
          </w:p>
        </w:tc>
        <w:tc>
          <w:tcPr>
            <w:tcW w:w="919" w:type="pct"/>
          </w:tcPr>
          <w:p w14:paraId="3027F812" w14:textId="77777777" w:rsidR="00036AB8" w:rsidRPr="00FF38DC" w:rsidRDefault="00036AB8" w:rsidP="00FE7371">
            <w:pPr>
              <w:pStyle w:val="Glava"/>
              <w:tabs>
                <w:tab w:val="clear" w:pos="4536"/>
                <w:tab w:val="clear" w:pos="9072"/>
              </w:tabs>
              <w:ind w:right="502"/>
              <w:jc w:val="both"/>
              <w:rPr>
                <w:i w:val="0"/>
                <w:sz w:val="22"/>
                <w:szCs w:val="22"/>
              </w:rPr>
            </w:pPr>
          </w:p>
        </w:tc>
      </w:tr>
      <w:tr w:rsidR="00036AB8" w:rsidRPr="00FF38DC" w14:paraId="3AA2FC02" w14:textId="77777777" w:rsidTr="00FE7371">
        <w:tc>
          <w:tcPr>
            <w:tcW w:w="478" w:type="pct"/>
          </w:tcPr>
          <w:p w14:paraId="17031A6C" w14:textId="09AD29E6" w:rsidR="00036AB8" w:rsidRDefault="0054415C" w:rsidP="00FE7371">
            <w:pPr>
              <w:pStyle w:val="Glava"/>
              <w:tabs>
                <w:tab w:val="clear" w:pos="4536"/>
                <w:tab w:val="clear" w:pos="9072"/>
              </w:tabs>
              <w:ind w:right="502"/>
              <w:jc w:val="both"/>
              <w:rPr>
                <w:i w:val="0"/>
                <w:sz w:val="22"/>
                <w:szCs w:val="22"/>
              </w:rPr>
            </w:pPr>
            <w:r>
              <w:rPr>
                <w:i w:val="0"/>
                <w:sz w:val="22"/>
                <w:szCs w:val="22"/>
              </w:rPr>
              <w:t>39.</w:t>
            </w:r>
          </w:p>
        </w:tc>
        <w:tc>
          <w:tcPr>
            <w:tcW w:w="2683" w:type="pct"/>
          </w:tcPr>
          <w:p w14:paraId="6D1969C3" w14:textId="77777777" w:rsidR="00036AB8" w:rsidRDefault="00036AB8" w:rsidP="00FE7371">
            <w:pPr>
              <w:pStyle w:val="Glava"/>
              <w:tabs>
                <w:tab w:val="clear" w:pos="4536"/>
                <w:tab w:val="clear" w:pos="9072"/>
              </w:tabs>
              <w:ind w:right="502"/>
              <w:jc w:val="both"/>
              <w:rPr>
                <w:i w:val="0"/>
                <w:sz w:val="22"/>
                <w:szCs w:val="22"/>
              </w:rPr>
            </w:pPr>
            <w:r>
              <w:rPr>
                <w:i w:val="0"/>
                <w:sz w:val="22"/>
                <w:szCs w:val="22"/>
              </w:rPr>
              <w:t>Ostalo pekovsko pecivo in izdelki</w:t>
            </w:r>
          </w:p>
        </w:tc>
        <w:tc>
          <w:tcPr>
            <w:tcW w:w="920" w:type="pct"/>
          </w:tcPr>
          <w:p w14:paraId="02FB5774" w14:textId="77777777" w:rsidR="00036AB8" w:rsidRPr="00FF38DC" w:rsidRDefault="00036AB8" w:rsidP="00FE7371">
            <w:pPr>
              <w:pStyle w:val="Glava"/>
              <w:tabs>
                <w:tab w:val="clear" w:pos="4536"/>
                <w:tab w:val="clear" w:pos="9072"/>
              </w:tabs>
              <w:ind w:right="502"/>
              <w:jc w:val="both"/>
              <w:rPr>
                <w:i w:val="0"/>
                <w:sz w:val="22"/>
                <w:szCs w:val="22"/>
              </w:rPr>
            </w:pPr>
          </w:p>
        </w:tc>
        <w:tc>
          <w:tcPr>
            <w:tcW w:w="919" w:type="pct"/>
          </w:tcPr>
          <w:p w14:paraId="7F56A91F" w14:textId="77777777" w:rsidR="00036AB8" w:rsidRPr="00FF38DC" w:rsidRDefault="00036AB8" w:rsidP="00FE7371">
            <w:pPr>
              <w:pStyle w:val="Glava"/>
              <w:tabs>
                <w:tab w:val="clear" w:pos="4536"/>
                <w:tab w:val="clear" w:pos="9072"/>
              </w:tabs>
              <w:ind w:right="502"/>
              <w:jc w:val="both"/>
              <w:rPr>
                <w:i w:val="0"/>
                <w:sz w:val="22"/>
                <w:szCs w:val="22"/>
              </w:rPr>
            </w:pPr>
          </w:p>
        </w:tc>
      </w:tr>
      <w:tr w:rsidR="00036AB8" w:rsidRPr="00FF38DC" w14:paraId="1A48B5E2" w14:textId="77777777" w:rsidTr="00FE7371">
        <w:tc>
          <w:tcPr>
            <w:tcW w:w="478" w:type="pct"/>
          </w:tcPr>
          <w:p w14:paraId="19AA98F1" w14:textId="52B15E73" w:rsidR="00036AB8" w:rsidRDefault="0054415C" w:rsidP="00FE7371">
            <w:pPr>
              <w:pStyle w:val="Glava"/>
              <w:tabs>
                <w:tab w:val="clear" w:pos="4536"/>
                <w:tab w:val="clear" w:pos="9072"/>
              </w:tabs>
              <w:ind w:right="502"/>
              <w:jc w:val="both"/>
              <w:rPr>
                <w:i w:val="0"/>
                <w:sz w:val="22"/>
                <w:szCs w:val="22"/>
              </w:rPr>
            </w:pPr>
            <w:r>
              <w:rPr>
                <w:i w:val="0"/>
                <w:sz w:val="22"/>
                <w:szCs w:val="22"/>
              </w:rPr>
              <w:t>40.</w:t>
            </w:r>
          </w:p>
        </w:tc>
        <w:tc>
          <w:tcPr>
            <w:tcW w:w="2683" w:type="pct"/>
          </w:tcPr>
          <w:p w14:paraId="40BA2294" w14:textId="77777777" w:rsidR="00036AB8" w:rsidRDefault="00036AB8" w:rsidP="00FE7371">
            <w:pPr>
              <w:pStyle w:val="Glava"/>
              <w:tabs>
                <w:tab w:val="clear" w:pos="4536"/>
                <w:tab w:val="clear" w:pos="9072"/>
              </w:tabs>
              <w:ind w:right="502"/>
              <w:jc w:val="both"/>
              <w:rPr>
                <w:i w:val="0"/>
                <w:sz w:val="22"/>
                <w:szCs w:val="22"/>
              </w:rPr>
            </w:pPr>
            <w:r>
              <w:rPr>
                <w:i w:val="0"/>
                <w:sz w:val="22"/>
                <w:szCs w:val="22"/>
              </w:rPr>
              <w:t>Keksi</w:t>
            </w:r>
          </w:p>
        </w:tc>
        <w:tc>
          <w:tcPr>
            <w:tcW w:w="920" w:type="pct"/>
          </w:tcPr>
          <w:p w14:paraId="3FCD571D" w14:textId="77777777" w:rsidR="00036AB8" w:rsidRPr="00FF38DC" w:rsidRDefault="00036AB8" w:rsidP="00FE7371">
            <w:pPr>
              <w:pStyle w:val="Glava"/>
              <w:tabs>
                <w:tab w:val="clear" w:pos="4536"/>
                <w:tab w:val="clear" w:pos="9072"/>
              </w:tabs>
              <w:ind w:right="502"/>
              <w:jc w:val="both"/>
              <w:rPr>
                <w:i w:val="0"/>
                <w:sz w:val="22"/>
                <w:szCs w:val="22"/>
              </w:rPr>
            </w:pPr>
          </w:p>
        </w:tc>
        <w:tc>
          <w:tcPr>
            <w:tcW w:w="919" w:type="pct"/>
          </w:tcPr>
          <w:p w14:paraId="4393DB16" w14:textId="77777777" w:rsidR="00036AB8" w:rsidRPr="00FF38DC" w:rsidRDefault="00036AB8" w:rsidP="00FE7371">
            <w:pPr>
              <w:pStyle w:val="Glava"/>
              <w:tabs>
                <w:tab w:val="clear" w:pos="4536"/>
                <w:tab w:val="clear" w:pos="9072"/>
              </w:tabs>
              <w:ind w:right="502"/>
              <w:jc w:val="both"/>
              <w:rPr>
                <w:i w:val="0"/>
                <w:sz w:val="22"/>
                <w:szCs w:val="22"/>
              </w:rPr>
            </w:pPr>
          </w:p>
        </w:tc>
      </w:tr>
      <w:tr w:rsidR="00036AB8" w:rsidRPr="00FF38DC" w14:paraId="791BDCC6" w14:textId="77777777" w:rsidTr="00FE7371">
        <w:tc>
          <w:tcPr>
            <w:tcW w:w="478" w:type="pct"/>
          </w:tcPr>
          <w:p w14:paraId="72765F3D" w14:textId="4AD53821" w:rsidR="00036AB8" w:rsidRDefault="0054415C" w:rsidP="00FE7371">
            <w:pPr>
              <w:pStyle w:val="Glava"/>
              <w:tabs>
                <w:tab w:val="clear" w:pos="4536"/>
                <w:tab w:val="clear" w:pos="9072"/>
              </w:tabs>
              <w:ind w:right="502"/>
              <w:jc w:val="both"/>
              <w:rPr>
                <w:i w:val="0"/>
                <w:sz w:val="22"/>
                <w:szCs w:val="22"/>
              </w:rPr>
            </w:pPr>
            <w:r>
              <w:rPr>
                <w:i w:val="0"/>
                <w:sz w:val="22"/>
                <w:szCs w:val="22"/>
              </w:rPr>
              <w:t>41.</w:t>
            </w:r>
          </w:p>
        </w:tc>
        <w:tc>
          <w:tcPr>
            <w:tcW w:w="2683" w:type="pct"/>
          </w:tcPr>
          <w:p w14:paraId="42309395" w14:textId="77777777" w:rsidR="00036AB8" w:rsidRDefault="00036AB8" w:rsidP="00FE7371">
            <w:pPr>
              <w:pStyle w:val="Glava"/>
              <w:tabs>
                <w:tab w:val="clear" w:pos="4536"/>
                <w:tab w:val="clear" w:pos="9072"/>
              </w:tabs>
              <w:ind w:right="502"/>
              <w:jc w:val="both"/>
              <w:rPr>
                <w:i w:val="0"/>
                <w:sz w:val="22"/>
                <w:szCs w:val="22"/>
              </w:rPr>
            </w:pPr>
            <w:r>
              <w:rPr>
                <w:i w:val="0"/>
                <w:sz w:val="22"/>
                <w:szCs w:val="22"/>
              </w:rPr>
              <w:t xml:space="preserve">Ostalo </w:t>
            </w:r>
            <w:proofErr w:type="spellStart"/>
            <w:r>
              <w:rPr>
                <w:i w:val="0"/>
                <w:sz w:val="22"/>
                <w:szCs w:val="22"/>
              </w:rPr>
              <w:t>prehrambeno</w:t>
            </w:r>
            <w:proofErr w:type="spellEnd"/>
            <w:r>
              <w:rPr>
                <w:i w:val="0"/>
                <w:sz w:val="22"/>
                <w:szCs w:val="22"/>
              </w:rPr>
              <w:t xml:space="preserve"> blago</w:t>
            </w:r>
          </w:p>
        </w:tc>
        <w:tc>
          <w:tcPr>
            <w:tcW w:w="920" w:type="pct"/>
          </w:tcPr>
          <w:p w14:paraId="5C9A8EAC" w14:textId="77777777" w:rsidR="00036AB8" w:rsidRPr="00FF38DC" w:rsidRDefault="00036AB8" w:rsidP="00FE7371">
            <w:pPr>
              <w:pStyle w:val="Glava"/>
              <w:tabs>
                <w:tab w:val="clear" w:pos="4536"/>
                <w:tab w:val="clear" w:pos="9072"/>
              </w:tabs>
              <w:ind w:right="502"/>
              <w:jc w:val="both"/>
              <w:rPr>
                <w:i w:val="0"/>
                <w:sz w:val="22"/>
                <w:szCs w:val="22"/>
              </w:rPr>
            </w:pPr>
          </w:p>
        </w:tc>
        <w:tc>
          <w:tcPr>
            <w:tcW w:w="919" w:type="pct"/>
          </w:tcPr>
          <w:p w14:paraId="30604AA1" w14:textId="77777777" w:rsidR="00036AB8" w:rsidRPr="00FF38DC" w:rsidRDefault="00036AB8" w:rsidP="00FE7371">
            <w:pPr>
              <w:pStyle w:val="Glava"/>
              <w:tabs>
                <w:tab w:val="clear" w:pos="4536"/>
                <w:tab w:val="clear" w:pos="9072"/>
              </w:tabs>
              <w:ind w:right="502"/>
              <w:jc w:val="both"/>
              <w:rPr>
                <w:i w:val="0"/>
                <w:sz w:val="22"/>
                <w:szCs w:val="22"/>
              </w:rPr>
            </w:pPr>
          </w:p>
        </w:tc>
      </w:tr>
      <w:tr w:rsidR="00036AB8" w:rsidRPr="00FF38DC" w14:paraId="39723036" w14:textId="77777777" w:rsidTr="00FE7371">
        <w:tc>
          <w:tcPr>
            <w:tcW w:w="478" w:type="pct"/>
          </w:tcPr>
          <w:p w14:paraId="3CF19369" w14:textId="7896688F" w:rsidR="00036AB8" w:rsidRDefault="0054415C" w:rsidP="00FE7371">
            <w:pPr>
              <w:pStyle w:val="Glava"/>
              <w:tabs>
                <w:tab w:val="clear" w:pos="4536"/>
                <w:tab w:val="clear" w:pos="9072"/>
              </w:tabs>
              <w:ind w:right="502"/>
              <w:jc w:val="both"/>
              <w:rPr>
                <w:i w:val="0"/>
                <w:sz w:val="22"/>
                <w:szCs w:val="22"/>
              </w:rPr>
            </w:pPr>
            <w:r>
              <w:rPr>
                <w:i w:val="0"/>
                <w:sz w:val="22"/>
                <w:szCs w:val="22"/>
              </w:rPr>
              <w:t>42.</w:t>
            </w:r>
          </w:p>
        </w:tc>
        <w:tc>
          <w:tcPr>
            <w:tcW w:w="2683" w:type="pct"/>
          </w:tcPr>
          <w:p w14:paraId="1AB10A2C" w14:textId="77777777" w:rsidR="00036AB8" w:rsidRDefault="00036AB8" w:rsidP="00FE7371">
            <w:pPr>
              <w:pStyle w:val="Glava"/>
              <w:tabs>
                <w:tab w:val="clear" w:pos="4536"/>
                <w:tab w:val="clear" w:pos="9072"/>
              </w:tabs>
              <w:ind w:right="502"/>
              <w:jc w:val="both"/>
              <w:rPr>
                <w:i w:val="0"/>
                <w:sz w:val="22"/>
                <w:szCs w:val="22"/>
              </w:rPr>
            </w:pPr>
            <w:r>
              <w:rPr>
                <w:i w:val="0"/>
                <w:sz w:val="22"/>
                <w:szCs w:val="22"/>
              </w:rPr>
              <w:t>Sadno žitne rezine</w:t>
            </w:r>
          </w:p>
        </w:tc>
        <w:tc>
          <w:tcPr>
            <w:tcW w:w="920" w:type="pct"/>
          </w:tcPr>
          <w:p w14:paraId="14E00A76" w14:textId="77777777" w:rsidR="00036AB8" w:rsidRPr="00FF38DC" w:rsidRDefault="00036AB8" w:rsidP="00FE7371">
            <w:pPr>
              <w:pStyle w:val="Glava"/>
              <w:tabs>
                <w:tab w:val="clear" w:pos="4536"/>
                <w:tab w:val="clear" w:pos="9072"/>
              </w:tabs>
              <w:ind w:right="502"/>
              <w:jc w:val="both"/>
              <w:rPr>
                <w:i w:val="0"/>
                <w:sz w:val="22"/>
                <w:szCs w:val="22"/>
              </w:rPr>
            </w:pPr>
          </w:p>
        </w:tc>
        <w:tc>
          <w:tcPr>
            <w:tcW w:w="919" w:type="pct"/>
          </w:tcPr>
          <w:p w14:paraId="71FE077D" w14:textId="77777777" w:rsidR="00036AB8" w:rsidRPr="00FF38DC" w:rsidRDefault="00036AB8" w:rsidP="00FE7371">
            <w:pPr>
              <w:pStyle w:val="Glava"/>
              <w:tabs>
                <w:tab w:val="clear" w:pos="4536"/>
                <w:tab w:val="clear" w:pos="9072"/>
              </w:tabs>
              <w:ind w:right="502"/>
              <w:jc w:val="both"/>
              <w:rPr>
                <w:i w:val="0"/>
                <w:sz w:val="22"/>
                <w:szCs w:val="22"/>
              </w:rPr>
            </w:pPr>
          </w:p>
        </w:tc>
      </w:tr>
      <w:tr w:rsidR="00036AB8" w:rsidRPr="00FF38DC" w14:paraId="20D54F43" w14:textId="77777777" w:rsidTr="00FE7371">
        <w:tc>
          <w:tcPr>
            <w:tcW w:w="478" w:type="pct"/>
          </w:tcPr>
          <w:p w14:paraId="6CB04D5F" w14:textId="30363634" w:rsidR="00036AB8" w:rsidRDefault="0054415C" w:rsidP="00FE7371">
            <w:pPr>
              <w:pStyle w:val="Glava"/>
              <w:tabs>
                <w:tab w:val="clear" w:pos="4536"/>
                <w:tab w:val="clear" w:pos="9072"/>
              </w:tabs>
              <w:ind w:right="502"/>
              <w:jc w:val="both"/>
              <w:rPr>
                <w:i w:val="0"/>
                <w:sz w:val="22"/>
                <w:szCs w:val="22"/>
              </w:rPr>
            </w:pPr>
            <w:r>
              <w:rPr>
                <w:i w:val="0"/>
                <w:sz w:val="22"/>
                <w:szCs w:val="22"/>
              </w:rPr>
              <w:t>43.</w:t>
            </w:r>
          </w:p>
        </w:tc>
        <w:tc>
          <w:tcPr>
            <w:tcW w:w="2683" w:type="pct"/>
          </w:tcPr>
          <w:p w14:paraId="429539D6" w14:textId="77777777" w:rsidR="00036AB8" w:rsidRDefault="00036AB8" w:rsidP="00FE7371">
            <w:pPr>
              <w:pStyle w:val="Glava"/>
              <w:tabs>
                <w:tab w:val="clear" w:pos="4536"/>
                <w:tab w:val="clear" w:pos="9072"/>
              </w:tabs>
              <w:ind w:right="502"/>
              <w:jc w:val="both"/>
              <w:rPr>
                <w:i w:val="0"/>
                <w:sz w:val="22"/>
                <w:szCs w:val="22"/>
              </w:rPr>
            </w:pPr>
            <w:r>
              <w:rPr>
                <w:i w:val="0"/>
                <w:sz w:val="22"/>
                <w:szCs w:val="22"/>
              </w:rPr>
              <w:t>Živila za posebne namene</w:t>
            </w:r>
          </w:p>
        </w:tc>
        <w:tc>
          <w:tcPr>
            <w:tcW w:w="920" w:type="pct"/>
          </w:tcPr>
          <w:p w14:paraId="71D89830" w14:textId="77777777" w:rsidR="00036AB8" w:rsidRPr="00FF38DC" w:rsidRDefault="00036AB8" w:rsidP="00FE7371">
            <w:pPr>
              <w:pStyle w:val="Glava"/>
              <w:tabs>
                <w:tab w:val="clear" w:pos="4536"/>
                <w:tab w:val="clear" w:pos="9072"/>
              </w:tabs>
              <w:ind w:right="502"/>
              <w:jc w:val="both"/>
              <w:rPr>
                <w:i w:val="0"/>
                <w:sz w:val="22"/>
                <w:szCs w:val="22"/>
              </w:rPr>
            </w:pPr>
          </w:p>
        </w:tc>
        <w:tc>
          <w:tcPr>
            <w:tcW w:w="919" w:type="pct"/>
          </w:tcPr>
          <w:p w14:paraId="1D53544A" w14:textId="77777777" w:rsidR="00036AB8" w:rsidRPr="00FF38DC" w:rsidRDefault="00036AB8" w:rsidP="00FE7371">
            <w:pPr>
              <w:pStyle w:val="Glava"/>
              <w:tabs>
                <w:tab w:val="clear" w:pos="4536"/>
                <w:tab w:val="clear" w:pos="9072"/>
              </w:tabs>
              <w:ind w:right="502"/>
              <w:jc w:val="both"/>
              <w:rPr>
                <w:i w:val="0"/>
                <w:sz w:val="22"/>
                <w:szCs w:val="22"/>
              </w:rPr>
            </w:pPr>
          </w:p>
        </w:tc>
      </w:tr>
      <w:tr w:rsidR="00036AB8" w:rsidRPr="00FF38DC" w14:paraId="6BB4330D" w14:textId="77777777" w:rsidTr="00FE7371">
        <w:tc>
          <w:tcPr>
            <w:tcW w:w="478" w:type="pct"/>
          </w:tcPr>
          <w:p w14:paraId="324E6F8B" w14:textId="2B47F1EB" w:rsidR="00036AB8" w:rsidRDefault="0054415C" w:rsidP="00FE7371">
            <w:pPr>
              <w:pStyle w:val="Glava"/>
              <w:tabs>
                <w:tab w:val="clear" w:pos="4536"/>
                <w:tab w:val="clear" w:pos="9072"/>
              </w:tabs>
              <w:ind w:right="502"/>
              <w:jc w:val="both"/>
              <w:rPr>
                <w:i w:val="0"/>
                <w:sz w:val="22"/>
                <w:szCs w:val="22"/>
              </w:rPr>
            </w:pPr>
            <w:r>
              <w:rPr>
                <w:i w:val="0"/>
                <w:sz w:val="22"/>
                <w:szCs w:val="22"/>
              </w:rPr>
              <w:t>44.</w:t>
            </w:r>
          </w:p>
        </w:tc>
        <w:tc>
          <w:tcPr>
            <w:tcW w:w="2683" w:type="pct"/>
          </w:tcPr>
          <w:p w14:paraId="0619F5CD" w14:textId="77777777" w:rsidR="00036AB8" w:rsidRDefault="00036AB8" w:rsidP="00FE7371">
            <w:pPr>
              <w:pStyle w:val="Glava"/>
              <w:tabs>
                <w:tab w:val="clear" w:pos="4536"/>
                <w:tab w:val="clear" w:pos="9072"/>
              </w:tabs>
              <w:ind w:right="502"/>
              <w:jc w:val="both"/>
              <w:rPr>
                <w:i w:val="0"/>
                <w:sz w:val="22"/>
                <w:szCs w:val="22"/>
              </w:rPr>
            </w:pPr>
            <w:r>
              <w:rPr>
                <w:i w:val="0"/>
                <w:sz w:val="22"/>
                <w:szCs w:val="22"/>
              </w:rPr>
              <w:t>Nadomestki mesnih izdelkov</w:t>
            </w:r>
          </w:p>
        </w:tc>
        <w:tc>
          <w:tcPr>
            <w:tcW w:w="920" w:type="pct"/>
          </w:tcPr>
          <w:p w14:paraId="2CF765D5" w14:textId="77777777" w:rsidR="00036AB8" w:rsidRPr="00FF38DC" w:rsidRDefault="00036AB8" w:rsidP="00FE7371">
            <w:pPr>
              <w:pStyle w:val="Glava"/>
              <w:tabs>
                <w:tab w:val="clear" w:pos="4536"/>
                <w:tab w:val="clear" w:pos="9072"/>
              </w:tabs>
              <w:ind w:right="502"/>
              <w:jc w:val="both"/>
              <w:rPr>
                <w:i w:val="0"/>
                <w:sz w:val="22"/>
                <w:szCs w:val="22"/>
              </w:rPr>
            </w:pPr>
          </w:p>
        </w:tc>
        <w:tc>
          <w:tcPr>
            <w:tcW w:w="919" w:type="pct"/>
          </w:tcPr>
          <w:p w14:paraId="2A0A643D" w14:textId="77777777" w:rsidR="00036AB8" w:rsidRPr="00FF38DC" w:rsidRDefault="00036AB8" w:rsidP="00FE7371">
            <w:pPr>
              <w:pStyle w:val="Glava"/>
              <w:tabs>
                <w:tab w:val="clear" w:pos="4536"/>
                <w:tab w:val="clear" w:pos="9072"/>
              </w:tabs>
              <w:ind w:right="502"/>
              <w:jc w:val="both"/>
              <w:rPr>
                <w:i w:val="0"/>
                <w:sz w:val="22"/>
                <w:szCs w:val="22"/>
              </w:rPr>
            </w:pPr>
          </w:p>
        </w:tc>
      </w:tr>
    </w:tbl>
    <w:p w14:paraId="08936330" w14:textId="77777777" w:rsidR="00036AB8" w:rsidRPr="00FF38DC" w:rsidRDefault="00036AB8" w:rsidP="00743DA5">
      <w:pPr>
        <w:pStyle w:val="Glava"/>
        <w:tabs>
          <w:tab w:val="clear" w:pos="4536"/>
          <w:tab w:val="clear" w:pos="9072"/>
        </w:tabs>
        <w:ind w:right="502"/>
        <w:jc w:val="both"/>
        <w:rPr>
          <w:i w:val="0"/>
          <w:sz w:val="22"/>
          <w:szCs w:val="22"/>
        </w:rPr>
      </w:pPr>
    </w:p>
    <w:p w14:paraId="4615432D" w14:textId="77777777" w:rsidR="005168E8" w:rsidRPr="00FF38DC" w:rsidRDefault="005168E8" w:rsidP="00743DA5">
      <w:pPr>
        <w:pStyle w:val="Glava"/>
        <w:tabs>
          <w:tab w:val="clear" w:pos="4536"/>
          <w:tab w:val="clear" w:pos="9072"/>
        </w:tabs>
        <w:ind w:left="1080" w:right="502"/>
        <w:jc w:val="both"/>
        <w:rPr>
          <w:i w:val="0"/>
          <w:sz w:val="22"/>
          <w:szCs w:val="22"/>
        </w:rPr>
      </w:pPr>
    </w:p>
    <w:p w14:paraId="6EFFCD91" w14:textId="77777777" w:rsidR="005168E8" w:rsidRPr="00FF38DC" w:rsidRDefault="005168E8" w:rsidP="00743DA5">
      <w:pPr>
        <w:pStyle w:val="Glava"/>
        <w:tabs>
          <w:tab w:val="clear" w:pos="4536"/>
          <w:tab w:val="clear" w:pos="9072"/>
        </w:tabs>
        <w:ind w:right="502"/>
        <w:jc w:val="both"/>
        <w:rPr>
          <w:i w:val="0"/>
          <w:sz w:val="22"/>
          <w:szCs w:val="22"/>
        </w:rPr>
      </w:pPr>
    </w:p>
    <w:p w14:paraId="667E25F0" w14:textId="77777777" w:rsidR="005168E8" w:rsidRPr="00FF38DC" w:rsidRDefault="005168E8" w:rsidP="00743DA5">
      <w:pPr>
        <w:ind w:left="372" w:right="502" w:firstLine="708"/>
        <w:jc w:val="both"/>
        <w:rPr>
          <w:i w:val="0"/>
          <w:sz w:val="22"/>
          <w:szCs w:val="22"/>
        </w:rPr>
      </w:pPr>
      <w:r w:rsidRPr="00FF38DC">
        <w:rPr>
          <w:i w:val="0"/>
          <w:sz w:val="22"/>
          <w:szCs w:val="22"/>
        </w:rPr>
        <w:t xml:space="preserve">Ponudba velja do vključno </w:t>
      </w:r>
      <w:r>
        <w:rPr>
          <w:i w:val="0"/>
          <w:sz w:val="22"/>
          <w:szCs w:val="22"/>
        </w:rPr>
        <w:t>4 mesece</w:t>
      </w:r>
      <w:r w:rsidRPr="00FF38DC">
        <w:rPr>
          <w:i w:val="0"/>
          <w:sz w:val="22"/>
          <w:szCs w:val="22"/>
        </w:rPr>
        <w:t xml:space="preserve"> od datuma </w:t>
      </w:r>
      <w:r>
        <w:rPr>
          <w:i w:val="0"/>
          <w:sz w:val="22"/>
          <w:szCs w:val="22"/>
        </w:rPr>
        <w:t xml:space="preserve">za prejem </w:t>
      </w:r>
      <w:r w:rsidRPr="00FF38DC">
        <w:rPr>
          <w:i w:val="0"/>
          <w:sz w:val="22"/>
          <w:szCs w:val="22"/>
        </w:rPr>
        <w:t>ponudb.</w:t>
      </w:r>
    </w:p>
    <w:p w14:paraId="1082688B" w14:textId="77777777" w:rsidR="005168E8" w:rsidRPr="00FF38DC" w:rsidRDefault="005168E8" w:rsidP="00743DA5">
      <w:pPr>
        <w:pStyle w:val="Glava"/>
        <w:tabs>
          <w:tab w:val="clear" w:pos="4536"/>
          <w:tab w:val="clear" w:pos="9072"/>
        </w:tabs>
        <w:ind w:left="1080" w:right="502"/>
        <w:jc w:val="both"/>
        <w:rPr>
          <w:i w:val="0"/>
          <w:sz w:val="22"/>
          <w:szCs w:val="22"/>
        </w:rPr>
      </w:pPr>
    </w:p>
    <w:p w14:paraId="75F155BD" w14:textId="77777777" w:rsidR="005168E8" w:rsidRPr="00FF38DC" w:rsidRDefault="005168E8" w:rsidP="00743DA5">
      <w:pPr>
        <w:pStyle w:val="Glava"/>
        <w:tabs>
          <w:tab w:val="clear" w:pos="4536"/>
          <w:tab w:val="clear" w:pos="9072"/>
        </w:tabs>
        <w:ind w:left="1080" w:right="502"/>
        <w:jc w:val="both"/>
        <w:rPr>
          <w:i w:val="0"/>
          <w:sz w:val="22"/>
          <w:szCs w:val="22"/>
        </w:rPr>
      </w:pPr>
    </w:p>
    <w:p w14:paraId="46732B2C" w14:textId="77777777" w:rsidR="005168E8" w:rsidRPr="00FF38DC" w:rsidRDefault="005168E8" w:rsidP="00743DA5">
      <w:pPr>
        <w:pStyle w:val="Glava"/>
        <w:tabs>
          <w:tab w:val="clear" w:pos="4536"/>
          <w:tab w:val="clear" w:pos="9072"/>
        </w:tabs>
        <w:ind w:left="1080" w:right="502"/>
        <w:jc w:val="both"/>
        <w:rPr>
          <w:i w:val="0"/>
          <w:sz w:val="22"/>
          <w:szCs w:val="22"/>
        </w:rPr>
      </w:pPr>
    </w:p>
    <w:p w14:paraId="4B4C0609" w14:textId="77777777" w:rsidR="005168E8" w:rsidRPr="00FF38DC" w:rsidRDefault="005168E8" w:rsidP="00743DA5">
      <w:pPr>
        <w:pStyle w:val="Glava"/>
        <w:tabs>
          <w:tab w:val="clear" w:pos="4536"/>
          <w:tab w:val="clear" w:pos="9072"/>
        </w:tabs>
        <w:ind w:left="1080" w:right="502"/>
        <w:jc w:val="both"/>
        <w:rPr>
          <w:i w:val="0"/>
          <w:sz w:val="22"/>
          <w:szCs w:val="22"/>
        </w:rPr>
      </w:pPr>
    </w:p>
    <w:p w14:paraId="3E9052F3" w14:textId="77777777" w:rsidR="005168E8" w:rsidRPr="00FF38DC" w:rsidRDefault="005168E8" w:rsidP="00743DA5">
      <w:pPr>
        <w:pStyle w:val="Glava"/>
        <w:tabs>
          <w:tab w:val="clear" w:pos="4536"/>
          <w:tab w:val="clear" w:pos="9072"/>
        </w:tabs>
        <w:ind w:right="502"/>
        <w:jc w:val="both"/>
        <w:rPr>
          <w:i w:val="0"/>
          <w:sz w:val="22"/>
          <w:szCs w:val="22"/>
        </w:rPr>
      </w:pPr>
    </w:p>
    <w:p w14:paraId="41CAF949" w14:textId="77777777" w:rsidR="005168E8" w:rsidRDefault="005168E8" w:rsidP="00743DA5">
      <w:pPr>
        <w:pStyle w:val="Glava"/>
        <w:tabs>
          <w:tab w:val="clear" w:pos="4536"/>
          <w:tab w:val="clear" w:pos="9072"/>
        </w:tabs>
        <w:ind w:left="1080" w:right="502"/>
        <w:jc w:val="both"/>
        <w:rPr>
          <w:i w:val="0"/>
          <w:sz w:val="22"/>
          <w:szCs w:val="22"/>
        </w:rPr>
      </w:pPr>
    </w:p>
    <w:p w14:paraId="22CA4A86" w14:textId="25FA9C95" w:rsidR="005168E8" w:rsidRPr="008B74C5" w:rsidRDefault="007A75B8" w:rsidP="007A75B8">
      <w:pPr>
        <w:pStyle w:val="Glava"/>
        <w:tabs>
          <w:tab w:val="clear" w:pos="4536"/>
          <w:tab w:val="clear" w:pos="9072"/>
        </w:tabs>
        <w:ind w:left="1080" w:right="502"/>
        <w:jc w:val="both"/>
        <w:rPr>
          <w:i w:val="0"/>
          <w:sz w:val="22"/>
          <w:szCs w:val="22"/>
        </w:rPr>
      </w:pPr>
      <w:r w:rsidRPr="008B74C5">
        <w:rPr>
          <w:i w:val="0"/>
          <w:sz w:val="22"/>
          <w:szCs w:val="22"/>
        </w:rPr>
        <w:t>N</w:t>
      </w:r>
      <w:r w:rsidR="00613530">
        <w:rPr>
          <w:i w:val="0"/>
          <w:sz w:val="22"/>
          <w:szCs w:val="22"/>
        </w:rPr>
        <w:t>AVODILO</w:t>
      </w:r>
      <w:r w:rsidRPr="008B74C5">
        <w:rPr>
          <w:i w:val="0"/>
          <w:sz w:val="22"/>
          <w:szCs w:val="22"/>
        </w:rPr>
        <w:t>:</w:t>
      </w:r>
    </w:p>
    <w:p w14:paraId="4599CAD3" w14:textId="77777777" w:rsidR="007A75B8" w:rsidRPr="007A75B8" w:rsidRDefault="007A75B8" w:rsidP="007A75B8">
      <w:pPr>
        <w:ind w:left="1080" w:right="785"/>
        <w:jc w:val="both"/>
        <w:rPr>
          <w:b/>
          <w:i w:val="0"/>
          <w:sz w:val="22"/>
          <w:szCs w:val="22"/>
        </w:rPr>
      </w:pPr>
      <w:r w:rsidRPr="008B74C5">
        <w:rPr>
          <w:b/>
          <w:i w:val="0"/>
          <w:sz w:val="22"/>
          <w:szCs w:val="22"/>
        </w:rPr>
        <w:t xml:space="preserve">Ponudnik obrazec izpolni v delih za sklope, </w:t>
      </w:r>
      <w:r w:rsidR="000F184F" w:rsidRPr="008B74C5">
        <w:rPr>
          <w:b/>
          <w:i w:val="0"/>
          <w:sz w:val="22"/>
          <w:szCs w:val="22"/>
        </w:rPr>
        <w:t>za katere oddaja ponudbo</w:t>
      </w:r>
      <w:r w:rsidRPr="008B74C5">
        <w:rPr>
          <w:b/>
          <w:i w:val="0"/>
          <w:sz w:val="22"/>
          <w:szCs w:val="22"/>
        </w:rPr>
        <w:t xml:space="preserve"> in ga naloži v sistem e-JN pod predmetno objavo, v r</w:t>
      </w:r>
      <w:r w:rsidR="008669FE" w:rsidRPr="008B74C5">
        <w:rPr>
          <w:b/>
          <w:i w:val="0"/>
          <w:sz w:val="22"/>
          <w:szCs w:val="22"/>
        </w:rPr>
        <w:t>azdelek »Skupna ponudbena</w:t>
      </w:r>
      <w:r w:rsidRPr="008B74C5">
        <w:rPr>
          <w:b/>
          <w:i w:val="0"/>
          <w:sz w:val="22"/>
          <w:szCs w:val="22"/>
        </w:rPr>
        <w:t xml:space="preserve"> vrednost«, del »Predračun«. Obrazec bo javno dostopen ob javnem odpiranju ponudb, ki poteka elektronsko.</w:t>
      </w:r>
    </w:p>
    <w:p w14:paraId="3806D9D1" w14:textId="77777777" w:rsidR="005168E8" w:rsidRPr="007A75B8" w:rsidRDefault="005168E8" w:rsidP="007A75B8">
      <w:pPr>
        <w:pStyle w:val="Glava"/>
        <w:tabs>
          <w:tab w:val="clear" w:pos="4536"/>
          <w:tab w:val="clear" w:pos="9072"/>
        </w:tabs>
        <w:ind w:left="1134" w:right="785"/>
        <w:jc w:val="both"/>
        <w:rPr>
          <w:b/>
          <w:i w:val="0"/>
          <w:sz w:val="22"/>
          <w:szCs w:val="22"/>
        </w:rPr>
      </w:pPr>
    </w:p>
    <w:p w14:paraId="292D1E3D" w14:textId="77777777" w:rsidR="005168E8" w:rsidRDefault="005168E8" w:rsidP="00613530">
      <w:pPr>
        <w:pStyle w:val="Glava"/>
        <w:tabs>
          <w:tab w:val="clear" w:pos="4536"/>
          <w:tab w:val="clear" w:pos="9072"/>
        </w:tabs>
        <w:ind w:right="502"/>
        <w:jc w:val="both"/>
        <w:rPr>
          <w:i w:val="0"/>
          <w:sz w:val="22"/>
          <w:szCs w:val="22"/>
        </w:rPr>
      </w:pPr>
    </w:p>
    <w:p w14:paraId="42EDCF52" w14:textId="469D6E69" w:rsidR="005168E8" w:rsidRPr="00FF38DC" w:rsidRDefault="005168E8" w:rsidP="00743DA5">
      <w:pPr>
        <w:pStyle w:val="Glava"/>
        <w:tabs>
          <w:tab w:val="clear" w:pos="4536"/>
          <w:tab w:val="clear" w:pos="9072"/>
        </w:tabs>
        <w:ind w:left="1080" w:right="502"/>
        <w:jc w:val="both"/>
        <w:rPr>
          <w:i w:val="0"/>
          <w:sz w:val="22"/>
          <w:szCs w:val="22"/>
        </w:rPr>
      </w:pPr>
      <w:r w:rsidRPr="00FF38DC">
        <w:rPr>
          <w:i w:val="0"/>
          <w:sz w:val="22"/>
          <w:szCs w:val="22"/>
        </w:rPr>
        <w:t>V primeru skupne ponudbe obrazec partnerji v skupni ponudbi predložijo skupno.</w:t>
      </w:r>
    </w:p>
    <w:p w14:paraId="57A2EAC7" w14:textId="4A5A5857" w:rsidR="00865721" w:rsidRDefault="00865721" w:rsidP="00865721">
      <w:pPr>
        <w:pStyle w:val="Glava"/>
        <w:tabs>
          <w:tab w:val="clear" w:pos="4536"/>
          <w:tab w:val="clear" w:pos="9072"/>
        </w:tabs>
        <w:ind w:left="372" w:firstLine="708"/>
        <w:jc w:val="both"/>
        <w:rPr>
          <w:i w:val="0"/>
          <w:sz w:val="22"/>
          <w:szCs w:val="22"/>
        </w:rPr>
      </w:pPr>
      <w:r>
        <w:rPr>
          <w:i w:val="0"/>
          <w:sz w:val="22"/>
          <w:szCs w:val="22"/>
        </w:rPr>
        <w:t xml:space="preserve">V primeru ponudbe s podizvajalci obrazec </w:t>
      </w:r>
      <w:r w:rsidR="006163FD">
        <w:rPr>
          <w:i w:val="0"/>
          <w:sz w:val="22"/>
          <w:szCs w:val="22"/>
        </w:rPr>
        <w:t>predloži</w:t>
      </w:r>
      <w:r>
        <w:rPr>
          <w:i w:val="0"/>
          <w:sz w:val="22"/>
          <w:szCs w:val="22"/>
        </w:rPr>
        <w:t xml:space="preserve"> le ponudnik.</w:t>
      </w:r>
    </w:p>
    <w:p w14:paraId="3837495E" w14:textId="77777777" w:rsidR="005168E8" w:rsidRPr="00FF38DC" w:rsidRDefault="005168E8" w:rsidP="00743DA5">
      <w:pPr>
        <w:pStyle w:val="Glava"/>
        <w:tabs>
          <w:tab w:val="clear" w:pos="4536"/>
          <w:tab w:val="clear" w:pos="9072"/>
        </w:tabs>
        <w:ind w:left="1080" w:right="502"/>
        <w:jc w:val="both"/>
        <w:rPr>
          <w:i w:val="0"/>
          <w:sz w:val="22"/>
          <w:szCs w:val="22"/>
        </w:rPr>
      </w:pPr>
    </w:p>
    <w:p w14:paraId="3C06670D" w14:textId="77777777" w:rsidR="005168E8" w:rsidRDefault="005168E8" w:rsidP="00743DA5">
      <w:pPr>
        <w:pStyle w:val="Glava"/>
        <w:tabs>
          <w:tab w:val="clear" w:pos="4536"/>
          <w:tab w:val="clear" w:pos="9072"/>
        </w:tabs>
        <w:ind w:left="1080" w:right="502"/>
        <w:jc w:val="both"/>
        <w:rPr>
          <w:i w:val="0"/>
          <w:sz w:val="22"/>
          <w:szCs w:val="22"/>
        </w:rPr>
      </w:pPr>
    </w:p>
    <w:p w14:paraId="5CAC37A3" w14:textId="77777777" w:rsidR="005168E8" w:rsidRPr="00FF38DC" w:rsidRDefault="005168E8" w:rsidP="00743DA5">
      <w:pPr>
        <w:pStyle w:val="Glava"/>
        <w:tabs>
          <w:tab w:val="clear" w:pos="4536"/>
          <w:tab w:val="clear" w:pos="9072"/>
        </w:tabs>
        <w:ind w:left="1080" w:right="502"/>
        <w:jc w:val="both"/>
        <w:rPr>
          <w:i w:val="0"/>
          <w:sz w:val="22"/>
          <w:szCs w:val="22"/>
        </w:rPr>
      </w:pPr>
    </w:p>
    <w:p w14:paraId="55DF40DB" w14:textId="77777777" w:rsidR="006E4B7E" w:rsidRDefault="006E4B7E" w:rsidP="00743DA5">
      <w:pPr>
        <w:pStyle w:val="Glava"/>
        <w:tabs>
          <w:tab w:val="clear" w:pos="4536"/>
          <w:tab w:val="clear" w:pos="9072"/>
        </w:tabs>
        <w:ind w:left="1080" w:right="502"/>
        <w:jc w:val="both"/>
        <w:rPr>
          <w:b/>
          <w:i w:val="0"/>
          <w:sz w:val="28"/>
          <w:szCs w:val="28"/>
        </w:rPr>
      </w:pPr>
    </w:p>
    <w:p w14:paraId="70C7E6D3" w14:textId="77777777" w:rsidR="005168E8" w:rsidRDefault="005168E8" w:rsidP="00743DA5">
      <w:pPr>
        <w:pStyle w:val="Glava"/>
        <w:tabs>
          <w:tab w:val="clear" w:pos="4536"/>
          <w:tab w:val="clear" w:pos="9072"/>
        </w:tabs>
        <w:ind w:left="1080" w:right="502"/>
        <w:jc w:val="both"/>
        <w:rPr>
          <w:b/>
          <w:i w:val="0"/>
          <w:sz w:val="28"/>
          <w:szCs w:val="28"/>
        </w:rPr>
      </w:pPr>
    </w:p>
    <w:p w14:paraId="3FEF219E" w14:textId="77777777" w:rsidR="005168E8" w:rsidRDefault="005168E8" w:rsidP="00743DA5">
      <w:pPr>
        <w:pStyle w:val="Glava"/>
        <w:tabs>
          <w:tab w:val="clear" w:pos="4536"/>
          <w:tab w:val="clear" w:pos="9072"/>
        </w:tabs>
        <w:ind w:left="1080" w:right="502"/>
        <w:jc w:val="both"/>
        <w:rPr>
          <w:b/>
          <w:i w:val="0"/>
          <w:sz w:val="28"/>
          <w:szCs w:val="28"/>
        </w:rPr>
      </w:pPr>
    </w:p>
    <w:p w14:paraId="53E972B4" w14:textId="77777777" w:rsidR="005168E8" w:rsidRDefault="005168E8" w:rsidP="00743DA5">
      <w:pPr>
        <w:pStyle w:val="Glava"/>
        <w:tabs>
          <w:tab w:val="clear" w:pos="4536"/>
          <w:tab w:val="clear" w:pos="9072"/>
        </w:tabs>
        <w:ind w:left="1080" w:right="502"/>
        <w:jc w:val="both"/>
        <w:rPr>
          <w:b/>
          <w:i w:val="0"/>
          <w:sz w:val="28"/>
          <w:szCs w:val="28"/>
        </w:rPr>
      </w:pPr>
    </w:p>
    <w:p w14:paraId="3DE24818" w14:textId="77777777" w:rsidR="005168E8" w:rsidRDefault="005168E8" w:rsidP="00743DA5">
      <w:pPr>
        <w:pStyle w:val="Glava"/>
        <w:tabs>
          <w:tab w:val="clear" w:pos="4536"/>
          <w:tab w:val="clear" w:pos="9072"/>
        </w:tabs>
        <w:ind w:left="1080" w:right="502"/>
        <w:jc w:val="both"/>
        <w:rPr>
          <w:b/>
          <w:i w:val="0"/>
          <w:sz w:val="28"/>
          <w:szCs w:val="28"/>
        </w:rPr>
      </w:pPr>
    </w:p>
    <w:p w14:paraId="2CF49F5B" w14:textId="77777777" w:rsidR="005168E8" w:rsidRDefault="005168E8" w:rsidP="00743DA5">
      <w:pPr>
        <w:pStyle w:val="Glava"/>
        <w:tabs>
          <w:tab w:val="clear" w:pos="4536"/>
          <w:tab w:val="clear" w:pos="9072"/>
        </w:tabs>
        <w:ind w:left="1080" w:right="502"/>
        <w:jc w:val="both"/>
        <w:rPr>
          <w:b/>
          <w:i w:val="0"/>
          <w:sz w:val="28"/>
          <w:szCs w:val="28"/>
        </w:rPr>
      </w:pPr>
    </w:p>
    <w:p w14:paraId="3F922958" w14:textId="77777777" w:rsidR="00CB5564" w:rsidRDefault="00CB5564" w:rsidP="00743DA5">
      <w:pPr>
        <w:pStyle w:val="Glava"/>
        <w:tabs>
          <w:tab w:val="clear" w:pos="4536"/>
          <w:tab w:val="clear" w:pos="9072"/>
        </w:tabs>
        <w:ind w:left="1080" w:right="502"/>
        <w:jc w:val="both"/>
        <w:rPr>
          <w:b/>
          <w:i w:val="0"/>
          <w:sz w:val="28"/>
          <w:szCs w:val="28"/>
        </w:rPr>
      </w:pPr>
    </w:p>
    <w:p w14:paraId="07C966A4" w14:textId="77777777" w:rsidR="00865721" w:rsidRDefault="00865721">
      <w:pPr>
        <w:rPr>
          <w:b/>
          <w:i w:val="0"/>
          <w:sz w:val="22"/>
          <w:szCs w:val="22"/>
        </w:rPr>
      </w:pPr>
      <w:r>
        <w:rPr>
          <w:b/>
          <w:i w:val="0"/>
          <w:sz w:val="22"/>
          <w:szCs w:val="22"/>
        </w:rPr>
        <w:br w:type="page"/>
      </w:r>
    </w:p>
    <w:p w14:paraId="6548F327" w14:textId="0F2B3628" w:rsidR="005168E8" w:rsidRPr="00FF38DC" w:rsidRDefault="005168E8" w:rsidP="00DA7423">
      <w:pPr>
        <w:ind w:right="502"/>
        <w:jc w:val="right"/>
        <w:rPr>
          <w:b/>
          <w:i w:val="0"/>
          <w:sz w:val="22"/>
          <w:szCs w:val="22"/>
        </w:rPr>
      </w:pPr>
      <w:r>
        <w:rPr>
          <w:b/>
          <w:i w:val="0"/>
          <w:sz w:val="22"/>
          <w:szCs w:val="22"/>
        </w:rPr>
        <w:lastRenderedPageBreak/>
        <w:t>PRILOGA 2</w:t>
      </w:r>
      <w:r w:rsidRPr="00FF38DC">
        <w:rPr>
          <w:b/>
          <w:i w:val="0"/>
          <w:sz w:val="22"/>
          <w:szCs w:val="22"/>
        </w:rPr>
        <w:t>/1</w:t>
      </w:r>
    </w:p>
    <w:p w14:paraId="3AA5055F" w14:textId="77777777" w:rsidR="005168E8" w:rsidRPr="00FF38DC" w:rsidRDefault="005168E8" w:rsidP="00743DA5">
      <w:pPr>
        <w:ind w:right="502"/>
        <w:rPr>
          <w:i w:val="0"/>
          <w:sz w:val="22"/>
          <w:szCs w:val="22"/>
        </w:rPr>
      </w:pPr>
    </w:p>
    <w:p w14:paraId="67CBDE0F" w14:textId="77777777" w:rsidR="005168E8" w:rsidRPr="00FF38DC" w:rsidRDefault="005168E8" w:rsidP="00743DA5">
      <w:pPr>
        <w:ind w:right="502"/>
        <w:rPr>
          <w:i w:val="0"/>
          <w:sz w:val="22"/>
          <w:szCs w:val="22"/>
        </w:rPr>
      </w:pPr>
    </w:p>
    <w:p w14:paraId="1312C968" w14:textId="77777777" w:rsidR="005168E8" w:rsidRPr="00FF38DC" w:rsidRDefault="005168E8" w:rsidP="00743DA5">
      <w:pPr>
        <w:ind w:right="502"/>
        <w:rPr>
          <w:i w:val="0"/>
          <w:sz w:val="22"/>
          <w:szCs w:val="22"/>
        </w:rPr>
      </w:pPr>
    </w:p>
    <w:p w14:paraId="52C55A18" w14:textId="77777777" w:rsidR="005168E8" w:rsidRPr="00FF38DC" w:rsidRDefault="005168E8" w:rsidP="00743DA5">
      <w:pPr>
        <w:ind w:right="502"/>
        <w:rPr>
          <w:i w:val="0"/>
          <w:sz w:val="22"/>
          <w:szCs w:val="22"/>
        </w:rPr>
      </w:pPr>
    </w:p>
    <w:p w14:paraId="781E3736" w14:textId="77777777" w:rsidR="005168E8" w:rsidRPr="00FF38DC" w:rsidRDefault="005168E8" w:rsidP="00743DA5">
      <w:pPr>
        <w:ind w:right="502"/>
        <w:rPr>
          <w:i w:val="0"/>
          <w:sz w:val="22"/>
          <w:szCs w:val="22"/>
        </w:rPr>
      </w:pPr>
    </w:p>
    <w:p w14:paraId="3A39136B" w14:textId="77777777" w:rsidR="005168E8" w:rsidRPr="00FF38DC" w:rsidRDefault="005168E8" w:rsidP="00743DA5">
      <w:pPr>
        <w:ind w:right="502"/>
        <w:rPr>
          <w:i w:val="0"/>
          <w:sz w:val="22"/>
          <w:szCs w:val="22"/>
        </w:rPr>
      </w:pPr>
    </w:p>
    <w:p w14:paraId="3AAAD300" w14:textId="77777777" w:rsidR="005168E8" w:rsidRPr="00FF38DC" w:rsidRDefault="005168E8" w:rsidP="00743DA5">
      <w:pPr>
        <w:ind w:right="502"/>
        <w:rPr>
          <w:i w:val="0"/>
          <w:sz w:val="22"/>
          <w:szCs w:val="22"/>
        </w:rPr>
      </w:pPr>
    </w:p>
    <w:p w14:paraId="466D8CC1" w14:textId="77777777" w:rsidR="005168E8" w:rsidRPr="00FF38DC" w:rsidRDefault="005168E8" w:rsidP="00743DA5">
      <w:pPr>
        <w:ind w:right="502"/>
        <w:rPr>
          <w:i w:val="0"/>
          <w:sz w:val="22"/>
          <w:szCs w:val="22"/>
        </w:rPr>
      </w:pPr>
    </w:p>
    <w:p w14:paraId="73BD9536" w14:textId="77777777" w:rsidR="005168E8" w:rsidRPr="00FF38DC" w:rsidRDefault="005168E8" w:rsidP="00743DA5">
      <w:pPr>
        <w:ind w:right="502"/>
        <w:rPr>
          <w:i w:val="0"/>
          <w:sz w:val="22"/>
          <w:szCs w:val="22"/>
        </w:rPr>
      </w:pPr>
    </w:p>
    <w:p w14:paraId="4B12354C" w14:textId="77777777" w:rsidR="005168E8" w:rsidRPr="00FF38DC" w:rsidRDefault="005168E8" w:rsidP="00743DA5">
      <w:pPr>
        <w:ind w:right="502"/>
        <w:rPr>
          <w:i w:val="0"/>
          <w:sz w:val="22"/>
          <w:szCs w:val="22"/>
        </w:rPr>
      </w:pPr>
    </w:p>
    <w:p w14:paraId="1493880B" w14:textId="40BFBF75" w:rsidR="005168E8" w:rsidRDefault="0056394D" w:rsidP="00743DA5">
      <w:pPr>
        <w:pStyle w:val="Telobesedila2"/>
        <w:ind w:left="1080" w:right="502"/>
        <w:jc w:val="center"/>
        <w:rPr>
          <w:rFonts w:ascii="Times New Roman" w:hAnsi="Times New Roman"/>
          <w:b/>
          <w:sz w:val="28"/>
          <w:szCs w:val="28"/>
        </w:rPr>
      </w:pPr>
      <w:r>
        <w:rPr>
          <w:rFonts w:ascii="Times New Roman" w:hAnsi="Times New Roman"/>
          <w:b/>
          <w:sz w:val="28"/>
          <w:szCs w:val="28"/>
        </w:rPr>
        <w:t>POPIS BLAGA</w:t>
      </w:r>
      <w:r w:rsidR="005168E8">
        <w:rPr>
          <w:rFonts w:ascii="Times New Roman" w:hAnsi="Times New Roman"/>
          <w:b/>
          <w:sz w:val="28"/>
          <w:szCs w:val="28"/>
        </w:rPr>
        <w:t xml:space="preserve"> - </w:t>
      </w:r>
      <w:r w:rsidR="005168E8" w:rsidRPr="00FF38DC">
        <w:rPr>
          <w:rFonts w:ascii="Times New Roman" w:hAnsi="Times New Roman"/>
          <w:b/>
          <w:sz w:val="28"/>
          <w:szCs w:val="28"/>
        </w:rPr>
        <w:t>PREDRAČUNSKI OBRAZCI ZA SKLOPE, NA KATERE SE PONUDNIK PRIJAVLJA</w:t>
      </w:r>
    </w:p>
    <w:p w14:paraId="1720D41B" w14:textId="3C467FCC" w:rsidR="00EF101A" w:rsidRDefault="00EF101A" w:rsidP="00743DA5">
      <w:pPr>
        <w:pStyle w:val="Telobesedila2"/>
        <w:ind w:left="1080" w:right="502"/>
        <w:jc w:val="center"/>
        <w:rPr>
          <w:rFonts w:ascii="Times New Roman" w:hAnsi="Times New Roman"/>
          <w:b/>
          <w:sz w:val="28"/>
          <w:szCs w:val="28"/>
        </w:rPr>
      </w:pPr>
    </w:p>
    <w:p w14:paraId="77A17C10" w14:textId="1373674F" w:rsidR="00EF101A" w:rsidRDefault="00EF101A" w:rsidP="00743DA5">
      <w:pPr>
        <w:pStyle w:val="Telobesedila2"/>
        <w:ind w:left="1080" w:right="502"/>
        <w:jc w:val="center"/>
        <w:rPr>
          <w:rFonts w:ascii="Times New Roman" w:hAnsi="Times New Roman"/>
          <w:b/>
          <w:sz w:val="28"/>
          <w:szCs w:val="28"/>
        </w:rPr>
      </w:pPr>
    </w:p>
    <w:p w14:paraId="4D4EF2C7" w14:textId="4935B8A9" w:rsidR="00EF101A" w:rsidRDefault="00EF101A" w:rsidP="00743DA5">
      <w:pPr>
        <w:pStyle w:val="Telobesedila2"/>
        <w:ind w:left="1080" w:right="502"/>
        <w:jc w:val="center"/>
        <w:rPr>
          <w:rFonts w:ascii="Times New Roman" w:hAnsi="Times New Roman"/>
          <w:b/>
          <w:sz w:val="28"/>
          <w:szCs w:val="28"/>
        </w:rPr>
      </w:pPr>
    </w:p>
    <w:p w14:paraId="2CFA1366" w14:textId="77777777" w:rsidR="00EF101A" w:rsidRPr="00FF38DC" w:rsidRDefault="00EF101A" w:rsidP="00743DA5">
      <w:pPr>
        <w:pStyle w:val="Telobesedila2"/>
        <w:ind w:left="1080" w:right="502"/>
        <w:jc w:val="center"/>
        <w:rPr>
          <w:rFonts w:ascii="Times New Roman" w:hAnsi="Times New Roman"/>
          <w:b/>
          <w:sz w:val="28"/>
          <w:szCs w:val="28"/>
        </w:rPr>
      </w:pPr>
    </w:p>
    <w:p w14:paraId="7AD6C2E4" w14:textId="77777777" w:rsidR="005168E8" w:rsidRDefault="005168E8" w:rsidP="00743DA5">
      <w:pPr>
        <w:ind w:left="1080" w:right="502"/>
        <w:jc w:val="center"/>
        <w:rPr>
          <w:i w:val="0"/>
          <w:sz w:val="22"/>
          <w:szCs w:val="22"/>
        </w:rPr>
      </w:pPr>
    </w:p>
    <w:p w14:paraId="1BFFAE2D" w14:textId="77777777" w:rsidR="005168E8" w:rsidRPr="00FF38DC" w:rsidRDefault="005168E8" w:rsidP="005168E8">
      <w:pPr>
        <w:ind w:left="1080"/>
        <w:jc w:val="center"/>
        <w:rPr>
          <w:i w:val="0"/>
          <w:sz w:val="22"/>
          <w:szCs w:val="22"/>
        </w:rPr>
      </w:pPr>
    </w:p>
    <w:p w14:paraId="3AC9A5E0" w14:textId="77777777" w:rsidR="005168E8" w:rsidRPr="00FF38DC" w:rsidRDefault="005168E8" w:rsidP="005168E8">
      <w:pPr>
        <w:ind w:left="1080"/>
        <w:jc w:val="center"/>
        <w:rPr>
          <w:i w:val="0"/>
          <w:sz w:val="22"/>
          <w:szCs w:val="22"/>
        </w:rPr>
      </w:pPr>
    </w:p>
    <w:p w14:paraId="64ED5EAF" w14:textId="77777777" w:rsidR="005168E8" w:rsidRPr="0079325B" w:rsidRDefault="005168E8" w:rsidP="005168E8">
      <w:pPr>
        <w:pStyle w:val="Glava"/>
        <w:tabs>
          <w:tab w:val="clear" w:pos="4536"/>
          <w:tab w:val="clear" w:pos="9072"/>
        </w:tabs>
        <w:ind w:left="1080"/>
        <w:jc w:val="both"/>
        <w:rPr>
          <w:i w:val="0"/>
          <w:sz w:val="22"/>
          <w:szCs w:val="22"/>
        </w:rPr>
      </w:pPr>
    </w:p>
    <w:p w14:paraId="01565764" w14:textId="77777777" w:rsidR="005168E8" w:rsidRPr="0079325B" w:rsidRDefault="005168E8" w:rsidP="005168E8">
      <w:pPr>
        <w:pStyle w:val="Glava"/>
        <w:tabs>
          <w:tab w:val="clear" w:pos="4536"/>
          <w:tab w:val="clear" w:pos="9072"/>
        </w:tabs>
        <w:ind w:left="1080"/>
        <w:jc w:val="both"/>
        <w:rPr>
          <w:i w:val="0"/>
          <w:sz w:val="22"/>
          <w:szCs w:val="22"/>
        </w:rPr>
      </w:pPr>
    </w:p>
    <w:p w14:paraId="78744455" w14:textId="341DD920" w:rsidR="00D374AB" w:rsidRPr="00613530" w:rsidRDefault="00D374AB" w:rsidP="00D374AB">
      <w:pPr>
        <w:pStyle w:val="Glava"/>
        <w:tabs>
          <w:tab w:val="clear" w:pos="4536"/>
          <w:tab w:val="clear" w:pos="9072"/>
        </w:tabs>
        <w:ind w:left="1080" w:right="502"/>
        <w:jc w:val="both"/>
        <w:rPr>
          <w:i w:val="0"/>
          <w:sz w:val="22"/>
          <w:szCs w:val="22"/>
        </w:rPr>
      </w:pPr>
      <w:r w:rsidRPr="00613530">
        <w:rPr>
          <w:i w:val="0"/>
          <w:sz w:val="22"/>
          <w:szCs w:val="22"/>
        </w:rPr>
        <w:t>N</w:t>
      </w:r>
      <w:r w:rsidR="00613530">
        <w:rPr>
          <w:i w:val="0"/>
          <w:sz w:val="22"/>
          <w:szCs w:val="22"/>
        </w:rPr>
        <w:t>AVODILO</w:t>
      </w:r>
      <w:r w:rsidRPr="00613530">
        <w:rPr>
          <w:i w:val="0"/>
          <w:sz w:val="22"/>
          <w:szCs w:val="22"/>
        </w:rPr>
        <w:t>:</w:t>
      </w:r>
    </w:p>
    <w:p w14:paraId="1F6E6864" w14:textId="43D0E3BB" w:rsidR="00D374AB" w:rsidRPr="00613530" w:rsidRDefault="00D374AB" w:rsidP="00D374AB">
      <w:pPr>
        <w:ind w:left="1080" w:right="785"/>
        <w:jc w:val="both"/>
        <w:rPr>
          <w:b/>
          <w:i w:val="0"/>
          <w:sz w:val="22"/>
          <w:szCs w:val="22"/>
          <w:u w:val="single"/>
        </w:rPr>
      </w:pPr>
      <w:r w:rsidRPr="00613530">
        <w:rPr>
          <w:b/>
          <w:i w:val="0"/>
          <w:sz w:val="22"/>
          <w:szCs w:val="22"/>
        </w:rPr>
        <w:t xml:space="preserve">Ponudnik obrazec izpolni v delih za sklope, za katere oddaja ponudbo in ga naloži v sistem e-JN pod predmetno objavo, v razdelek »Dokumenti«, del »Ostale priloge« </w:t>
      </w:r>
      <w:r w:rsidRPr="00613530">
        <w:rPr>
          <w:b/>
          <w:i w:val="0"/>
          <w:sz w:val="22"/>
          <w:szCs w:val="22"/>
          <w:u w:val="single"/>
        </w:rPr>
        <w:t>v MS EXCEL formatu.</w:t>
      </w:r>
    </w:p>
    <w:p w14:paraId="68633572" w14:textId="77777777" w:rsidR="005168E8" w:rsidRPr="00613530" w:rsidRDefault="005168E8" w:rsidP="008C10FE">
      <w:pPr>
        <w:pStyle w:val="Glava"/>
        <w:tabs>
          <w:tab w:val="clear" w:pos="4536"/>
          <w:tab w:val="clear" w:pos="9072"/>
        </w:tabs>
        <w:ind w:left="1080"/>
        <w:jc w:val="both"/>
        <w:rPr>
          <w:b/>
          <w:i w:val="0"/>
          <w:sz w:val="22"/>
          <w:szCs w:val="22"/>
        </w:rPr>
      </w:pPr>
    </w:p>
    <w:p w14:paraId="353A38C8" w14:textId="50AB78B6" w:rsidR="00865721" w:rsidRPr="00613530" w:rsidRDefault="006163FD" w:rsidP="006163FD">
      <w:pPr>
        <w:pStyle w:val="Glava"/>
        <w:tabs>
          <w:tab w:val="clear" w:pos="4536"/>
          <w:tab w:val="clear" w:pos="9072"/>
        </w:tabs>
        <w:ind w:left="372" w:right="502" w:firstLine="708"/>
        <w:jc w:val="both"/>
        <w:rPr>
          <w:i w:val="0"/>
          <w:sz w:val="22"/>
          <w:szCs w:val="22"/>
        </w:rPr>
      </w:pPr>
      <w:r w:rsidRPr="00613530">
        <w:rPr>
          <w:i w:val="0"/>
          <w:sz w:val="22"/>
          <w:szCs w:val="22"/>
        </w:rPr>
        <w:t>V primeru skupne ponudbe obrazce</w:t>
      </w:r>
      <w:r w:rsidR="00865721" w:rsidRPr="00613530">
        <w:rPr>
          <w:i w:val="0"/>
          <w:sz w:val="22"/>
          <w:szCs w:val="22"/>
        </w:rPr>
        <w:t xml:space="preserve"> partnerji v skupni ponudbi predložijo skupno.</w:t>
      </w:r>
    </w:p>
    <w:p w14:paraId="15A11777" w14:textId="0296826E" w:rsidR="00865721" w:rsidRPr="00613530" w:rsidRDefault="00865721" w:rsidP="00865721">
      <w:pPr>
        <w:pStyle w:val="Glava"/>
        <w:tabs>
          <w:tab w:val="clear" w:pos="4536"/>
          <w:tab w:val="clear" w:pos="9072"/>
        </w:tabs>
        <w:ind w:left="372" w:firstLine="708"/>
        <w:jc w:val="both"/>
        <w:rPr>
          <w:i w:val="0"/>
          <w:sz w:val="22"/>
          <w:szCs w:val="22"/>
        </w:rPr>
      </w:pPr>
      <w:r w:rsidRPr="00613530">
        <w:rPr>
          <w:i w:val="0"/>
          <w:sz w:val="22"/>
          <w:szCs w:val="22"/>
        </w:rPr>
        <w:t>V primer</w:t>
      </w:r>
      <w:r w:rsidR="006163FD" w:rsidRPr="00613530">
        <w:rPr>
          <w:i w:val="0"/>
          <w:sz w:val="22"/>
          <w:szCs w:val="22"/>
        </w:rPr>
        <w:t>u ponudbe s podizvajalci obrazce</w:t>
      </w:r>
      <w:r w:rsidRPr="00613530">
        <w:rPr>
          <w:i w:val="0"/>
          <w:sz w:val="22"/>
          <w:szCs w:val="22"/>
        </w:rPr>
        <w:t xml:space="preserve"> </w:t>
      </w:r>
      <w:r w:rsidR="006163FD" w:rsidRPr="00613530">
        <w:rPr>
          <w:i w:val="0"/>
          <w:sz w:val="22"/>
          <w:szCs w:val="22"/>
        </w:rPr>
        <w:t>predloži</w:t>
      </w:r>
      <w:r w:rsidRPr="00613530">
        <w:rPr>
          <w:i w:val="0"/>
          <w:sz w:val="22"/>
          <w:szCs w:val="22"/>
        </w:rPr>
        <w:t xml:space="preserve"> le ponudnik.</w:t>
      </w:r>
    </w:p>
    <w:p w14:paraId="4570B454" w14:textId="77777777" w:rsidR="00865721" w:rsidRPr="00613530" w:rsidRDefault="00865721">
      <w:pPr>
        <w:rPr>
          <w:b/>
          <w:i w:val="0"/>
          <w:sz w:val="22"/>
          <w:szCs w:val="22"/>
        </w:rPr>
      </w:pPr>
      <w:r w:rsidRPr="00613530">
        <w:rPr>
          <w:b/>
          <w:i w:val="0"/>
          <w:sz w:val="22"/>
          <w:szCs w:val="22"/>
        </w:rPr>
        <w:br w:type="page"/>
      </w:r>
    </w:p>
    <w:p w14:paraId="414DE87F" w14:textId="0C161001" w:rsidR="004A7BAD" w:rsidRDefault="004A7BAD" w:rsidP="00743DA5">
      <w:pPr>
        <w:pStyle w:val="Glava"/>
        <w:tabs>
          <w:tab w:val="clear" w:pos="4536"/>
          <w:tab w:val="clear" w:pos="9072"/>
        </w:tabs>
        <w:ind w:right="502"/>
        <w:jc w:val="right"/>
        <w:rPr>
          <w:b/>
          <w:i w:val="0"/>
          <w:sz w:val="22"/>
          <w:szCs w:val="22"/>
        </w:rPr>
      </w:pPr>
      <w:r>
        <w:rPr>
          <w:b/>
          <w:i w:val="0"/>
          <w:sz w:val="22"/>
          <w:szCs w:val="22"/>
        </w:rPr>
        <w:lastRenderedPageBreak/>
        <w:t xml:space="preserve">PRILOGA </w:t>
      </w:r>
      <w:r w:rsidRPr="00B63185">
        <w:rPr>
          <w:b/>
          <w:i w:val="0"/>
          <w:sz w:val="22"/>
          <w:szCs w:val="22"/>
        </w:rPr>
        <w:t>3</w:t>
      </w:r>
    </w:p>
    <w:p w14:paraId="64DD2315" w14:textId="77777777" w:rsidR="004A7BAD" w:rsidRDefault="004A7BAD" w:rsidP="00743DA5">
      <w:pPr>
        <w:pStyle w:val="Glava"/>
        <w:tabs>
          <w:tab w:val="clear" w:pos="4536"/>
          <w:tab w:val="clear" w:pos="9072"/>
        </w:tabs>
        <w:ind w:right="502"/>
        <w:jc w:val="right"/>
        <w:rPr>
          <w:b/>
          <w:i w:val="0"/>
          <w:sz w:val="22"/>
          <w:szCs w:val="22"/>
        </w:rPr>
      </w:pPr>
    </w:p>
    <w:p w14:paraId="1297B965" w14:textId="77777777" w:rsidR="004A7BAD" w:rsidRDefault="004A7BAD" w:rsidP="00743DA5">
      <w:pPr>
        <w:pStyle w:val="Glava"/>
        <w:tabs>
          <w:tab w:val="clear" w:pos="4536"/>
          <w:tab w:val="clear" w:pos="9072"/>
        </w:tabs>
        <w:ind w:right="502"/>
        <w:jc w:val="right"/>
        <w:rPr>
          <w:b/>
          <w:i w:val="0"/>
          <w:sz w:val="22"/>
          <w:szCs w:val="22"/>
        </w:rPr>
      </w:pPr>
    </w:p>
    <w:p w14:paraId="61B00638" w14:textId="77777777" w:rsidR="004A7BAD" w:rsidRPr="00E23471" w:rsidRDefault="004A7BAD" w:rsidP="00743DA5">
      <w:pPr>
        <w:pStyle w:val="Glava"/>
        <w:tabs>
          <w:tab w:val="clear" w:pos="4536"/>
          <w:tab w:val="clear" w:pos="9072"/>
        </w:tabs>
        <w:ind w:right="502" w:firstLine="1134"/>
        <w:jc w:val="center"/>
        <w:rPr>
          <w:b/>
          <w:i w:val="0"/>
          <w:sz w:val="28"/>
          <w:szCs w:val="28"/>
        </w:rPr>
      </w:pPr>
      <w:r w:rsidRPr="00E23471">
        <w:rPr>
          <w:b/>
          <w:i w:val="0"/>
          <w:sz w:val="28"/>
          <w:szCs w:val="28"/>
        </w:rPr>
        <w:t>ESPD Obrazec</w:t>
      </w:r>
    </w:p>
    <w:p w14:paraId="38EB8AD4" w14:textId="77777777" w:rsidR="004A7BAD" w:rsidRPr="00AF03D7" w:rsidRDefault="004A7BAD" w:rsidP="00743DA5">
      <w:pPr>
        <w:pStyle w:val="Glava"/>
        <w:tabs>
          <w:tab w:val="clear" w:pos="4536"/>
          <w:tab w:val="clear" w:pos="9072"/>
        </w:tabs>
        <w:ind w:right="502" w:firstLine="1134"/>
        <w:jc w:val="center"/>
        <w:rPr>
          <w:i w:val="0"/>
          <w:sz w:val="22"/>
          <w:szCs w:val="22"/>
        </w:rPr>
      </w:pPr>
    </w:p>
    <w:p w14:paraId="3F39C3DA" w14:textId="77777777" w:rsidR="004A7BAD" w:rsidRPr="00AF03D7" w:rsidRDefault="004A7BAD" w:rsidP="00743DA5">
      <w:pPr>
        <w:pStyle w:val="Glava"/>
        <w:tabs>
          <w:tab w:val="clear" w:pos="4536"/>
          <w:tab w:val="clear" w:pos="9072"/>
        </w:tabs>
        <w:ind w:right="502" w:firstLine="1134"/>
        <w:jc w:val="center"/>
        <w:rPr>
          <w:i w:val="0"/>
          <w:sz w:val="22"/>
          <w:szCs w:val="22"/>
        </w:rPr>
      </w:pPr>
    </w:p>
    <w:p w14:paraId="261B5E0F" w14:textId="77777777" w:rsidR="004A7BAD" w:rsidRPr="00AF03D7" w:rsidRDefault="004A7BAD" w:rsidP="00743DA5">
      <w:pPr>
        <w:pStyle w:val="Glava"/>
        <w:tabs>
          <w:tab w:val="clear" w:pos="4536"/>
          <w:tab w:val="clear" w:pos="9072"/>
        </w:tabs>
        <w:ind w:right="502" w:firstLine="1134"/>
        <w:jc w:val="both"/>
        <w:rPr>
          <w:i w:val="0"/>
          <w:sz w:val="22"/>
          <w:szCs w:val="22"/>
        </w:rPr>
      </w:pPr>
    </w:p>
    <w:p w14:paraId="02F43374" w14:textId="77777777" w:rsidR="00BB4A74" w:rsidRPr="0079325B" w:rsidRDefault="004A7BAD" w:rsidP="00743DA5">
      <w:pPr>
        <w:pStyle w:val="Glava"/>
        <w:tabs>
          <w:tab w:val="clear" w:pos="4536"/>
          <w:tab w:val="clear" w:pos="9072"/>
        </w:tabs>
        <w:ind w:left="1134" w:right="502"/>
        <w:jc w:val="both"/>
        <w:rPr>
          <w:i w:val="0"/>
          <w:sz w:val="22"/>
          <w:szCs w:val="22"/>
        </w:rPr>
      </w:pPr>
      <w:r w:rsidRPr="005D1940">
        <w:rPr>
          <w:i w:val="0"/>
          <w:sz w:val="22"/>
          <w:szCs w:val="22"/>
        </w:rPr>
        <w:t>Ponudnik priloži izpolnjen ESPD obrazec.</w:t>
      </w:r>
      <w:r w:rsidR="00BB4A74">
        <w:rPr>
          <w:i w:val="0"/>
          <w:sz w:val="22"/>
          <w:szCs w:val="22"/>
        </w:rPr>
        <w:t xml:space="preserve"> </w:t>
      </w:r>
    </w:p>
    <w:p w14:paraId="6D669FFC" w14:textId="77777777" w:rsidR="004A7BAD" w:rsidRDefault="004A7BAD" w:rsidP="00743DA5">
      <w:pPr>
        <w:pStyle w:val="Glava"/>
        <w:tabs>
          <w:tab w:val="clear" w:pos="4536"/>
          <w:tab w:val="clear" w:pos="9072"/>
        </w:tabs>
        <w:ind w:right="502" w:firstLine="1134"/>
        <w:jc w:val="both"/>
        <w:rPr>
          <w:i w:val="0"/>
          <w:sz w:val="22"/>
          <w:szCs w:val="22"/>
        </w:rPr>
      </w:pPr>
    </w:p>
    <w:p w14:paraId="4F48DF03" w14:textId="5E9B5A66" w:rsidR="004A7BAD" w:rsidRDefault="00AE17D7" w:rsidP="00743DA5">
      <w:pPr>
        <w:pStyle w:val="Glava"/>
        <w:tabs>
          <w:tab w:val="clear" w:pos="4536"/>
          <w:tab w:val="clear" w:pos="9072"/>
        </w:tabs>
        <w:ind w:left="1134" w:right="502"/>
        <w:jc w:val="both"/>
        <w:rPr>
          <w:i w:val="0"/>
          <w:sz w:val="22"/>
          <w:szCs w:val="22"/>
        </w:rPr>
      </w:pPr>
      <w:r>
        <w:rPr>
          <w:i w:val="0"/>
          <w:sz w:val="22"/>
          <w:szCs w:val="22"/>
        </w:rPr>
        <w:t xml:space="preserve">ESPD obrazec mora biti v ponudbi priložen za vse subjekte, ki v kakršnikoli vlogi sodelujejo v ponudbi (ponudnik, vsi partnerji v skupni ponudbi, </w:t>
      </w:r>
      <w:r w:rsidR="0052414C">
        <w:rPr>
          <w:i w:val="0"/>
          <w:sz w:val="22"/>
          <w:szCs w:val="22"/>
        </w:rPr>
        <w:t>podizvajalci in subjekti, katerih zmogljivosti namerava uporabiti ponudnik).</w:t>
      </w:r>
    </w:p>
    <w:p w14:paraId="59543827" w14:textId="77777777" w:rsidR="00865721" w:rsidRDefault="00865721">
      <w:pPr>
        <w:rPr>
          <w:b/>
          <w:i w:val="0"/>
          <w:sz w:val="22"/>
          <w:szCs w:val="22"/>
        </w:rPr>
      </w:pPr>
      <w:r>
        <w:rPr>
          <w:b/>
          <w:i w:val="0"/>
          <w:sz w:val="22"/>
          <w:szCs w:val="22"/>
        </w:rPr>
        <w:br w:type="page"/>
      </w:r>
    </w:p>
    <w:p w14:paraId="2DE2FB4F" w14:textId="60B9F761" w:rsidR="006E4B7E" w:rsidRDefault="004A7BAD" w:rsidP="00743DA5">
      <w:pPr>
        <w:ind w:left="1134" w:right="502"/>
        <w:jc w:val="right"/>
        <w:rPr>
          <w:b/>
          <w:i w:val="0"/>
          <w:sz w:val="22"/>
          <w:szCs w:val="22"/>
        </w:rPr>
      </w:pPr>
      <w:r>
        <w:rPr>
          <w:b/>
          <w:i w:val="0"/>
          <w:sz w:val="22"/>
          <w:szCs w:val="22"/>
        </w:rPr>
        <w:lastRenderedPageBreak/>
        <w:t>PRILOGA 4</w:t>
      </w:r>
    </w:p>
    <w:p w14:paraId="77CFCCCE" w14:textId="77777777" w:rsidR="00C24829" w:rsidRDefault="00C24829" w:rsidP="00743DA5">
      <w:pPr>
        <w:ind w:left="1134" w:right="502"/>
        <w:jc w:val="right"/>
        <w:rPr>
          <w:b/>
          <w:i w:val="0"/>
          <w:sz w:val="22"/>
          <w:szCs w:val="22"/>
        </w:rPr>
      </w:pPr>
    </w:p>
    <w:p w14:paraId="79F0E322" w14:textId="77777777" w:rsidR="00C24829" w:rsidRDefault="00C24829" w:rsidP="00743DA5">
      <w:pPr>
        <w:ind w:left="1134" w:right="502"/>
        <w:jc w:val="right"/>
        <w:rPr>
          <w:b/>
          <w:i w:val="0"/>
          <w:sz w:val="22"/>
          <w:szCs w:val="22"/>
        </w:rPr>
      </w:pPr>
    </w:p>
    <w:p w14:paraId="29468990" w14:textId="77777777" w:rsidR="00C24829" w:rsidRDefault="00C24829" w:rsidP="00743DA5">
      <w:pPr>
        <w:ind w:left="1134" w:right="502"/>
        <w:jc w:val="right"/>
        <w:rPr>
          <w:b/>
          <w:i w:val="0"/>
          <w:sz w:val="22"/>
          <w:szCs w:val="22"/>
        </w:rPr>
      </w:pPr>
    </w:p>
    <w:p w14:paraId="121816AF" w14:textId="77777777" w:rsidR="00C24829" w:rsidRDefault="00C24829" w:rsidP="00743DA5">
      <w:pPr>
        <w:ind w:left="1134" w:right="502"/>
        <w:jc w:val="right"/>
        <w:rPr>
          <w:b/>
          <w:i w:val="0"/>
          <w:sz w:val="22"/>
          <w:szCs w:val="22"/>
        </w:rPr>
      </w:pPr>
    </w:p>
    <w:p w14:paraId="412AE1FC" w14:textId="77777777" w:rsidR="00C24829" w:rsidRDefault="00C24829" w:rsidP="00743DA5">
      <w:pPr>
        <w:ind w:left="1134" w:right="502"/>
        <w:jc w:val="right"/>
        <w:rPr>
          <w:b/>
          <w:i w:val="0"/>
          <w:sz w:val="22"/>
          <w:szCs w:val="22"/>
        </w:rPr>
      </w:pPr>
    </w:p>
    <w:p w14:paraId="252C530B" w14:textId="77777777" w:rsidR="00C24829" w:rsidRDefault="00C24829" w:rsidP="00743DA5">
      <w:pPr>
        <w:ind w:left="1134" w:right="502"/>
        <w:jc w:val="right"/>
        <w:rPr>
          <w:b/>
          <w:i w:val="0"/>
          <w:sz w:val="22"/>
          <w:szCs w:val="22"/>
        </w:rPr>
      </w:pPr>
    </w:p>
    <w:p w14:paraId="307AA650" w14:textId="77777777" w:rsidR="00C24829" w:rsidRDefault="00C24829" w:rsidP="00743DA5">
      <w:pPr>
        <w:ind w:left="1134" w:right="502"/>
        <w:jc w:val="right"/>
        <w:rPr>
          <w:b/>
          <w:i w:val="0"/>
          <w:sz w:val="22"/>
          <w:szCs w:val="22"/>
        </w:rPr>
      </w:pPr>
    </w:p>
    <w:p w14:paraId="6C4B1251" w14:textId="77777777" w:rsidR="00C24829" w:rsidRDefault="00C24829" w:rsidP="00743DA5">
      <w:pPr>
        <w:ind w:left="1134" w:right="502"/>
        <w:jc w:val="right"/>
        <w:rPr>
          <w:b/>
          <w:i w:val="0"/>
          <w:sz w:val="22"/>
          <w:szCs w:val="22"/>
        </w:rPr>
      </w:pPr>
    </w:p>
    <w:p w14:paraId="170AA3AA" w14:textId="77777777" w:rsidR="00C24829" w:rsidRDefault="00C24829" w:rsidP="00743DA5">
      <w:pPr>
        <w:ind w:left="1134" w:right="502"/>
        <w:jc w:val="right"/>
        <w:rPr>
          <w:b/>
          <w:i w:val="0"/>
          <w:sz w:val="22"/>
          <w:szCs w:val="22"/>
        </w:rPr>
      </w:pPr>
    </w:p>
    <w:p w14:paraId="0E357C84" w14:textId="77777777" w:rsidR="00C24829" w:rsidRPr="00C24829" w:rsidRDefault="00C24829" w:rsidP="00743DA5">
      <w:pPr>
        <w:ind w:left="1134" w:right="502"/>
        <w:jc w:val="center"/>
        <w:rPr>
          <w:b/>
          <w:i w:val="0"/>
          <w:sz w:val="28"/>
          <w:szCs w:val="28"/>
        </w:rPr>
      </w:pPr>
      <w:r w:rsidRPr="00994F0A">
        <w:rPr>
          <w:b/>
          <w:i w:val="0"/>
          <w:sz w:val="28"/>
          <w:szCs w:val="28"/>
        </w:rPr>
        <w:t>VELJAVN</w:t>
      </w:r>
      <w:r w:rsidR="003175A6">
        <w:rPr>
          <w:b/>
          <w:i w:val="0"/>
          <w:sz w:val="28"/>
          <w:szCs w:val="28"/>
        </w:rPr>
        <w:t>A</w:t>
      </w:r>
      <w:r w:rsidRPr="00994F0A">
        <w:rPr>
          <w:b/>
          <w:i w:val="0"/>
          <w:sz w:val="28"/>
          <w:szCs w:val="28"/>
        </w:rPr>
        <w:t xml:space="preserve"> POTRDIL</w:t>
      </w:r>
      <w:r w:rsidR="003175A6">
        <w:rPr>
          <w:b/>
          <w:i w:val="0"/>
          <w:sz w:val="28"/>
          <w:szCs w:val="28"/>
        </w:rPr>
        <w:t>A</w:t>
      </w:r>
      <w:r w:rsidRPr="00994F0A">
        <w:rPr>
          <w:b/>
          <w:i w:val="0"/>
          <w:sz w:val="28"/>
          <w:szCs w:val="28"/>
        </w:rPr>
        <w:t xml:space="preserve"> OZ. CERTIFIKAT</w:t>
      </w:r>
      <w:r w:rsidR="003175A6">
        <w:rPr>
          <w:b/>
          <w:i w:val="0"/>
          <w:sz w:val="28"/>
          <w:szCs w:val="28"/>
        </w:rPr>
        <w:t>I</w:t>
      </w:r>
      <w:r w:rsidRPr="00994F0A">
        <w:rPr>
          <w:b/>
          <w:i w:val="0"/>
          <w:sz w:val="28"/>
          <w:szCs w:val="28"/>
        </w:rPr>
        <w:t xml:space="preserve"> </w:t>
      </w:r>
      <w:r w:rsidRPr="00C24829">
        <w:rPr>
          <w:b/>
          <w:i w:val="0"/>
          <w:sz w:val="28"/>
          <w:szCs w:val="28"/>
        </w:rPr>
        <w:t>ZA PONUJENA</w:t>
      </w:r>
    </w:p>
    <w:p w14:paraId="34F67991" w14:textId="77777777" w:rsidR="00C24829" w:rsidRDefault="00154DEF" w:rsidP="00743DA5">
      <w:pPr>
        <w:ind w:left="1134" w:right="502"/>
        <w:jc w:val="center"/>
        <w:rPr>
          <w:b/>
          <w:i w:val="0"/>
          <w:sz w:val="28"/>
          <w:szCs w:val="28"/>
        </w:rPr>
      </w:pPr>
      <w:r>
        <w:rPr>
          <w:b/>
          <w:i w:val="0"/>
          <w:sz w:val="28"/>
          <w:szCs w:val="28"/>
        </w:rPr>
        <w:t xml:space="preserve">EKOLOŠKA </w:t>
      </w:r>
      <w:r w:rsidR="00C24829" w:rsidRPr="00994F0A">
        <w:rPr>
          <w:b/>
          <w:i w:val="0"/>
          <w:sz w:val="28"/>
          <w:szCs w:val="28"/>
        </w:rPr>
        <w:t xml:space="preserve">ŽIVILA </w:t>
      </w:r>
      <w:r>
        <w:rPr>
          <w:b/>
          <w:i w:val="0"/>
          <w:sz w:val="28"/>
          <w:szCs w:val="28"/>
        </w:rPr>
        <w:t xml:space="preserve">IN ŽIVILA </w:t>
      </w:r>
      <w:r w:rsidR="00C24829" w:rsidRPr="00994F0A">
        <w:rPr>
          <w:b/>
          <w:i w:val="0"/>
          <w:sz w:val="28"/>
          <w:szCs w:val="28"/>
        </w:rPr>
        <w:t xml:space="preserve">IZ </w:t>
      </w:r>
      <w:r>
        <w:rPr>
          <w:b/>
          <w:i w:val="0"/>
          <w:sz w:val="28"/>
          <w:szCs w:val="28"/>
        </w:rPr>
        <w:t xml:space="preserve">DRUGIH </w:t>
      </w:r>
      <w:r w:rsidR="00C24829" w:rsidRPr="00994F0A">
        <w:rPr>
          <w:b/>
          <w:i w:val="0"/>
          <w:sz w:val="28"/>
          <w:szCs w:val="28"/>
        </w:rPr>
        <w:t>SHEM KAKOVOSTI</w:t>
      </w:r>
    </w:p>
    <w:p w14:paraId="6EA2908E" w14:textId="77777777" w:rsidR="002B221B" w:rsidRDefault="002B221B" w:rsidP="00743DA5">
      <w:pPr>
        <w:ind w:left="1134" w:right="502"/>
        <w:jc w:val="center"/>
        <w:rPr>
          <w:b/>
          <w:i w:val="0"/>
          <w:sz w:val="28"/>
          <w:szCs w:val="28"/>
        </w:rPr>
      </w:pPr>
    </w:p>
    <w:p w14:paraId="6D909277" w14:textId="77777777" w:rsidR="002B221B" w:rsidRPr="00994F0A" w:rsidRDefault="002B221B" w:rsidP="00743DA5">
      <w:pPr>
        <w:ind w:left="1134" w:right="502"/>
        <w:jc w:val="center"/>
        <w:rPr>
          <w:b/>
          <w:i w:val="0"/>
          <w:sz w:val="28"/>
          <w:szCs w:val="28"/>
        </w:rPr>
      </w:pPr>
    </w:p>
    <w:p w14:paraId="5E4FDB3C" w14:textId="77777777" w:rsidR="006E4B7E" w:rsidRPr="0079325B" w:rsidRDefault="006E4B7E" w:rsidP="00743DA5">
      <w:pPr>
        <w:ind w:left="1134" w:right="502"/>
        <w:rPr>
          <w:i w:val="0"/>
          <w:sz w:val="22"/>
          <w:szCs w:val="22"/>
        </w:rPr>
      </w:pPr>
    </w:p>
    <w:p w14:paraId="389A7E50" w14:textId="77777777" w:rsidR="006E4B7E" w:rsidRPr="0079325B" w:rsidRDefault="00C24829" w:rsidP="00743DA5">
      <w:pPr>
        <w:ind w:left="1134" w:right="502"/>
        <w:jc w:val="both"/>
        <w:rPr>
          <w:i w:val="0"/>
          <w:sz w:val="22"/>
          <w:szCs w:val="22"/>
        </w:rPr>
      </w:pPr>
      <w:r>
        <w:rPr>
          <w:i w:val="0"/>
          <w:sz w:val="22"/>
          <w:szCs w:val="22"/>
        </w:rPr>
        <w:t xml:space="preserve">Ponudnik na </w:t>
      </w:r>
      <w:r w:rsidR="003175A6">
        <w:rPr>
          <w:i w:val="0"/>
          <w:sz w:val="22"/>
          <w:szCs w:val="22"/>
        </w:rPr>
        <w:t xml:space="preserve">dokumente </w:t>
      </w:r>
      <w:r>
        <w:rPr>
          <w:i w:val="0"/>
          <w:sz w:val="22"/>
          <w:szCs w:val="22"/>
        </w:rPr>
        <w:t>zapiše sklop in zaporedno/</w:t>
      </w:r>
      <w:r w:rsidR="00106764">
        <w:rPr>
          <w:i w:val="0"/>
          <w:sz w:val="22"/>
          <w:szCs w:val="22"/>
        </w:rPr>
        <w:t>-</w:t>
      </w:r>
      <w:r>
        <w:rPr>
          <w:i w:val="0"/>
          <w:sz w:val="22"/>
          <w:szCs w:val="22"/>
        </w:rPr>
        <w:t>e številko/</w:t>
      </w:r>
      <w:r w:rsidR="00106764">
        <w:rPr>
          <w:i w:val="0"/>
          <w:sz w:val="22"/>
          <w:szCs w:val="22"/>
        </w:rPr>
        <w:t>-</w:t>
      </w:r>
      <w:r>
        <w:rPr>
          <w:i w:val="0"/>
          <w:sz w:val="22"/>
          <w:szCs w:val="22"/>
        </w:rPr>
        <w:t xml:space="preserve">e živila iz </w:t>
      </w:r>
      <w:r w:rsidR="008F3ADE">
        <w:rPr>
          <w:i w:val="0"/>
          <w:sz w:val="22"/>
          <w:szCs w:val="22"/>
        </w:rPr>
        <w:t>obrazca Popis blaga, ki je del ponudbenega predračuna</w:t>
      </w:r>
      <w:r>
        <w:rPr>
          <w:i w:val="0"/>
          <w:sz w:val="22"/>
          <w:szCs w:val="22"/>
        </w:rPr>
        <w:t>, na katerega se certifikat nanaša.</w:t>
      </w:r>
    </w:p>
    <w:p w14:paraId="19ECA406" w14:textId="77777777" w:rsidR="006E4B7E" w:rsidRPr="0079325B" w:rsidRDefault="006E4B7E" w:rsidP="00743DA5">
      <w:pPr>
        <w:ind w:left="1134" w:right="502"/>
        <w:rPr>
          <w:i w:val="0"/>
          <w:sz w:val="22"/>
          <w:szCs w:val="22"/>
        </w:rPr>
      </w:pPr>
    </w:p>
    <w:p w14:paraId="265D2F4E" w14:textId="77777777" w:rsidR="006E4B7E" w:rsidRDefault="002B221B" w:rsidP="00743DA5">
      <w:pPr>
        <w:ind w:left="1134" w:right="502"/>
        <w:rPr>
          <w:i w:val="0"/>
          <w:sz w:val="22"/>
          <w:szCs w:val="22"/>
        </w:rPr>
      </w:pPr>
      <w:r>
        <w:rPr>
          <w:i w:val="0"/>
          <w:sz w:val="22"/>
          <w:szCs w:val="22"/>
        </w:rPr>
        <w:t>Naročnik priznava naslednje sheme kakovosti:</w:t>
      </w:r>
    </w:p>
    <w:p w14:paraId="5FEC94DB" w14:textId="77777777" w:rsidR="00154DEF" w:rsidRDefault="00154DEF" w:rsidP="00DF4F24">
      <w:pPr>
        <w:pStyle w:val="navaden0"/>
        <w:numPr>
          <w:ilvl w:val="0"/>
          <w:numId w:val="17"/>
        </w:numPr>
        <w:ind w:left="1134" w:firstLine="0"/>
      </w:pPr>
      <w:r>
        <w:t xml:space="preserve">ekološka </w:t>
      </w:r>
      <w:r w:rsidR="008F3ADE">
        <w:t>pridelava</w:t>
      </w:r>
      <w:r>
        <w:t>,</w:t>
      </w:r>
    </w:p>
    <w:p w14:paraId="12178761" w14:textId="08E7DFC3" w:rsidR="002B221B" w:rsidRDefault="002B221B" w:rsidP="00DF4F24">
      <w:pPr>
        <w:pStyle w:val="navaden0"/>
        <w:numPr>
          <w:ilvl w:val="0"/>
          <w:numId w:val="17"/>
        </w:numPr>
        <w:ind w:left="1134" w:firstLine="0"/>
      </w:pPr>
      <w:r>
        <w:t xml:space="preserve">označba porekla (ZOP), </w:t>
      </w:r>
    </w:p>
    <w:p w14:paraId="2BB14458" w14:textId="427FF41C" w:rsidR="002B221B" w:rsidRDefault="002B221B" w:rsidP="00DF4F24">
      <w:pPr>
        <w:pStyle w:val="navaden0"/>
        <w:numPr>
          <w:ilvl w:val="0"/>
          <w:numId w:val="17"/>
        </w:numPr>
        <w:ind w:left="1134" w:firstLine="0"/>
      </w:pPr>
      <w:r>
        <w:t xml:space="preserve">geografska označba  (ZGO), </w:t>
      </w:r>
    </w:p>
    <w:p w14:paraId="4A97AEF9" w14:textId="77777777" w:rsidR="002B221B" w:rsidRDefault="002B221B" w:rsidP="00DF4F24">
      <w:pPr>
        <w:pStyle w:val="navaden0"/>
        <w:numPr>
          <w:ilvl w:val="0"/>
          <w:numId w:val="17"/>
        </w:numPr>
        <w:ind w:left="1134" w:firstLine="0"/>
      </w:pPr>
      <w:r>
        <w:t xml:space="preserve">zajamčena tradicionalna posebnost (ZTP), </w:t>
      </w:r>
    </w:p>
    <w:p w14:paraId="3820597A" w14:textId="77777777" w:rsidR="002B221B" w:rsidRDefault="002B221B" w:rsidP="00DF4F24">
      <w:pPr>
        <w:pStyle w:val="navaden0"/>
        <w:numPr>
          <w:ilvl w:val="0"/>
          <w:numId w:val="17"/>
        </w:numPr>
        <w:ind w:left="1134" w:firstLine="0"/>
      </w:pPr>
      <w:r>
        <w:t xml:space="preserve">višja kakovost (VK), </w:t>
      </w:r>
    </w:p>
    <w:p w14:paraId="4C15810D" w14:textId="77777777" w:rsidR="002B221B" w:rsidRDefault="002B221B" w:rsidP="00DF4F24">
      <w:pPr>
        <w:pStyle w:val="navaden0"/>
        <w:numPr>
          <w:ilvl w:val="0"/>
          <w:numId w:val="17"/>
        </w:numPr>
        <w:ind w:left="1134" w:firstLine="0"/>
      </w:pPr>
      <w:r>
        <w:t xml:space="preserve">integrirana pridelava (IP), </w:t>
      </w:r>
    </w:p>
    <w:p w14:paraId="7004A07E" w14:textId="77777777" w:rsidR="002B221B" w:rsidRDefault="002B221B" w:rsidP="00DF4F24">
      <w:pPr>
        <w:pStyle w:val="navaden0"/>
        <w:numPr>
          <w:ilvl w:val="0"/>
          <w:numId w:val="17"/>
        </w:numPr>
        <w:ind w:left="1134" w:firstLine="0"/>
      </w:pPr>
      <w:r>
        <w:t xml:space="preserve">dobrote iz naših kmetij, </w:t>
      </w:r>
    </w:p>
    <w:p w14:paraId="71DEDC09" w14:textId="77777777" w:rsidR="007615ED" w:rsidRDefault="002B221B" w:rsidP="00DF4F24">
      <w:pPr>
        <w:pStyle w:val="navaden0"/>
        <w:numPr>
          <w:ilvl w:val="0"/>
          <w:numId w:val="17"/>
        </w:numPr>
        <w:ind w:left="1134" w:firstLine="0"/>
      </w:pPr>
      <w:r>
        <w:t>izbrana kakovost</w:t>
      </w:r>
      <w:r w:rsidR="00474B4E">
        <w:t xml:space="preserve"> (IK)</w:t>
      </w:r>
      <w:r w:rsidR="007615ED">
        <w:t>,</w:t>
      </w:r>
    </w:p>
    <w:p w14:paraId="7C8DFAA1" w14:textId="41C4BFD2" w:rsidR="002B221B" w:rsidRPr="00363DF2" w:rsidRDefault="007615ED" w:rsidP="00DF4F24">
      <w:pPr>
        <w:pStyle w:val="navaden0"/>
        <w:numPr>
          <w:ilvl w:val="0"/>
          <w:numId w:val="17"/>
        </w:numPr>
        <w:ind w:left="1134" w:firstLine="0"/>
      </w:pPr>
      <w:r>
        <w:t>gorski proizvod.</w:t>
      </w:r>
    </w:p>
    <w:p w14:paraId="6DD4F23D" w14:textId="77777777" w:rsidR="002B221B" w:rsidRPr="0079325B" w:rsidRDefault="002B221B" w:rsidP="00F345FB">
      <w:pPr>
        <w:pStyle w:val="navaden0"/>
        <w:rPr>
          <w:i/>
        </w:rPr>
      </w:pPr>
    </w:p>
    <w:p w14:paraId="1D5E02D3" w14:textId="77777777" w:rsidR="00154DEF" w:rsidRDefault="00154DEF" w:rsidP="00743DA5">
      <w:pPr>
        <w:ind w:left="1134" w:right="502"/>
        <w:jc w:val="both"/>
        <w:rPr>
          <w:i w:val="0"/>
          <w:sz w:val="22"/>
          <w:szCs w:val="22"/>
        </w:rPr>
      </w:pPr>
    </w:p>
    <w:p w14:paraId="3A9F2B73" w14:textId="77777777" w:rsidR="00154DEF" w:rsidRDefault="00154DEF" w:rsidP="00743DA5">
      <w:pPr>
        <w:ind w:left="1134" w:right="502"/>
        <w:jc w:val="both"/>
        <w:rPr>
          <w:i w:val="0"/>
          <w:sz w:val="22"/>
          <w:szCs w:val="22"/>
        </w:rPr>
      </w:pPr>
      <w:r>
        <w:rPr>
          <w:i w:val="0"/>
          <w:sz w:val="22"/>
          <w:szCs w:val="22"/>
        </w:rPr>
        <w:t>V</w:t>
      </w:r>
      <w:r w:rsidRPr="003D70E6">
        <w:rPr>
          <w:i w:val="0"/>
          <w:sz w:val="22"/>
          <w:szCs w:val="22"/>
        </w:rPr>
        <w:t xml:space="preserve"> primeru, da</w:t>
      </w:r>
      <w:r>
        <w:rPr>
          <w:i w:val="0"/>
          <w:sz w:val="22"/>
          <w:szCs w:val="22"/>
        </w:rPr>
        <w:t xml:space="preserve"> je ponudnik distributer in ne tudi proizvajalec ponujenih živil</w:t>
      </w:r>
      <w:r w:rsidR="00F222C2">
        <w:rPr>
          <w:i w:val="0"/>
          <w:sz w:val="22"/>
          <w:szCs w:val="22"/>
        </w:rPr>
        <w:t xml:space="preserve"> iz shem kakovosti ekološka pridelava in izbrana kakovost (za sektor mesa in sektor sadja)</w:t>
      </w:r>
      <w:r>
        <w:rPr>
          <w:i w:val="0"/>
          <w:sz w:val="22"/>
          <w:szCs w:val="22"/>
        </w:rPr>
        <w:t>, predloži tudi VELJAVN</w:t>
      </w:r>
      <w:r w:rsidR="003175A6">
        <w:rPr>
          <w:i w:val="0"/>
          <w:sz w:val="22"/>
          <w:szCs w:val="22"/>
        </w:rPr>
        <w:t>I</w:t>
      </w:r>
      <w:r>
        <w:rPr>
          <w:i w:val="0"/>
          <w:sz w:val="22"/>
          <w:szCs w:val="22"/>
        </w:rPr>
        <w:t xml:space="preserve"> CERTIFIKAT ZA DISTRIBUTERJA </w:t>
      </w:r>
      <w:r w:rsidR="00F222C2">
        <w:rPr>
          <w:i w:val="0"/>
          <w:sz w:val="22"/>
          <w:szCs w:val="22"/>
        </w:rPr>
        <w:t>Z OPREDELJENO SHEMO KAKOVOSTI</w:t>
      </w:r>
      <w:r w:rsidR="0011656B">
        <w:rPr>
          <w:i w:val="0"/>
          <w:sz w:val="22"/>
          <w:szCs w:val="22"/>
        </w:rPr>
        <w:t xml:space="preserve"> </w:t>
      </w:r>
      <w:r>
        <w:rPr>
          <w:i w:val="0"/>
          <w:sz w:val="22"/>
          <w:szCs w:val="22"/>
        </w:rPr>
        <w:t>(ki se glasi na ponudnikovo ali podizvajalčevo ime).</w:t>
      </w:r>
    </w:p>
    <w:p w14:paraId="0752A99B" w14:textId="77777777" w:rsidR="006E4B7E" w:rsidRPr="0079325B" w:rsidRDefault="006E4B7E" w:rsidP="00743DA5">
      <w:pPr>
        <w:ind w:left="1134" w:right="502"/>
        <w:rPr>
          <w:i w:val="0"/>
          <w:sz w:val="22"/>
          <w:szCs w:val="22"/>
        </w:rPr>
      </w:pPr>
    </w:p>
    <w:p w14:paraId="09415616" w14:textId="77777777" w:rsidR="006E4B7E" w:rsidRPr="0079325B" w:rsidRDefault="006E4B7E" w:rsidP="00743DA5">
      <w:pPr>
        <w:ind w:left="1134" w:right="502"/>
        <w:rPr>
          <w:i w:val="0"/>
          <w:sz w:val="22"/>
          <w:szCs w:val="22"/>
        </w:rPr>
      </w:pPr>
    </w:p>
    <w:p w14:paraId="2A903501" w14:textId="77777777" w:rsidR="006E4B7E" w:rsidRPr="0079325B" w:rsidRDefault="006E4B7E" w:rsidP="006E4B7E">
      <w:pPr>
        <w:rPr>
          <w:i w:val="0"/>
          <w:sz w:val="22"/>
          <w:szCs w:val="22"/>
        </w:rPr>
      </w:pPr>
    </w:p>
    <w:p w14:paraId="16C1A247" w14:textId="77777777" w:rsidR="006163FD" w:rsidRDefault="006163FD" w:rsidP="00865721">
      <w:pPr>
        <w:pStyle w:val="Glava"/>
        <w:tabs>
          <w:tab w:val="clear" w:pos="4536"/>
          <w:tab w:val="clear" w:pos="9072"/>
        </w:tabs>
        <w:ind w:left="1080" w:right="502"/>
        <w:jc w:val="both"/>
        <w:rPr>
          <w:i w:val="0"/>
          <w:sz w:val="22"/>
          <w:szCs w:val="22"/>
        </w:rPr>
      </w:pPr>
    </w:p>
    <w:p w14:paraId="78C91EE2" w14:textId="77777777" w:rsidR="006163FD" w:rsidRDefault="006163FD" w:rsidP="00865721">
      <w:pPr>
        <w:pStyle w:val="Glava"/>
        <w:tabs>
          <w:tab w:val="clear" w:pos="4536"/>
          <w:tab w:val="clear" w:pos="9072"/>
        </w:tabs>
        <w:ind w:left="1080" w:right="502"/>
        <w:jc w:val="both"/>
        <w:rPr>
          <w:i w:val="0"/>
          <w:sz w:val="22"/>
          <w:szCs w:val="22"/>
        </w:rPr>
      </w:pPr>
    </w:p>
    <w:p w14:paraId="30F498FF" w14:textId="77777777" w:rsidR="006163FD" w:rsidRDefault="006163FD" w:rsidP="00865721">
      <w:pPr>
        <w:pStyle w:val="Glava"/>
        <w:tabs>
          <w:tab w:val="clear" w:pos="4536"/>
          <w:tab w:val="clear" w:pos="9072"/>
        </w:tabs>
        <w:ind w:left="1080" w:right="502"/>
        <w:jc w:val="both"/>
        <w:rPr>
          <w:i w:val="0"/>
          <w:sz w:val="22"/>
          <w:szCs w:val="22"/>
        </w:rPr>
      </w:pPr>
    </w:p>
    <w:p w14:paraId="429E663B" w14:textId="77777777" w:rsidR="006163FD" w:rsidRDefault="006163FD" w:rsidP="00865721">
      <w:pPr>
        <w:pStyle w:val="Glava"/>
        <w:tabs>
          <w:tab w:val="clear" w:pos="4536"/>
          <w:tab w:val="clear" w:pos="9072"/>
        </w:tabs>
        <w:ind w:left="1080" w:right="502"/>
        <w:jc w:val="both"/>
        <w:rPr>
          <w:i w:val="0"/>
          <w:sz w:val="22"/>
          <w:szCs w:val="22"/>
        </w:rPr>
      </w:pPr>
    </w:p>
    <w:p w14:paraId="758CDDF2" w14:textId="77777777" w:rsidR="006163FD" w:rsidRDefault="006163FD" w:rsidP="00865721">
      <w:pPr>
        <w:pStyle w:val="Glava"/>
        <w:tabs>
          <w:tab w:val="clear" w:pos="4536"/>
          <w:tab w:val="clear" w:pos="9072"/>
        </w:tabs>
        <w:ind w:left="1080" w:right="502"/>
        <w:jc w:val="both"/>
        <w:rPr>
          <w:i w:val="0"/>
          <w:sz w:val="22"/>
          <w:szCs w:val="22"/>
        </w:rPr>
      </w:pPr>
    </w:p>
    <w:p w14:paraId="38DB7F33" w14:textId="77777777" w:rsidR="006163FD" w:rsidRDefault="006163FD" w:rsidP="00865721">
      <w:pPr>
        <w:pStyle w:val="Glava"/>
        <w:tabs>
          <w:tab w:val="clear" w:pos="4536"/>
          <w:tab w:val="clear" w:pos="9072"/>
        </w:tabs>
        <w:ind w:left="1080" w:right="502"/>
        <w:jc w:val="both"/>
        <w:rPr>
          <w:i w:val="0"/>
          <w:sz w:val="22"/>
          <w:szCs w:val="22"/>
        </w:rPr>
      </w:pPr>
    </w:p>
    <w:p w14:paraId="3E79A21F" w14:textId="77777777" w:rsidR="006163FD" w:rsidRDefault="006163FD" w:rsidP="00865721">
      <w:pPr>
        <w:pStyle w:val="Glava"/>
        <w:tabs>
          <w:tab w:val="clear" w:pos="4536"/>
          <w:tab w:val="clear" w:pos="9072"/>
        </w:tabs>
        <w:ind w:left="1080" w:right="502"/>
        <w:jc w:val="both"/>
        <w:rPr>
          <w:i w:val="0"/>
          <w:sz w:val="22"/>
          <w:szCs w:val="22"/>
        </w:rPr>
      </w:pPr>
    </w:p>
    <w:p w14:paraId="0F8A0461" w14:textId="77777777" w:rsidR="006163FD" w:rsidRDefault="006163FD" w:rsidP="00865721">
      <w:pPr>
        <w:pStyle w:val="Glava"/>
        <w:tabs>
          <w:tab w:val="clear" w:pos="4536"/>
          <w:tab w:val="clear" w:pos="9072"/>
        </w:tabs>
        <w:ind w:left="1080" w:right="502"/>
        <w:jc w:val="both"/>
        <w:rPr>
          <w:i w:val="0"/>
          <w:sz w:val="22"/>
          <w:szCs w:val="22"/>
        </w:rPr>
      </w:pPr>
    </w:p>
    <w:p w14:paraId="53AB4D07" w14:textId="77777777" w:rsidR="006163FD" w:rsidRDefault="006163FD" w:rsidP="00865721">
      <w:pPr>
        <w:pStyle w:val="Glava"/>
        <w:tabs>
          <w:tab w:val="clear" w:pos="4536"/>
          <w:tab w:val="clear" w:pos="9072"/>
        </w:tabs>
        <w:ind w:left="1080" w:right="502"/>
        <w:jc w:val="both"/>
        <w:rPr>
          <w:i w:val="0"/>
          <w:sz w:val="22"/>
          <w:szCs w:val="22"/>
        </w:rPr>
      </w:pPr>
    </w:p>
    <w:p w14:paraId="21AB1383" w14:textId="77777777" w:rsidR="006163FD" w:rsidRDefault="006163FD" w:rsidP="00865721">
      <w:pPr>
        <w:pStyle w:val="Glava"/>
        <w:tabs>
          <w:tab w:val="clear" w:pos="4536"/>
          <w:tab w:val="clear" w:pos="9072"/>
        </w:tabs>
        <w:ind w:left="1080" w:right="502"/>
        <w:jc w:val="both"/>
        <w:rPr>
          <w:i w:val="0"/>
          <w:sz w:val="22"/>
          <w:szCs w:val="22"/>
        </w:rPr>
      </w:pPr>
    </w:p>
    <w:p w14:paraId="3165002F" w14:textId="77777777" w:rsidR="006163FD" w:rsidRDefault="006163FD" w:rsidP="00865721">
      <w:pPr>
        <w:pStyle w:val="Glava"/>
        <w:tabs>
          <w:tab w:val="clear" w:pos="4536"/>
          <w:tab w:val="clear" w:pos="9072"/>
        </w:tabs>
        <w:ind w:left="1080" w:right="502"/>
        <w:jc w:val="both"/>
        <w:rPr>
          <w:i w:val="0"/>
          <w:sz w:val="22"/>
          <w:szCs w:val="22"/>
        </w:rPr>
      </w:pPr>
    </w:p>
    <w:p w14:paraId="183CA403" w14:textId="77777777" w:rsidR="006163FD" w:rsidRPr="00613530" w:rsidRDefault="006163FD" w:rsidP="00865721">
      <w:pPr>
        <w:pStyle w:val="Glava"/>
        <w:tabs>
          <w:tab w:val="clear" w:pos="4536"/>
          <w:tab w:val="clear" w:pos="9072"/>
        </w:tabs>
        <w:ind w:left="1080" w:right="502"/>
        <w:jc w:val="both"/>
        <w:rPr>
          <w:i w:val="0"/>
          <w:sz w:val="22"/>
          <w:szCs w:val="22"/>
        </w:rPr>
      </w:pPr>
    </w:p>
    <w:p w14:paraId="38089C8E" w14:textId="56BB0391" w:rsidR="006163FD" w:rsidRPr="00613530" w:rsidRDefault="006163FD" w:rsidP="00865721">
      <w:pPr>
        <w:pStyle w:val="Glava"/>
        <w:tabs>
          <w:tab w:val="clear" w:pos="4536"/>
          <w:tab w:val="clear" w:pos="9072"/>
        </w:tabs>
        <w:ind w:left="1080" w:right="502"/>
        <w:jc w:val="both"/>
        <w:rPr>
          <w:i w:val="0"/>
          <w:sz w:val="22"/>
          <w:szCs w:val="22"/>
        </w:rPr>
      </w:pPr>
      <w:r w:rsidRPr="00613530">
        <w:rPr>
          <w:i w:val="0"/>
          <w:sz w:val="22"/>
          <w:szCs w:val="22"/>
        </w:rPr>
        <w:t>NAVODILO:</w:t>
      </w:r>
    </w:p>
    <w:p w14:paraId="52611057" w14:textId="7F389066" w:rsidR="00865721" w:rsidRPr="00613530" w:rsidRDefault="00865721" w:rsidP="00865721">
      <w:pPr>
        <w:pStyle w:val="Glava"/>
        <w:tabs>
          <w:tab w:val="clear" w:pos="4536"/>
          <w:tab w:val="clear" w:pos="9072"/>
        </w:tabs>
        <w:ind w:left="1080" w:right="502"/>
        <w:jc w:val="both"/>
        <w:rPr>
          <w:i w:val="0"/>
          <w:sz w:val="22"/>
          <w:szCs w:val="22"/>
        </w:rPr>
      </w:pPr>
      <w:r w:rsidRPr="00613530">
        <w:rPr>
          <w:i w:val="0"/>
          <w:sz w:val="22"/>
          <w:szCs w:val="22"/>
        </w:rPr>
        <w:t>V primeru skupne ponudbe certifikate partnerji v skupni ponudbi predložijo skupno.</w:t>
      </w:r>
    </w:p>
    <w:p w14:paraId="70BCB4A4" w14:textId="53F7D0A5" w:rsidR="00865721" w:rsidRPr="00613530" w:rsidRDefault="00865721" w:rsidP="00865721">
      <w:pPr>
        <w:pStyle w:val="Glava"/>
        <w:tabs>
          <w:tab w:val="clear" w:pos="4536"/>
          <w:tab w:val="clear" w:pos="9072"/>
        </w:tabs>
        <w:ind w:left="372" w:firstLine="708"/>
        <w:jc w:val="both"/>
        <w:rPr>
          <w:i w:val="0"/>
          <w:sz w:val="22"/>
          <w:szCs w:val="22"/>
        </w:rPr>
      </w:pPr>
      <w:r w:rsidRPr="00613530">
        <w:rPr>
          <w:i w:val="0"/>
          <w:sz w:val="22"/>
          <w:szCs w:val="22"/>
        </w:rPr>
        <w:t xml:space="preserve">V primeru ponudbe s podizvajalci </w:t>
      </w:r>
      <w:r w:rsidR="00F45667">
        <w:rPr>
          <w:i w:val="0"/>
          <w:sz w:val="22"/>
          <w:szCs w:val="22"/>
        </w:rPr>
        <w:t>certifikate predloži</w:t>
      </w:r>
      <w:r w:rsidRPr="00613530">
        <w:rPr>
          <w:i w:val="0"/>
          <w:sz w:val="22"/>
          <w:szCs w:val="22"/>
        </w:rPr>
        <w:t xml:space="preserve"> le ponudnik.</w:t>
      </w:r>
    </w:p>
    <w:p w14:paraId="21882F77" w14:textId="77777777" w:rsidR="00865721" w:rsidRDefault="00865721">
      <w:pPr>
        <w:rPr>
          <w:b/>
          <w:i w:val="0"/>
          <w:sz w:val="22"/>
          <w:szCs w:val="22"/>
        </w:rPr>
      </w:pPr>
      <w:r>
        <w:rPr>
          <w:b/>
          <w:i w:val="0"/>
          <w:sz w:val="22"/>
          <w:szCs w:val="22"/>
        </w:rPr>
        <w:br w:type="page"/>
      </w:r>
    </w:p>
    <w:p w14:paraId="66AEF8D7" w14:textId="204C132C" w:rsidR="0082333C" w:rsidRPr="00FF38DC" w:rsidRDefault="0082333C" w:rsidP="00743DA5">
      <w:pPr>
        <w:pStyle w:val="Glava"/>
        <w:tabs>
          <w:tab w:val="clear" w:pos="4536"/>
          <w:tab w:val="clear" w:pos="9072"/>
        </w:tabs>
        <w:ind w:left="1080" w:right="502"/>
        <w:jc w:val="right"/>
        <w:rPr>
          <w:b/>
          <w:i w:val="0"/>
          <w:sz w:val="22"/>
          <w:szCs w:val="22"/>
        </w:rPr>
      </w:pPr>
      <w:r w:rsidRPr="00FF38DC">
        <w:rPr>
          <w:b/>
          <w:i w:val="0"/>
          <w:sz w:val="22"/>
          <w:szCs w:val="22"/>
        </w:rPr>
        <w:lastRenderedPageBreak/>
        <w:t xml:space="preserve">PRILOGA </w:t>
      </w:r>
      <w:r w:rsidR="004A7BAD" w:rsidRPr="00B63185">
        <w:rPr>
          <w:b/>
          <w:i w:val="0"/>
          <w:sz w:val="22"/>
          <w:szCs w:val="22"/>
        </w:rPr>
        <w:t>5</w:t>
      </w:r>
    </w:p>
    <w:p w14:paraId="618D49F0" w14:textId="77777777" w:rsidR="0082333C" w:rsidRPr="00FF38DC" w:rsidRDefault="0082333C" w:rsidP="00743DA5">
      <w:pPr>
        <w:pStyle w:val="Glava"/>
        <w:tabs>
          <w:tab w:val="clear" w:pos="4536"/>
          <w:tab w:val="clear" w:pos="9072"/>
          <w:tab w:val="left" w:pos="2523"/>
        </w:tabs>
        <w:ind w:right="502"/>
        <w:rPr>
          <w:b/>
          <w:i w:val="0"/>
          <w:sz w:val="22"/>
          <w:szCs w:val="22"/>
        </w:rPr>
      </w:pPr>
      <w:r w:rsidRPr="00FF38DC">
        <w:rPr>
          <w:b/>
          <w:i w:val="0"/>
          <w:sz w:val="22"/>
          <w:szCs w:val="22"/>
        </w:rPr>
        <w:tab/>
      </w:r>
    </w:p>
    <w:tbl>
      <w:tblPr>
        <w:tblW w:w="0" w:type="auto"/>
        <w:tblInd w:w="1188" w:type="dxa"/>
        <w:tblLook w:val="01E0" w:firstRow="1" w:lastRow="1" w:firstColumn="1" w:lastColumn="1" w:noHBand="0" w:noVBand="0"/>
      </w:tblPr>
      <w:tblGrid>
        <w:gridCol w:w="1929"/>
        <w:gridCol w:w="7089"/>
      </w:tblGrid>
      <w:tr w:rsidR="0082333C" w:rsidRPr="00FF38DC" w14:paraId="7173E3E8" w14:textId="77777777" w:rsidTr="00055D7B">
        <w:tc>
          <w:tcPr>
            <w:tcW w:w="1929" w:type="dxa"/>
            <w:vMerge w:val="restart"/>
          </w:tcPr>
          <w:p w14:paraId="045A635E" w14:textId="77777777" w:rsidR="0082333C" w:rsidRPr="00FF38DC" w:rsidRDefault="0082333C" w:rsidP="00743DA5">
            <w:pPr>
              <w:pStyle w:val="Glava"/>
              <w:tabs>
                <w:tab w:val="clear" w:pos="4536"/>
                <w:tab w:val="clear" w:pos="9072"/>
              </w:tabs>
              <w:ind w:right="502"/>
              <w:jc w:val="both"/>
              <w:rPr>
                <w:i w:val="0"/>
                <w:sz w:val="22"/>
                <w:szCs w:val="22"/>
              </w:rPr>
            </w:pPr>
            <w:r w:rsidRPr="00FF38DC">
              <w:rPr>
                <w:i w:val="0"/>
                <w:sz w:val="22"/>
                <w:szCs w:val="22"/>
              </w:rPr>
              <w:t>PONUDNIK:</w:t>
            </w:r>
          </w:p>
        </w:tc>
        <w:tc>
          <w:tcPr>
            <w:tcW w:w="7089" w:type="dxa"/>
            <w:tcBorders>
              <w:bottom w:val="single" w:sz="4" w:space="0" w:color="auto"/>
            </w:tcBorders>
          </w:tcPr>
          <w:p w14:paraId="1AA2C533" w14:textId="77777777" w:rsidR="0082333C" w:rsidRPr="00FF38DC" w:rsidRDefault="0082333C" w:rsidP="00743DA5">
            <w:pPr>
              <w:pStyle w:val="Glava"/>
              <w:tabs>
                <w:tab w:val="clear" w:pos="4536"/>
                <w:tab w:val="clear" w:pos="9072"/>
              </w:tabs>
              <w:ind w:right="502"/>
              <w:jc w:val="both"/>
              <w:rPr>
                <w:i w:val="0"/>
                <w:szCs w:val="24"/>
              </w:rPr>
            </w:pPr>
          </w:p>
        </w:tc>
      </w:tr>
      <w:tr w:rsidR="0082333C" w:rsidRPr="00FF38DC" w14:paraId="530D0292" w14:textId="77777777" w:rsidTr="00055D7B">
        <w:tc>
          <w:tcPr>
            <w:tcW w:w="1929" w:type="dxa"/>
            <w:vMerge/>
          </w:tcPr>
          <w:p w14:paraId="05FB25D5" w14:textId="77777777" w:rsidR="0082333C" w:rsidRPr="00FF38DC" w:rsidRDefault="0082333C" w:rsidP="00743DA5">
            <w:pPr>
              <w:pStyle w:val="Glava"/>
              <w:tabs>
                <w:tab w:val="clear" w:pos="4536"/>
                <w:tab w:val="clear" w:pos="9072"/>
              </w:tabs>
              <w:ind w:right="502"/>
              <w:jc w:val="both"/>
              <w:rPr>
                <w:i w:val="0"/>
                <w:sz w:val="22"/>
                <w:szCs w:val="22"/>
              </w:rPr>
            </w:pPr>
          </w:p>
        </w:tc>
        <w:tc>
          <w:tcPr>
            <w:tcW w:w="7089" w:type="dxa"/>
            <w:tcBorders>
              <w:top w:val="single" w:sz="4" w:space="0" w:color="auto"/>
              <w:bottom w:val="single" w:sz="4" w:space="0" w:color="auto"/>
            </w:tcBorders>
          </w:tcPr>
          <w:p w14:paraId="0EE71B3F" w14:textId="77777777" w:rsidR="0082333C" w:rsidRPr="00FF38DC" w:rsidRDefault="0082333C" w:rsidP="00743DA5">
            <w:pPr>
              <w:pStyle w:val="Glava"/>
              <w:tabs>
                <w:tab w:val="clear" w:pos="4536"/>
                <w:tab w:val="clear" w:pos="9072"/>
              </w:tabs>
              <w:ind w:right="502"/>
              <w:jc w:val="both"/>
              <w:rPr>
                <w:i w:val="0"/>
                <w:szCs w:val="24"/>
              </w:rPr>
            </w:pPr>
          </w:p>
        </w:tc>
      </w:tr>
      <w:tr w:rsidR="0082333C" w:rsidRPr="00FF38DC" w14:paraId="22B93D95" w14:textId="77777777" w:rsidTr="00055D7B">
        <w:tc>
          <w:tcPr>
            <w:tcW w:w="1929" w:type="dxa"/>
            <w:vMerge/>
          </w:tcPr>
          <w:p w14:paraId="35288E34" w14:textId="77777777" w:rsidR="0082333C" w:rsidRPr="00FF38DC" w:rsidRDefault="0082333C" w:rsidP="00743DA5">
            <w:pPr>
              <w:pStyle w:val="Glava"/>
              <w:tabs>
                <w:tab w:val="clear" w:pos="4536"/>
                <w:tab w:val="clear" w:pos="9072"/>
              </w:tabs>
              <w:ind w:right="502"/>
              <w:jc w:val="both"/>
              <w:rPr>
                <w:i w:val="0"/>
                <w:sz w:val="22"/>
                <w:szCs w:val="22"/>
              </w:rPr>
            </w:pPr>
          </w:p>
        </w:tc>
        <w:tc>
          <w:tcPr>
            <w:tcW w:w="7089" w:type="dxa"/>
            <w:tcBorders>
              <w:top w:val="single" w:sz="4" w:space="0" w:color="auto"/>
              <w:bottom w:val="single" w:sz="4" w:space="0" w:color="auto"/>
            </w:tcBorders>
          </w:tcPr>
          <w:p w14:paraId="6FE441B2" w14:textId="77777777" w:rsidR="0082333C" w:rsidRPr="00FF38DC" w:rsidRDefault="0082333C" w:rsidP="00743DA5">
            <w:pPr>
              <w:pStyle w:val="Glava"/>
              <w:tabs>
                <w:tab w:val="clear" w:pos="4536"/>
                <w:tab w:val="clear" w:pos="9072"/>
              </w:tabs>
              <w:ind w:right="502"/>
              <w:jc w:val="both"/>
              <w:rPr>
                <w:i w:val="0"/>
                <w:szCs w:val="24"/>
              </w:rPr>
            </w:pPr>
          </w:p>
        </w:tc>
      </w:tr>
    </w:tbl>
    <w:p w14:paraId="377C309B" w14:textId="77777777" w:rsidR="0082333C" w:rsidRPr="00FF38DC" w:rsidRDefault="0082333C" w:rsidP="00743DA5">
      <w:pPr>
        <w:pStyle w:val="Glava"/>
        <w:tabs>
          <w:tab w:val="clear" w:pos="4536"/>
          <w:tab w:val="clear" w:pos="9072"/>
          <w:tab w:val="left" w:pos="2523"/>
        </w:tabs>
        <w:ind w:right="502"/>
        <w:rPr>
          <w:b/>
          <w:i w:val="0"/>
          <w:sz w:val="22"/>
          <w:szCs w:val="22"/>
        </w:rPr>
      </w:pPr>
    </w:p>
    <w:p w14:paraId="32617BFB" w14:textId="77777777" w:rsidR="0082333C" w:rsidRPr="00FF38DC" w:rsidRDefault="0082333C" w:rsidP="00743DA5">
      <w:pPr>
        <w:pStyle w:val="Glava"/>
        <w:tabs>
          <w:tab w:val="clear" w:pos="4536"/>
          <w:tab w:val="clear" w:pos="9072"/>
        </w:tabs>
        <w:ind w:left="1080" w:right="502"/>
        <w:jc w:val="center"/>
        <w:rPr>
          <w:b/>
          <w:i w:val="0"/>
          <w:sz w:val="28"/>
          <w:szCs w:val="28"/>
        </w:rPr>
      </w:pPr>
    </w:p>
    <w:p w14:paraId="60DE2592" w14:textId="77777777" w:rsidR="0082333C" w:rsidRPr="00FF38DC" w:rsidRDefault="0082333C" w:rsidP="00743DA5">
      <w:pPr>
        <w:pStyle w:val="Glava"/>
        <w:tabs>
          <w:tab w:val="clear" w:pos="4536"/>
          <w:tab w:val="clear" w:pos="9072"/>
        </w:tabs>
        <w:ind w:left="1080" w:right="502"/>
        <w:jc w:val="center"/>
        <w:rPr>
          <w:b/>
          <w:i w:val="0"/>
          <w:sz w:val="28"/>
          <w:szCs w:val="28"/>
        </w:rPr>
      </w:pPr>
      <w:r w:rsidRPr="00FF38DC">
        <w:rPr>
          <w:b/>
          <w:i w:val="0"/>
          <w:sz w:val="28"/>
          <w:szCs w:val="28"/>
        </w:rPr>
        <w:t xml:space="preserve">IZJAVA – IZPOLNJEVANJE </w:t>
      </w:r>
      <w:r w:rsidR="001400E2">
        <w:rPr>
          <w:b/>
          <w:i w:val="0"/>
          <w:sz w:val="28"/>
          <w:szCs w:val="28"/>
        </w:rPr>
        <w:t>PREDPISANIH ZAHTEV S PODROČJA VARNOSTI ŽIVIL</w:t>
      </w:r>
    </w:p>
    <w:p w14:paraId="455446A1" w14:textId="77777777" w:rsidR="0082333C" w:rsidRPr="00FF38DC" w:rsidRDefault="0082333C" w:rsidP="00743DA5">
      <w:pPr>
        <w:pStyle w:val="Glava"/>
        <w:tabs>
          <w:tab w:val="clear" w:pos="4536"/>
          <w:tab w:val="clear" w:pos="9072"/>
        </w:tabs>
        <w:ind w:left="1080" w:right="502"/>
        <w:jc w:val="center"/>
        <w:rPr>
          <w:b/>
          <w:i w:val="0"/>
          <w:sz w:val="28"/>
          <w:szCs w:val="28"/>
        </w:rPr>
      </w:pPr>
    </w:p>
    <w:p w14:paraId="4D265A3E" w14:textId="77777777" w:rsidR="0082333C" w:rsidRPr="00FF38DC" w:rsidRDefault="0082333C" w:rsidP="00743DA5">
      <w:pPr>
        <w:pStyle w:val="Glava"/>
        <w:tabs>
          <w:tab w:val="clear" w:pos="4536"/>
          <w:tab w:val="clear" w:pos="9072"/>
        </w:tabs>
        <w:ind w:left="1080" w:right="502"/>
        <w:rPr>
          <w:i w:val="0"/>
          <w:sz w:val="22"/>
          <w:szCs w:val="22"/>
        </w:rPr>
      </w:pPr>
    </w:p>
    <w:p w14:paraId="5360C880" w14:textId="77777777" w:rsidR="008F3ADE" w:rsidRDefault="001400E2" w:rsidP="00147B2A">
      <w:pPr>
        <w:pStyle w:val="Glava"/>
        <w:tabs>
          <w:tab w:val="clear" w:pos="4536"/>
          <w:tab w:val="clear" w:pos="9072"/>
        </w:tabs>
        <w:ind w:left="1134" w:right="502"/>
        <w:jc w:val="both"/>
        <w:rPr>
          <w:bCs/>
          <w:i w:val="0"/>
          <w:sz w:val="22"/>
          <w:szCs w:val="22"/>
        </w:rPr>
      </w:pPr>
      <w:r w:rsidRPr="0067763E">
        <w:rPr>
          <w:bCs/>
          <w:i w:val="0"/>
          <w:sz w:val="22"/>
          <w:szCs w:val="22"/>
        </w:rPr>
        <w:t xml:space="preserve">Pod kazensko in materialno odgovornostjo izjavljamo, da v celotnem procesu pridelave, predelave in distribucije živil, ki jih izvajamo v okviru naše živilske dejavnosti, izpolnjujemo temeljna načela HACCP oziroma načela dobre higienske in/ali kmetijske prakse (v primeru primarne proizvodnje živil) in da upoštevamo vse predpise, ki v Republiki Sloveniji urejajo področje varnosti in kakovosti živil. Na zahtevo naročnika bomo posredovali vsa potrebna dokazila, ki jih bo le-ta zahteval v zvezi z zagotavljanjem varnosti </w:t>
      </w:r>
      <w:r w:rsidR="00E81EB7">
        <w:rPr>
          <w:bCs/>
          <w:i w:val="0"/>
          <w:sz w:val="22"/>
          <w:szCs w:val="22"/>
        </w:rPr>
        <w:t>oziroma kakovosti živil.</w:t>
      </w:r>
    </w:p>
    <w:p w14:paraId="42F8B762" w14:textId="77777777" w:rsidR="008F3ADE" w:rsidRPr="0067763E" w:rsidRDefault="00E81EB7" w:rsidP="00147B2A">
      <w:pPr>
        <w:pStyle w:val="Glava"/>
        <w:tabs>
          <w:tab w:val="clear" w:pos="4536"/>
          <w:tab w:val="clear" w:pos="9072"/>
        </w:tabs>
        <w:ind w:left="1134" w:right="502"/>
        <w:jc w:val="both"/>
        <w:rPr>
          <w:i w:val="0"/>
          <w:sz w:val="22"/>
          <w:szCs w:val="22"/>
        </w:rPr>
      </w:pPr>
      <w:r>
        <w:rPr>
          <w:bCs/>
          <w:i w:val="0"/>
          <w:sz w:val="22"/>
          <w:szCs w:val="22"/>
        </w:rPr>
        <w:t xml:space="preserve"> </w:t>
      </w:r>
      <w:r w:rsidR="001400E2" w:rsidRPr="0067763E">
        <w:rPr>
          <w:i w:val="0"/>
          <w:sz w:val="22"/>
          <w:szCs w:val="22"/>
        </w:rPr>
        <w:br/>
      </w:r>
      <w:r w:rsidR="001400E2" w:rsidRPr="0067763E">
        <w:rPr>
          <w:bCs/>
          <w:i w:val="0"/>
          <w:sz w:val="22"/>
          <w:szCs w:val="22"/>
        </w:rPr>
        <w:t>Hkrati izjavljamo, da so obrati (vključno s premičnimi obrati) registrirani oziroma, če to zahteva zakonodaja, odobreni pri Upravi RS za varno hrano, veterinarstvo in varstvo rastlin oziroma da izpolnjujejo zahteve iz predpisa, ki ureja majne količine živil in pogoje za njihovo pridelavo.</w:t>
      </w:r>
      <w:r w:rsidR="001400E2" w:rsidRPr="0067763E">
        <w:rPr>
          <w:i w:val="0"/>
          <w:sz w:val="22"/>
          <w:szCs w:val="22"/>
        </w:rPr>
        <w:t xml:space="preserve"> </w:t>
      </w:r>
      <w:r w:rsidR="001400E2" w:rsidRPr="0067763E">
        <w:rPr>
          <w:i w:val="0"/>
          <w:sz w:val="22"/>
          <w:szCs w:val="22"/>
        </w:rPr>
        <w:br/>
      </w:r>
      <w:r w:rsidR="001400E2" w:rsidRPr="0067763E">
        <w:rPr>
          <w:i w:val="0"/>
          <w:sz w:val="22"/>
          <w:szCs w:val="22"/>
        </w:rPr>
        <w:br/>
      </w:r>
      <w:r w:rsidR="001400E2" w:rsidRPr="0067763E">
        <w:rPr>
          <w:bCs/>
          <w:i w:val="0"/>
          <w:sz w:val="22"/>
          <w:szCs w:val="22"/>
        </w:rPr>
        <w:t>Obvezujemo se, da bomo v primeru, če bomo ugotovili, da naši proizvodi predstavljajo tveganje za zdravje ljudi, takoj izvedli predpisane postopke umika oziroma odpoklica in o tem nemudoma obvestili prejemnike teh proizvodov</w:t>
      </w:r>
      <w:r w:rsidR="008F3ADE">
        <w:rPr>
          <w:bCs/>
          <w:i w:val="0"/>
          <w:sz w:val="22"/>
          <w:szCs w:val="22"/>
        </w:rPr>
        <w:t xml:space="preserve">.                                                          </w:t>
      </w:r>
    </w:p>
    <w:p w14:paraId="5A9FFF1F" w14:textId="77777777" w:rsidR="00AD75C7" w:rsidRPr="00B36BB9" w:rsidRDefault="00AD75C7" w:rsidP="00743DA5">
      <w:pPr>
        <w:pStyle w:val="Glava"/>
        <w:tabs>
          <w:tab w:val="clear" w:pos="4536"/>
          <w:tab w:val="clear" w:pos="9072"/>
        </w:tabs>
        <w:ind w:right="502"/>
        <w:jc w:val="both"/>
        <w:rPr>
          <w:i w:val="0"/>
          <w:sz w:val="22"/>
          <w:szCs w:val="22"/>
        </w:rPr>
      </w:pPr>
    </w:p>
    <w:p w14:paraId="470B1DE8" w14:textId="77777777" w:rsidR="0082333C" w:rsidRPr="00FF38DC" w:rsidRDefault="0082333C" w:rsidP="00743DA5">
      <w:pPr>
        <w:pStyle w:val="Glava"/>
        <w:tabs>
          <w:tab w:val="clear" w:pos="4536"/>
          <w:tab w:val="clear" w:pos="9072"/>
          <w:tab w:val="left" w:pos="1340"/>
        </w:tabs>
        <w:ind w:right="502"/>
        <w:jc w:val="both"/>
        <w:rPr>
          <w:b/>
          <w:i w:val="0"/>
          <w:sz w:val="22"/>
          <w:szCs w:val="22"/>
        </w:rPr>
      </w:pPr>
    </w:p>
    <w:p w14:paraId="1087185D" w14:textId="77777777" w:rsidR="00616BAA" w:rsidRDefault="00616BAA" w:rsidP="00743DA5">
      <w:pPr>
        <w:pStyle w:val="Glava"/>
        <w:tabs>
          <w:tab w:val="clear" w:pos="4536"/>
          <w:tab w:val="clear" w:pos="9072"/>
        </w:tabs>
        <w:ind w:left="1080" w:right="502"/>
        <w:jc w:val="both"/>
        <w:rPr>
          <w:i w:val="0"/>
          <w:sz w:val="22"/>
          <w:szCs w:val="22"/>
        </w:rPr>
      </w:pPr>
    </w:p>
    <w:p w14:paraId="29BE5B6A" w14:textId="77777777" w:rsidR="0082333C" w:rsidRDefault="0082333C" w:rsidP="00743DA5">
      <w:pPr>
        <w:pStyle w:val="Glava"/>
        <w:tabs>
          <w:tab w:val="clear" w:pos="4536"/>
          <w:tab w:val="clear" w:pos="9072"/>
        </w:tabs>
        <w:ind w:left="1080" w:right="502"/>
        <w:jc w:val="both"/>
        <w:rPr>
          <w:i w:val="0"/>
          <w:sz w:val="22"/>
          <w:szCs w:val="22"/>
        </w:rPr>
      </w:pPr>
    </w:p>
    <w:p w14:paraId="06C5AAC2" w14:textId="77777777" w:rsidR="00C718B0" w:rsidRDefault="00C718B0" w:rsidP="00743DA5">
      <w:pPr>
        <w:pStyle w:val="Glava"/>
        <w:tabs>
          <w:tab w:val="clear" w:pos="4536"/>
          <w:tab w:val="clear" w:pos="9072"/>
        </w:tabs>
        <w:ind w:right="502"/>
        <w:jc w:val="both"/>
        <w:rPr>
          <w:i w:val="0"/>
          <w:sz w:val="22"/>
          <w:szCs w:val="22"/>
        </w:rPr>
      </w:pPr>
    </w:p>
    <w:p w14:paraId="6057004E" w14:textId="77777777" w:rsidR="006163FD" w:rsidRDefault="006163FD" w:rsidP="006163FD">
      <w:pPr>
        <w:pStyle w:val="Glava"/>
        <w:tabs>
          <w:tab w:val="clear" w:pos="4536"/>
          <w:tab w:val="clear" w:pos="9072"/>
        </w:tabs>
        <w:ind w:left="1080" w:right="502"/>
        <w:jc w:val="both"/>
        <w:rPr>
          <w:i w:val="0"/>
          <w:sz w:val="22"/>
          <w:szCs w:val="22"/>
        </w:rPr>
      </w:pPr>
    </w:p>
    <w:p w14:paraId="6616173D" w14:textId="77777777" w:rsidR="006163FD" w:rsidRDefault="006163FD" w:rsidP="006163FD">
      <w:pPr>
        <w:pStyle w:val="Glava"/>
        <w:tabs>
          <w:tab w:val="clear" w:pos="4536"/>
          <w:tab w:val="clear" w:pos="9072"/>
        </w:tabs>
        <w:ind w:left="1080" w:right="502"/>
        <w:jc w:val="both"/>
        <w:rPr>
          <w:i w:val="0"/>
          <w:sz w:val="22"/>
          <w:szCs w:val="22"/>
        </w:rPr>
      </w:pPr>
    </w:p>
    <w:p w14:paraId="36D1CE2D" w14:textId="77777777" w:rsidR="006163FD" w:rsidRDefault="006163FD" w:rsidP="006163FD">
      <w:pPr>
        <w:pStyle w:val="Glava"/>
        <w:tabs>
          <w:tab w:val="clear" w:pos="4536"/>
          <w:tab w:val="clear" w:pos="9072"/>
        </w:tabs>
        <w:ind w:left="1080" w:right="502"/>
        <w:jc w:val="both"/>
        <w:rPr>
          <w:i w:val="0"/>
          <w:sz w:val="22"/>
          <w:szCs w:val="22"/>
        </w:rPr>
      </w:pPr>
    </w:p>
    <w:p w14:paraId="4FE8E637" w14:textId="77777777" w:rsidR="006163FD" w:rsidRDefault="006163FD" w:rsidP="006163FD">
      <w:pPr>
        <w:pStyle w:val="Glava"/>
        <w:tabs>
          <w:tab w:val="clear" w:pos="4536"/>
          <w:tab w:val="clear" w:pos="9072"/>
        </w:tabs>
        <w:ind w:left="1080" w:right="502"/>
        <w:jc w:val="both"/>
        <w:rPr>
          <w:i w:val="0"/>
          <w:sz w:val="22"/>
          <w:szCs w:val="22"/>
        </w:rPr>
      </w:pPr>
    </w:p>
    <w:p w14:paraId="1AEB1770" w14:textId="77777777" w:rsidR="006163FD" w:rsidRDefault="006163FD" w:rsidP="006163FD">
      <w:pPr>
        <w:pStyle w:val="Glava"/>
        <w:tabs>
          <w:tab w:val="clear" w:pos="4536"/>
          <w:tab w:val="clear" w:pos="9072"/>
        </w:tabs>
        <w:ind w:left="1080" w:right="502"/>
        <w:jc w:val="both"/>
        <w:rPr>
          <w:i w:val="0"/>
          <w:sz w:val="22"/>
          <w:szCs w:val="22"/>
        </w:rPr>
      </w:pPr>
    </w:p>
    <w:p w14:paraId="67177372" w14:textId="77777777" w:rsidR="006163FD" w:rsidRDefault="006163FD" w:rsidP="006163FD">
      <w:pPr>
        <w:pStyle w:val="Glava"/>
        <w:tabs>
          <w:tab w:val="clear" w:pos="4536"/>
          <w:tab w:val="clear" w:pos="9072"/>
        </w:tabs>
        <w:ind w:left="1080" w:right="502"/>
        <w:jc w:val="both"/>
        <w:rPr>
          <w:i w:val="0"/>
          <w:sz w:val="22"/>
          <w:szCs w:val="22"/>
        </w:rPr>
      </w:pPr>
    </w:p>
    <w:p w14:paraId="1CB2CB4E" w14:textId="77777777" w:rsidR="006163FD" w:rsidRDefault="006163FD" w:rsidP="006163FD">
      <w:pPr>
        <w:pStyle w:val="Glava"/>
        <w:tabs>
          <w:tab w:val="clear" w:pos="4536"/>
          <w:tab w:val="clear" w:pos="9072"/>
        </w:tabs>
        <w:ind w:left="1080" w:right="502"/>
        <w:jc w:val="both"/>
        <w:rPr>
          <w:i w:val="0"/>
          <w:sz w:val="22"/>
          <w:szCs w:val="22"/>
        </w:rPr>
      </w:pPr>
    </w:p>
    <w:p w14:paraId="0C20D77D" w14:textId="77777777" w:rsidR="006163FD" w:rsidRDefault="006163FD" w:rsidP="006163FD">
      <w:pPr>
        <w:pStyle w:val="Glava"/>
        <w:tabs>
          <w:tab w:val="clear" w:pos="4536"/>
          <w:tab w:val="clear" w:pos="9072"/>
        </w:tabs>
        <w:ind w:left="1080" w:right="502"/>
        <w:jc w:val="both"/>
        <w:rPr>
          <w:i w:val="0"/>
          <w:sz w:val="22"/>
          <w:szCs w:val="22"/>
        </w:rPr>
      </w:pPr>
    </w:p>
    <w:p w14:paraId="79FB21C6" w14:textId="77777777" w:rsidR="006163FD" w:rsidRDefault="006163FD" w:rsidP="006163FD">
      <w:pPr>
        <w:pStyle w:val="Glava"/>
        <w:tabs>
          <w:tab w:val="clear" w:pos="4536"/>
          <w:tab w:val="clear" w:pos="9072"/>
        </w:tabs>
        <w:ind w:left="1080" w:right="502"/>
        <w:jc w:val="both"/>
        <w:rPr>
          <w:i w:val="0"/>
          <w:sz w:val="22"/>
          <w:szCs w:val="22"/>
        </w:rPr>
      </w:pPr>
    </w:p>
    <w:p w14:paraId="45B3D3E0" w14:textId="77777777" w:rsidR="006163FD" w:rsidRDefault="006163FD" w:rsidP="006163FD">
      <w:pPr>
        <w:pStyle w:val="Glava"/>
        <w:tabs>
          <w:tab w:val="clear" w:pos="4536"/>
          <w:tab w:val="clear" w:pos="9072"/>
        </w:tabs>
        <w:ind w:left="1080" w:right="502"/>
        <w:jc w:val="both"/>
        <w:rPr>
          <w:i w:val="0"/>
          <w:sz w:val="22"/>
          <w:szCs w:val="22"/>
        </w:rPr>
      </w:pPr>
    </w:p>
    <w:p w14:paraId="0D0E9840" w14:textId="77777777" w:rsidR="006163FD" w:rsidRDefault="006163FD" w:rsidP="006163FD">
      <w:pPr>
        <w:pStyle w:val="Glava"/>
        <w:tabs>
          <w:tab w:val="clear" w:pos="4536"/>
          <w:tab w:val="clear" w:pos="9072"/>
        </w:tabs>
        <w:ind w:left="1080" w:right="502"/>
        <w:jc w:val="both"/>
        <w:rPr>
          <w:i w:val="0"/>
          <w:sz w:val="22"/>
          <w:szCs w:val="22"/>
        </w:rPr>
      </w:pPr>
    </w:p>
    <w:p w14:paraId="6DEB3953" w14:textId="77777777" w:rsidR="00613530" w:rsidRDefault="00613530" w:rsidP="006163FD">
      <w:pPr>
        <w:pStyle w:val="Glava"/>
        <w:tabs>
          <w:tab w:val="clear" w:pos="4536"/>
          <w:tab w:val="clear" w:pos="9072"/>
        </w:tabs>
        <w:ind w:left="1080" w:right="502"/>
        <w:jc w:val="both"/>
        <w:rPr>
          <w:i w:val="0"/>
          <w:sz w:val="22"/>
          <w:szCs w:val="22"/>
        </w:rPr>
      </w:pPr>
    </w:p>
    <w:p w14:paraId="29F4F9BD" w14:textId="77777777" w:rsidR="00613530" w:rsidRDefault="00613530" w:rsidP="006163FD">
      <w:pPr>
        <w:pStyle w:val="Glava"/>
        <w:tabs>
          <w:tab w:val="clear" w:pos="4536"/>
          <w:tab w:val="clear" w:pos="9072"/>
        </w:tabs>
        <w:ind w:left="1080" w:right="502"/>
        <w:jc w:val="both"/>
        <w:rPr>
          <w:i w:val="0"/>
          <w:sz w:val="22"/>
          <w:szCs w:val="22"/>
        </w:rPr>
      </w:pPr>
    </w:p>
    <w:p w14:paraId="726363D0" w14:textId="77777777" w:rsidR="00613530" w:rsidRDefault="00613530" w:rsidP="006163FD">
      <w:pPr>
        <w:pStyle w:val="Glava"/>
        <w:tabs>
          <w:tab w:val="clear" w:pos="4536"/>
          <w:tab w:val="clear" w:pos="9072"/>
        </w:tabs>
        <w:ind w:left="1080" w:right="502"/>
        <w:jc w:val="both"/>
        <w:rPr>
          <w:i w:val="0"/>
          <w:sz w:val="22"/>
          <w:szCs w:val="22"/>
        </w:rPr>
      </w:pPr>
    </w:p>
    <w:p w14:paraId="4CF4B654" w14:textId="77777777" w:rsidR="00613530" w:rsidRDefault="00613530" w:rsidP="006163FD">
      <w:pPr>
        <w:pStyle w:val="Glava"/>
        <w:tabs>
          <w:tab w:val="clear" w:pos="4536"/>
          <w:tab w:val="clear" w:pos="9072"/>
        </w:tabs>
        <w:ind w:left="1080" w:right="502"/>
        <w:jc w:val="both"/>
        <w:rPr>
          <w:i w:val="0"/>
          <w:sz w:val="22"/>
          <w:szCs w:val="22"/>
        </w:rPr>
      </w:pPr>
    </w:p>
    <w:p w14:paraId="01A8A2A2" w14:textId="77777777" w:rsidR="00592E21" w:rsidRDefault="00592E21" w:rsidP="006163FD">
      <w:pPr>
        <w:pStyle w:val="Glava"/>
        <w:tabs>
          <w:tab w:val="clear" w:pos="4536"/>
          <w:tab w:val="clear" w:pos="9072"/>
        </w:tabs>
        <w:ind w:left="1080" w:right="502"/>
        <w:jc w:val="both"/>
        <w:rPr>
          <w:i w:val="0"/>
          <w:sz w:val="22"/>
          <w:szCs w:val="22"/>
        </w:rPr>
      </w:pPr>
    </w:p>
    <w:p w14:paraId="7F3B721A" w14:textId="77777777" w:rsidR="0064165C" w:rsidRDefault="0064165C" w:rsidP="006163FD">
      <w:pPr>
        <w:pStyle w:val="Glava"/>
        <w:tabs>
          <w:tab w:val="clear" w:pos="4536"/>
          <w:tab w:val="clear" w:pos="9072"/>
        </w:tabs>
        <w:ind w:left="1080" w:right="502"/>
        <w:jc w:val="both"/>
        <w:rPr>
          <w:i w:val="0"/>
          <w:sz w:val="22"/>
          <w:szCs w:val="22"/>
        </w:rPr>
      </w:pPr>
    </w:p>
    <w:p w14:paraId="63854127" w14:textId="77777777" w:rsidR="0064165C" w:rsidRDefault="0064165C" w:rsidP="006163FD">
      <w:pPr>
        <w:pStyle w:val="Glava"/>
        <w:tabs>
          <w:tab w:val="clear" w:pos="4536"/>
          <w:tab w:val="clear" w:pos="9072"/>
        </w:tabs>
        <w:ind w:left="1080" w:right="502"/>
        <w:jc w:val="both"/>
        <w:rPr>
          <w:i w:val="0"/>
          <w:sz w:val="22"/>
          <w:szCs w:val="22"/>
        </w:rPr>
      </w:pPr>
    </w:p>
    <w:p w14:paraId="63B19634" w14:textId="32178695" w:rsidR="006163FD" w:rsidRPr="00613530" w:rsidRDefault="006163FD" w:rsidP="006163FD">
      <w:pPr>
        <w:pStyle w:val="Glava"/>
        <w:tabs>
          <w:tab w:val="clear" w:pos="4536"/>
          <w:tab w:val="clear" w:pos="9072"/>
        </w:tabs>
        <w:ind w:left="1080" w:right="502"/>
        <w:jc w:val="both"/>
        <w:rPr>
          <w:i w:val="0"/>
          <w:sz w:val="22"/>
          <w:szCs w:val="22"/>
        </w:rPr>
      </w:pPr>
      <w:r w:rsidRPr="00613530">
        <w:rPr>
          <w:i w:val="0"/>
          <w:sz w:val="22"/>
          <w:szCs w:val="22"/>
        </w:rPr>
        <w:t>NAVODILO:</w:t>
      </w:r>
    </w:p>
    <w:p w14:paraId="3475089F" w14:textId="1840AF77" w:rsidR="006163FD" w:rsidRPr="00613530" w:rsidRDefault="006163FD" w:rsidP="006163FD">
      <w:pPr>
        <w:pStyle w:val="Glava"/>
        <w:tabs>
          <w:tab w:val="clear" w:pos="4536"/>
          <w:tab w:val="clear" w:pos="9072"/>
        </w:tabs>
        <w:ind w:left="1080" w:right="502"/>
        <w:jc w:val="both"/>
        <w:rPr>
          <w:i w:val="0"/>
          <w:sz w:val="22"/>
          <w:szCs w:val="22"/>
        </w:rPr>
      </w:pPr>
      <w:r w:rsidRPr="00613530">
        <w:rPr>
          <w:i w:val="0"/>
          <w:sz w:val="22"/>
          <w:szCs w:val="22"/>
        </w:rPr>
        <w:t>V primeru skupne ponudbe izjavo predložijo vsi partnerji</w:t>
      </w:r>
      <w:r w:rsidR="002E3EA3">
        <w:rPr>
          <w:i w:val="0"/>
          <w:sz w:val="22"/>
          <w:szCs w:val="22"/>
        </w:rPr>
        <w:t>.</w:t>
      </w:r>
    </w:p>
    <w:p w14:paraId="08D88306" w14:textId="7C949229" w:rsidR="006163FD" w:rsidRPr="00613530" w:rsidRDefault="006163FD" w:rsidP="006163FD">
      <w:pPr>
        <w:pStyle w:val="Glava"/>
        <w:tabs>
          <w:tab w:val="clear" w:pos="4536"/>
          <w:tab w:val="clear" w:pos="9072"/>
        </w:tabs>
        <w:ind w:left="372" w:firstLine="708"/>
        <w:jc w:val="both"/>
        <w:rPr>
          <w:i w:val="0"/>
          <w:sz w:val="22"/>
          <w:szCs w:val="22"/>
        </w:rPr>
      </w:pPr>
      <w:r w:rsidRPr="00613530">
        <w:rPr>
          <w:i w:val="0"/>
          <w:sz w:val="22"/>
          <w:szCs w:val="22"/>
        </w:rPr>
        <w:t>V primeru ponudbe s podizvajalci izjavo predloži tudi vsak podizvajalec.</w:t>
      </w:r>
    </w:p>
    <w:p w14:paraId="2D88E219" w14:textId="77777777" w:rsidR="00154DEF" w:rsidRDefault="00154DEF" w:rsidP="0050158C">
      <w:pPr>
        <w:jc w:val="center"/>
        <w:rPr>
          <w:b/>
          <w:i w:val="0"/>
          <w:sz w:val="22"/>
          <w:szCs w:val="22"/>
        </w:rPr>
      </w:pPr>
    </w:p>
    <w:p w14:paraId="7756B0BF" w14:textId="56894376" w:rsidR="00CB5564" w:rsidDel="00592E21" w:rsidRDefault="00CB5564" w:rsidP="00592E21">
      <w:pPr>
        <w:rPr>
          <w:del w:id="3" w:author="Meta Bizjak" w:date="2022-03-10T10:37:00Z"/>
          <w:b/>
          <w:i w:val="0"/>
          <w:sz w:val="22"/>
          <w:szCs w:val="22"/>
        </w:rPr>
      </w:pPr>
    </w:p>
    <w:p w14:paraId="53C77D28" w14:textId="77777777" w:rsidR="00E81EB7" w:rsidRDefault="00E81EB7">
      <w:pPr>
        <w:rPr>
          <w:b/>
          <w:i w:val="0"/>
          <w:sz w:val="22"/>
          <w:szCs w:val="22"/>
        </w:rPr>
      </w:pPr>
      <w:r>
        <w:rPr>
          <w:b/>
          <w:i w:val="0"/>
          <w:sz w:val="22"/>
          <w:szCs w:val="22"/>
        </w:rPr>
        <w:br w:type="page"/>
      </w:r>
    </w:p>
    <w:p w14:paraId="2719456B" w14:textId="77777777" w:rsidR="00CB5564" w:rsidRDefault="00CB5564" w:rsidP="0067763E">
      <w:pPr>
        <w:rPr>
          <w:b/>
          <w:i w:val="0"/>
          <w:sz w:val="22"/>
          <w:szCs w:val="22"/>
        </w:rPr>
      </w:pPr>
    </w:p>
    <w:p w14:paraId="0F88E434" w14:textId="77777777" w:rsidR="007530DE" w:rsidRPr="00E5687B" w:rsidRDefault="007530DE" w:rsidP="00743DA5">
      <w:pPr>
        <w:ind w:right="502"/>
        <w:jc w:val="right"/>
        <w:rPr>
          <w:b/>
          <w:i w:val="0"/>
          <w:sz w:val="22"/>
          <w:szCs w:val="22"/>
        </w:rPr>
      </w:pPr>
      <w:r w:rsidRPr="00E5687B">
        <w:rPr>
          <w:b/>
          <w:i w:val="0"/>
          <w:sz w:val="22"/>
          <w:szCs w:val="22"/>
        </w:rPr>
        <w:t xml:space="preserve">PRILOGA </w:t>
      </w:r>
      <w:r w:rsidR="004B00D0">
        <w:rPr>
          <w:b/>
          <w:i w:val="0"/>
          <w:sz w:val="22"/>
          <w:szCs w:val="22"/>
        </w:rPr>
        <w:t>6</w:t>
      </w:r>
      <w:r w:rsidRPr="00E5687B">
        <w:rPr>
          <w:b/>
          <w:i w:val="0"/>
          <w:sz w:val="22"/>
          <w:szCs w:val="22"/>
        </w:rPr>
        <w:t xml:space="preserve"> </w:t>
      </w:r>
    </w:p>
    <w:p w14:paraId="11A75990" w14:textId="77777777" w:rsidR="007530DE" w:rsidRPr="0079325B" w:rsidRDefault="007530DE" w:rsidP="00743DA5">
      <w:pPr>
        <w:pStyle w:val="Glava"/>
        <w:tabs>
          <w:tab w:val="clear" w:pos="4536"/>
          <w:tab w:val="clear" w:pos="9072"/>
        </w:tabs>
        <w:ind w:right="502"/>
        <w:jc w:val="both"/>
        <w:rPr>
          <w:i w:val="0"/>
          <w:sz w:val="22"/>
          <w:szCs w:val="22"/>
        </w:rPr>
      </w:pPr>
    </w:p>
    <w:p w14:paraId="5C23A567" w14:textId="77777777" w:rsidR="007530DE" w:rsidRPr="0079325B" w:rsidRDefault="007530DE" w:rsidP="00743DA5">
      <w:pPr>
        <w:pStyle w:val="Glava"/>
        <w:tabs>
          <w:tab w:val="clear" w:pos="4536"/>
          <w:tab w:val="clear" w:pos="9072"/>
        </w:tabs>
        <w:ind w:left="1080" w:right="502"/>
        <w:jc w:val="both"/>
        <w:rPr>
          <w:i w:val="0"/>
          <w:sz w:val="22"/>
          <w:szCs w:val="22"/>
        </w:rPr>
      </w:pPr>
    </w:p>
    <w:tbl>
      <w:tblPr>
        <w:tblW w:w="0" w:type="auto"/>
        <w:tblInd w:w="1188" w:type="dxa"/>
        <w:tblLook w:val="01E0" w:firstRow="1" w:lastRow="1" w:firstColumn="1" w:lastColumn="1" w:noHBand="0" w:noVBand="0"/>
      </w:tblPr>
      <w:tblGrid>
        <w:gridCol w:w="1929"/>
        <w:gridCol w:w="7089"/>
      </w:tblGrid>
      <w:tr w:rsidR="007530DE" w:rsidRPr="00FF38DC" w14:paraId="232322DE" w14:textId="77777777" w:rsidTr="00DA7423">
        <w:tc>
          <w:tcPr>
            <w:tcW w:w="1929" w:type="dxa"/>
            <w:vMerge w:val="restart"/>
          </w:tcPr>
          <w:p w14:paraId="5E8D542E" w14:textId="77777777" w:rsidR="007530DE" w:rsidRPr="00FF38DC" w:rsidRDefault="007530DE" w:rsidP="00743DA5">
            <w:pPr>
              <w:pStyle w:val="Glava"/>
              <w:tabs>
                <w:tab w:val="clear" w:pos="4536"/>
                <w:tab w:val="clear" w:pos="9072"/>
              </w:tabs>
              <w:ind w:right="502"/>
              <w:jc w:val="both"/>
              <w:rPr>
                <w:i w:val="0"/>
                <w:sz w:val="22"/>
                <w:szCs w:val="22"/>
              </w:rPr>
            </w:pPr>
            <w:r w:rsidRPr="00FF38DC">
              <w:rPr>
                <w:i w:val="0"/>
                <w:sz w:val="22"/>
                <w:szCs w:val="22"/>
              </w:rPr>
              <w:t>PONUDNIK:</w:t>
            </w:r>
          </w:p>
        </w:tc>
        <w:tc>
          <w:tcPr>
            <w:tcW w:w="7089" w:type="dxa"/>
            <w:tcBorders>
              <w:bottom w:val="single" w:sz="4" w:space="0" w:color="auto"/>
            </w:tcBorders>
          </w:tcPr>
          <w:p w14:paraId="6EE35AE6" w14:textId="77777777" w:rsidR="007530DE" w:rsidRPr="00FF38DC" w:rsidRDefault="007530DE" w:rsidP="00743DA5">
            <w:pPr>
              <w:pStyle w:val="Glava"/>
              <w:tabs>
                <w:tab w:val="clear" w:pos="4536"/>
                <w:tab w:val="clear" w:pos="9072"/>
              </w:tabs>
              <w:ind w:right="502"/>
              <w:jc w:val="both"/>
              <w:rPr>
                <w:i w:val="0"/>
                <w:szCs w:val="24"/>
              </w:rPr>
            </w:pPr>
          </w:p>
        </w:tc>
      </w:tr>
      <w:tr w:rsidR="007530DE" w:rsidRPr="00FF38DC" w14:paraId="403C33A0" w14:textId="77777777" w:rsidTr="00DA7423">
        <w:tc>
          <w:tcPr>
            <w:tcW w:w="1929" w:type="dxa"/>
            <w:vMerge/>
          </w:tcPr>
          <w:p w14:paraId="15FD5520" w14:textId="77777777" w:rsidR="007530DE" w:rsidRPr="00FF38DC" w:rsidRDefault="007530DE" w:rsidP="00743DA5">
            <w:pPr>
              <w:pStyle w:val="Glava"/>
              <w:tabs>
                <w:tab w:val="clear" w:pos="4536"/>
                <w:tab w:val="clear" w:pos="9072"/>
              </w:tabs>
              <w:ind w:right="502"/>
              <w:jc w:val="both"/>
              <w:rPr>
                <w:i w:val="0"/>
                <w:sz w:val="22"/>
                <w:szCs w:val="22"/>
              </w:rPr>
            </w:pPr>
          </w:p>
        </w:tc>
        <w:tc>
          <w:tcPr>
            <w:tcW w:w="7089" w:type="dxa"/>
            <w:tcBorders>
              <w:top w:val="single" w:sz="4" w:space="0" w:color="auto"/>
              <w:bottom w:val="single" w:sz="4" w:space="0" w:color="auto"/>
            </w:tcBorders>
          </w:tcPr>
          <w:p w14:paraId="32B76220" w14:textId="77777777" w:rsidR="007530DE" w:rsidRPr="00FF38DC" w:rsidRDefault="007530DE" w:rsidP="00743DA5">
            <w:pPr>
              <w:pStyle w:val="Glava"/>
              <w:tabs>
                <w:tab w:val="clear" w:pos="4536"/>
                <w:tab w:val="clear" w:pos="9072"/>
              </w:tabs>
              <w:ind w:right="502"/>
              <w:jc w:val="both"/>
              <w:rPr>
                <w:i w:val="0"/>
                <w:szCs w:val="24"/>
              </w:rPr>
            </w:pPr>
          </w:p>
        </w:tc>
      </w:tr>
      <w:tr w:rsidR="007530DE" w:rsidRPr="00FF38DC" w14:paraId="02EAF0E4" w14:textId="77777777" w:rsidTr="00DA7423">
        <w:tc>
          <w:tcPr>
            <w:tcW w:w="1929" w:type="dxa"/>
            <w:vMerge/>
          </w:tcPr>
          <w:p w14:paraId="60955E56" w14:textId="77777777" w:rsidR="007530DE" w:rsidRPr="00FF38DC" w:rsidRDefault="007530DE" w:rsidP="00743DA5">
            <w:pPr>
              <w:pStyle w:val="Glava"/>
              <w:tabs>
                <w:tab w:val="clear" w:pos="4536"/>
                <w:tab w:val="clear" w:pos="9072"/>
              </w:tabs>
              <w:ind w:right="502"/>
              <w:jc w:val="both"/>
              <w:rPr>
                <w:i w:val="0"/>
                <w:sz w:val="22"/>
                <w:szCs w:val="22"/>
              </w:rPr>
            </w:pPr>
          </w:p>
        </w:tc>
        <w:tc>
          <w:tcPr>
            <w:tcW w:w="7089" w:type="dxa"/>
            <w:tcBorders>
              <w:top w:val="single" w:sz="4" w:space="0" w:color="auto"/>
              <w:bottom w:val="single" w:sz="4" w:space="0" w:color="auto"/>
            </w:tcBorders>
          </w:tcPr>
          <w:p w14:paraId="5D50E195" w14:textId="77777777" w:rsidR="007530DE" w:rsidRPr="00FF38DC" w:rsidRDefault="007530DE" w:rsidP="00743DA5">
            <w:pPr>
              <w:pStyle w:val="Glava"/>
              <w:tabs>
                <w:tab w:val="clear" w:pos="4536"/>
                <w:tab w:val="clear" w:pos="9072"/>
              </w:tabs>
              <w:ind w:right="502"/>
              <w:jc w:val="both"/>
              <w:rPr>
                <w:i w:val="0"/>
                <w:szCs w:val="24"/>
              </w:rPr>
            </w:pPr>
          </w:p>
        </w:tc>
      </w:tr>
    </w:tbl>
    <w:p w14:paraId="0A28138D" w14:textId="77777777" w:rsidR="007530DE" w:rsidRPr="00FF38DC" w:rsidRDefault="007530DE" w:rsidP="00743DA5">
      <w:pPr>
        <w:pStyle w:val="Glava"/>
        <w:tabs>
          <w:tab w:val="clear" w:pos="4536"/>
          <w:tab w:val="clear" w:pos="9072"/>
        </w:tabs>
        <w:ind w:right="502"/>
        <w:jc w:val="both"/>
        <w:rPr>
          <w:i w:val="0"/>
          <w:sz w:val="22"/>
          <w:szCs w:val="22"/>
        </w:rPr>
      </w:pPr>
    </w:p>
    <w:p w14:paraId="3E82CEF5" w14:textId="77777777" w:rsidR="007530DE" w:rsidRPr="00FF38DC" w:rsidRDefault="007530DE" w:rsidP="00743DA5">
      <w:pPr>
        <w:pStyle w:val="Glava"/>
        <w:tabs>
          <w:tab w:val="clear" w:pos="4536"/>
          <w:tab w:val="clear" w:pos="9072"/>
        </w:tabs>
        <w:ind w:left="1080" w:right="502"/>
        <w:jc w:val="both"/>
        <w:rPr>
          <w:i w:val="0"/>
          <w:sz w:val="22"/>
          <w:szCs w:val="22"/>
        </w:rPr>
      </w:pPr>
    </w:p>
    <w:p w14:paraId="3B4A6975" w14:textId="77777777" w:rsidR="007530DE" w:rsidRPr="00781456" w:rsidRDefault="007530DE" w:rsidP="00743DA5">
      <w:pPr>
        <w:pStyle w:val="Glava"/>
        <w:tabs>
          <w:tab w:val="clear" w:pos="4536"/>
          <w:tab w:val="clear" w:pos="9072"/>
        </w:tabs>
        <w:ind w:left="1080" w:right="502"/>
        <w:jc w:val="center"/>
        <w:rPr>
          <w:b/>
          <w:i w:val="0"/>
          <w:szCs w:val="24"/>
        </w:rPr>
      </w:pPr>
      <w:r w:rsidRPr="00781456">
        <w:rPr>
          <w:b/>
          <w:i w:val="0"/>
          <w:szCs w:val="24"/>
        </w:rPr>
        <w:t>IZJAVA – TEHNIČNA SPOSOBNOST</w:t>
      </w:r>
    </w:p>
    <w:p w14:paraId="30BC7D9A" w14:textId="77777777" w:rsidR="007530DE" w:rsidRPr="00FF38DC" w:rsidRDefault="007530DE" w:rsidP="00743DA5">
      <w:pPr>
        <w:pStyle w:val="Glava"/>
        <w:tabs>
          <w:tab w:val="clear" w:pos="4536"/>
          <w:tab w:val="clear" w:pos="9072"/>
        </w:tabs>
        <w:ind w:left="1080" w:right="502"/>
        <w:jc w:val="both"/>
        <w:rPr>
          <w:i w:val="0"/>
          <w:sz w:val="22"/>
          <w:szCs w:val="22"/>
        </w:rPr>
      </w:pPr>
    </w:p>
    <w:p w14:paraId="4A2B5D74" w14:textId="77777777" w:rsidR="007530DE" w:rsidRPr="00FF38DC" w:rsidRDefault="007530DE" w:rsidP="00743DA5">
      <w:pPr>
        <w:pStyle w:val="Glava"/>
        <w:tabs>
          <w:tab w:val="clear" w:pos="4536"/>
          <w:tab w:val="clear" w:pos="9072"/>
        </w:tabs>
        <w:ind w:right="502"/>
        <w:jc w:val="both"/>
        <w:rPr>
          <w:i w:val="0"/>
          <w:sz w:val="22"/>
          <w:szCs w:val="22"/>
        </w:rPr>
      </w:pPr>
    </w:p>
    <w:p w14:paraId="7CAD032E" w14:textId="0B1A3C5F" w:rsidR="007530DE" w:rsidRPr="00FF38DC" w:rsidRDefault="007530DE" w:rsidP="00743DA5">
      <w:pPr>
        <w:ind w:left="1080" w:right="502"/>
        <w:jc w:val="both"/>
        <w:rPr>
          <w:i w:val="0"/>
          <w:sz w:val="22"/>
          <w:szCs w:val="22"/>
        </w:rPr>
      </w:pPr>
      <w:r w:rsidRPr="00FF38DC">
        <w:rPr>
          <w:i w:val="0"/>
          <w:sz w:val="22"/>
          <w:szCs w:val="22"/>
        </w:rPr>
        <w:t>V zvezi z javnim naročilom »</w:t>
      </w:r>
      <w:r w:rsidR="00154DEF">
        <w:rPr>
          <w:i w:val="0"/>
          <w:sz w:val="22"/>
          <w:szCs w:val="22"/>
        </w:rPr>
        <w:t>Sukcesivna dobava živil</w:t>
      </w:r>
      <w:r w:rsidR="00106764">
        <w:rPr>
          <w:i w:val="0"/>
          <w:sz w:val="22"/>
          <w:szCs w:val="22"/>
        </w:rPr>
        <w:t xml:space="preserve"> po sklopih za obdobje </w:t>
      </w:r>
      <w:r w:rsidR="00106764" w:rsidRPr="00E235BB">
        <w:rPr>
          <w:i w:val="0"/>
          <w:sz w:val="22"/>
          <w:szCs w:val="22"/>
        </w:rPr>
        <w:t>treh</w:t>
      </w:r>
      <w:r w:rsidRPr="00E235BB">
        <w:rPr>
          <w:i w:val="0"/>
          <w:sz w:val="22"/>
          <w:szCs w:val="22"/>
        </w:rPr>
        <w:t xml:space="preserve"> let</w:t>
      </w:r>
      <w:r w:rsidRPr="00FF38DC">
        <w:rPr>
          <w:i w:val="0"/>
          <w:sz w:val="22"/>
          <w:szCs w:val="22"/>
        </w:rPr>
        <w:t xml:space="preserve"> za potrebe </w:t>
      </w:r>
      <w:r w:rsidR="00DF4F24">
        <w:rPr>
          <w:i w:val="0"/>
          <w:sz w:val="22"/>
          <w:szCs w:val="22"/>
        </w:rPr>
        <w:t>Osnovne šole n. h. Maksa Pečarja</w:t>
      </w:r>
      <w:r w:rsidRPr="00FF38DC">
        <w:rPr>
          <w:i w:val="0"/>
          <w:sz w:val="22"/>
          <w:szCs w:val="22"/>
        </w:rPr>
        <w:t>«, izjavljamo pod materialno in kazensko odgovornostjo</w:t>
      </w:r>
      <w:r w:rsidR="00C14BB9">
        <w:rPr>
          <w:i w:val="0"/>
          <w:sz w:val="22"/>
          <w:szCs w:val="22"/>
        </w:rPr>
        <w:t xml:space="preserve"> da</w:t>
      </w:r>
      <w:r w:rsidRPr="00FF38DC">
        <w:rPr>
          <w:i w:val="0"/>
          <w:sz w:val="22"/>
          <w:szCs w:val="22"/>
        </w:rPr>
        <w:t>:</w:t>
      </w:r>
    </w:p>
    <w:p w14:paraId="145FE5F6" w14:textId="77777777" w:rsidR="007530DE" w:rsidRPr="00FF38DC" w:rsidRDefault="007530DE" w:rsidP="00743DA5">
      <w:pPr>
        <w:pStyle w:val="Glava"/>
        <w:tabs>
          <w:tab w:val="clear" w:pos="4536"/>
          <w:tab w:val="clear" w:pos="9072"/>
        </w:tabs>
        <w:ind w:left="1080" w:right="502"/>
        <w:jc w:val="both"/>
        <w:rPr>
          <w:i w:val="0"/>
          <w:sz w:val="22"/>
          <w:szCs w:val="22"/>
        </w:rPr>
      </w:pPr>
    </w:p>
    <w:p w14:paraId="3E05D7B9" w14:textId="77777777" w:rsidR="007530DE" w:rsidRPr="00FF38DC" w:rsidRDefault="007530DE" w:rsidP="00743DA5">
      <w:pPr>
        <w:pStyle w:val="Glava"/>
        <w:tabs>
          <w:tab w:val="clear" w:pos="4536"/>
          <w:tab w:val="clear" w:pos="9072"/>
        </w:tabs>
        <w:ind w:left="1080" w:right="502"/>
        <w:jc w:val="both"/>
        <w:rPr>
          <w:i w:val="0"/>
          <w:sz w:val="22"/>
          <w:szCs w:val="22"/>
        </w:rPr>
      </w:pPr>
    </w:p>
    <w:p w14:paraId="0131A762" w14:textId="77777777"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 xml:space="preserve">zagotavljamo zahtevane količine </w:t>
      </w:r>
      <w:r w:rsidR="00CC5603">
        <w:rPr>
          <w:i w:val="0"/>
          <w:sz w:val="22"/>
          <w:szCs w:val="22"/>
        </w:rPr>
        <w:t xml:space="preserve">ponujenega </w:t>
      </w:r>
      <w:r w:rsidRPr="00A95983">
        <w:rPr>
          <w:i w:val="0"/>
          <w:sz w:val="22"/>
          <w:szCs w:val="22"/>
        </w:rPr>
        <w:t>blaga za vse razpisane vrste blaga, za katere smo oddali ponudbo;</w:t>
      </w:r>
    </w:p>
    <w:p w14:paraId="68EEFF8A" w14:textId="77777777" w:rsidR="007530DE" w:rsidRDefault="007530DE" w:rsidP="00743DA5">
      <w:pPr>
        <w:pStyle w:val="Odstavekseznama"/>
        <w:numPr>
          <w:ilvl w:val="0"/>
          <w:numId w:val="7"/>
        </w:numPr>
        <w:ind w:right="502"/>
        <w:jc w:val="both"/>
        <w:rPr>
          <w:i w:val="0"/>
          <w:sz w:val="22"/>
          <w:szCs w:val="22"/>
        </w:rPr>
      </w:pPr>
      <w:r w:rsidRPr="00A95983">
        <w:rPr>
          <w:i w:val="0"/>
          <w:sz w:val="22"/>
          <w:szCs w:val="22"/>
        </w:rPr>
        <w:t>zagotavljamo sukcesivno dostavo živil FCA skladišče naročnika – razloženo (</w:t>
      </w:r>
      <w:proofErr w:type="spellStart"/>
      <w:r w:rsidRPr="00A95983">
        <w:rPr>
          <w:i w:val="0"/>
          <w:sz w:val="22"/>
          <w:szCs w:val="22"/>
        </w:rPr>
        <w:t>Incoterms</w:t>
      </w:r>
      <w:proofErr w:type="spellEnd"/>
      <w:r w:rsidRPr="00A95983">
        <w:rPr>
          <w:i w:val="0"/>
          <w:sz w:val="22"/>
          <w:szCs w:val="22"/>
        </w:rPr>
        <w:t xml:space="preserve"> 2010) v skladu z naročili ob času, ki je določen oziroma bo dogovorjen z naročnikom na vsa odjemna mesta;</w:t>
      </w:r>
    </w:p>
    <w:p w14:paraId="33CE4007" w14:textId="77777777" w:rsidR="007530DE" w:rsidRPr="00A95983" w:rsidRDefault="00C14BB9" w:rsidP="00743DA5">
      <w:pPr>
        <w:pStyle w:val="Odstavekseznama"/>
        <w:numPr>
          <w:ilvl w:val="0"/>
          <w:numId w:val="7"/>
        </w:numPr>
        <w:ind w:right="502"/>
        <w:jc w:val="both"/>
        <w:rPr>
          <w:i w:val="0"/>
          <w:sz w:val="22"/>
          <w:szCs w:val="22"/>
        </w:rPr>
      </w:pPr>
      <w:r>
        <w:rPr>
          <w:i w:val="0"/>
          <w:sz w:val="22"/>
          <w:szCs w:val="22"/>
        </w:rPr>
        <w:t xml:space="preserve">je </w:t>
      </w:r>
      <w:r w:rsidR="007530DE">
        <w:rPr>
          <w:i w:val="0"/>
          <w:sz w:val="22"/>
          <w:szCs w:val="22"/>
        </w:rPr>
        <w:t xml:space="preserve">odzivni čas za potrditev naročila </w:t>
      </w:r>
      <w:r w:rsidR="004B00D0">
        <w:rPr>
          <w:i w:val="0"/>
          <w:sz w:val="22"/>
          <w:szCs w:val="22"/>
        </w:rPr>
        <w:t>2 uri</w:t>
      </w:r>
      <w:r w:rsidR="007530DE">
        <w:rPr>
          <w:i w:val="0"/>
          <w:sz w:val="22"/>
          <w:szCs w:val="22"/>
        </w:rPr>
        <w:t xml:space="preserve"> od oddaje naročila s strani naročnika;</w:t>
      </w:r>
    </w:p>
    <w:p w14:paraId="0A7B2B42" w14:textId="77777777" w:rsidR="007530DE" w:rsidRPr="00A95983" w:rsidRDefault="00C14BB9" w:rsidP="00743DA5">
      <w:pPr>
        <w:pStyle w:val="Odstavekseznama"/>
        <w:numPr>
          <w:ilvl w:val="0"/>
          <w:numId w:val="7"/>
        </w:numPr>
        <w:ind w:right="502"/>
        <w:jc w:val="both"/>
        <w:rPr>
          <w:i w:val="0"/>
          <w:sz w:val="22"/>
          <w:szCs w:val="22"/>
        </w:rPr>
      </w:pPr>
      <w:r>
        <w:rPr>
          <w:i w:val="0"/>
          <w:sz w:val="22"/>
          <w:szCs w:val="22"/>
        </w:rPr>
        <w:t xml:space="preserve">je </w:t>
      </w:r>
      <w:r w:rsidR="007530DE" w:rsidRPr="00A95983">
        <w:rPr>
          <w:i w:val="0"/>
          <w:sz w:val="22"/>
          <w:szCs w:val="22"/>
        </w:rPr>
        <w:t xml:space="preserve">odzivni čas </w:t>
      </w:r>
      <w:r>
        <w:rPr>
          <w:i w:val="0"/>
          <w:sz w:val="22"/>
          <w:szCs w:val="22"/>
        </w:rPr>
        <w:t xml:space="preserve">za redna naročila </w:t>
      </w:r>
      <w:r w:rsidR="007530DE" w:rsidRPr="00A95983">
        <w:rPr>
          <w:i w:val="0"/>
          <w:sz w:val="22"/>
          <w:szCs w:val="22"/>
        </w:rPr>
        <w:t>en delovni dan od oddaje naročila v primeru reklamacij pa dve uri od prejema reklamacije oz. v skladu z dogovorom z naročnikom;</w:t>
      </w:r>
    </w:p>
    <w:p w14:paraId="323726DE" w14:textId="77777777"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ima vsa embalaža slovensko deklaracijo z datumom proizvodnje in navedenim rokom uporabe, živila živalskega izvora pa veterinarsko oznako;</w:t>
      </w:r>
    </w:p>
    <w:p w14:paraId="08DAECB7" w14:textId="77777777"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je rok uporabe živil ob dobavi še vsaj 2/3 celotnega roka uporabe oz. kot izhaja iz posebnih pogojev za posamezen sklop;</w:t>
      </w:r>
    </w:p>
    <w:p w14:paraId="51B7E8B1" w14:textId="77777777"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bomo naročniku dostavili blago po kosih, litrih ali kilogramih, pri čemer od naročnika ne bo</w:t>
      </w:r>
      <w:r w:rsidR="00C14BB9">
        <w:rPr>
          <w:i w:val="0"/>
          <w:sz w:val="22"/>
          <w:szCs w:val="22"/>
        </w:rPr>
        <w:t>mo</w:t>
      </w:r>
      <w:r w:rsidRPr="00A95983">
        <w:rPr>
          <w:i w:val="0"/>
          <w:sz w:val="22"/>
          <w:szCs w:val="22"/>
        </w:rPr>
        <w:t xml:space="preserve"> zahteval</w:t>
      </w:r>
      <w:r w:rsidR="00C14BB9">
        <w:rPr>
          <w:i w:val="0"/>
          <w:sz w:val="22"/>
          <w:szCs w:val="22"/>
        </w:rPr>
        <w:t>i</w:t>
      </w:r>
      <w:r w:rsidRPr="00A95983">
        <w:rPr>
          <w:i w:val="0"/>
          <w:sz w:val="22"/>
          <w:szCs w:val="22"/>
        </w:rPr>
        <w:t xml:space="preserve"> prevzem</w:t>
      </w:r>
      <w:r w:rsidR="00C14BB9">
        <w:rPr>
          <w:i w:val="0"/>
          <w:sz w:val="22"/>
          <w:szCs w:val="22"/>
        </w:rPr>
        <w:t>a</w:t>
      </w:r>
      <w:r w:rsidRPr="00A95983">
        <w:rPr>
          <w:i w:val="0"/>
          <w:sz w:val="22"/>
          <w:szCs w:val="22"/>
        </w:rPr>
        <w:t xml:space="preserve"> transportnega pakiranja;</w:t>
      </w:r>
    </w:p>
    <w:p w14:paraId="1766C1B1" w14:textId="77777777"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bomo odvažali povratno embalažo takoj po izpraznitvi ali najkasneje ob naslednji dostavi;</w:t>
      </w:r>
    </w:p>
    <w:p w14:paraId="5C2172A6" w14:textId="77777777" w:rsidR="007530DE" w:rsidRPr="00DF4F24" w:rsidRDefault="007530DE" w:rsidP="00743DA5">
      <w:pPr>
        <w:pStyle w:val="Odstavekseznama"/>
        <w:numPr>
          <w:ilvl w:val="0"/>
          <w:numId w:val="7"/>
        </w:numPr>
        <w:ind w:right="502"/>
        <w:jc w:val="both"/>
        <w:rPr>
          <w:i w:val="0"/>
          <w:sz w:val="22"/>
          <w:szCs w:val="22"/>
        </w:rPr>
      </w:pPr>
      <w:r w:rsidRPr="00DF4F24">
        <w:rPr>
          <w:i w:val="0"/>
          <w:sz w:val="22"/>
          <w:szCs w:val="22"/>
        </w:rPr>
        <w:t>bomo odvažali nepovratno embalažo, kjer je to zahtevano v posebnih pogojih naročnika;</w:t>
      </w:r>
    </w:p>
    <w:p w14:paraId="0A3831DC" w14:textId="77777777"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bomo pod enakimi pogoji in brez višanja cen živila dobavljal</w:t>
      </w:r>
      <w:r w:rsidR="00C14BB9">
        <w:rPr>
          <w:i w:val="0"/>
          <w:sz w:val="22"/>
          <w:szCs w:val="22"/>
        </w:rPr>
        <w:t>i</w:t>
      </w:r>
      <w:r w:rsidRPr="00A95983">
        <w:rPr>
          <w:i w:val="0"/>
          <w:sz w:val="22"/>
          <w:szCs w:val="22"/>
        </w:rPr>
        <w:t xml:space="preserve"> tudi na nove lokacije naročnika, če jih bo naročnik odprl v času veljavnosti okvirnega sporazuma.</w:t>
      </w:r>
    </w:p>
    <w:p w14:paraId="28DD7973" w14:textId="77777777" w:rsidR="007530DE" w:rsidRPr="00FF38DC" w:rsidRDefault="007530DE" w:rsidP="00743DA5">
      <w:pPr>
        <w:ind w:left="1080" w:right="502"/>
        <w:jc w:val="both"/>
        <w:rPr>
          <w:i w:val="0"/>
          <w:sz w:val="22"/>
          <w:szCs w:val="22"/>
        </w:rPr>
      </w:pPr>
    </w:p>
    <w:p w14:paraId="5388F0EA" w14:textId="77777777" w:rsidR="007530DE" w:rsidRPr="00FF38DC" w:rsidRDefault="007530DE" w:rsidP="007530DE">
      <w:pPr>
        <w:pStyle w:val="Glava"/>
        <w:tabs>
          <w:tab w:val="clear" w:pos="4536"/>
          <w:tab w:val="clear" w:pos="9072"/>
        </w:tabs>
        <w:ind w:left="1080"/>
        <w:jc w:val="both"/>
        <w:rPr>
          <w:i w:val="0"/>
          <w:sz w:val="22"/>
          <w:szCs w:val="22"/>
        </w:rPr>
      </w:pPr>
    </w:p>
    <w:p w14:paraId="478F2D6E" w14:textId="77777777" w:rsidR="007530DE" w:rsidRPr="00FF38DC" w:rsidRDefault="007530DE" w:rsidP="007530DE">
      <w:pPr>
        <w:pStyle w:val="Glava"/>
        <w:tabs>
          <w:tab w:val="clear" w:pos="4536"/>
          <w:tab w:val="clear" w:pos="9072"/>
        </w:tabs>
        <w:ind w:left="1080"/>
        <w:jc w:val="both"/>
        <w:rPr>
          <w:i w:val="0"/>
          <w:sz w:val="22"/>
          <w:szCs w:val="22"/>
        </w:rPr>
      </w:pPr>
    </w:p>
    <w:p w14:paraId="5ACEA86E" w14:textId="77777777" w:rsidR="007530DE" w:rsidRPr="00FF38DC" w:rsidRDefault="007530DE" w:rsidP="007530DE">
      <w:pPr>
        <w:pStyle w:val="Glava"/>
        <w:tabs>
          <w:tab w:val="clear" w:pos="4536"/>
          <w:tab w:val="clear" w:pos="9072"/>
        </w:tabs>
        <w:ind w:left="1080"/>
        <w:jc w:val="both"/>
        <w:rPr>
          <w:i w:val="0"/>
          <w:sz w:val="22"/>
          <w:szCs w:val="22"/>
        </w:rPr>
      </w:pPr>
    </w:p>
    <w:p w14:paraId="45206B23" w14:textId="77777777" w:rsidR="007530DE" w:rsidRDefault="007530DE" w:rsidP="007530DE">
      <w:pPr>
        <w:pStyle w:val="Glava"/>
        <w:tabs>
          <w:tab w:val="clear" w:pos="4536"/>
          <w:tab w:val="clear" w:pos="9072"/>
        </w:tabs>
        <w:ind w:left="1080"/>
        <w:jc w:val="both"/>
        <w:rPr>
          <w:i w:val="0"/>
          <w:sz w:val="22"/>
          <w:szCs w:val="22"/>
        </w:rPr>
      </w:pPr>
    </w:p>
    <w:p w14:paraId="07BAFC21" w14:textId="77777777" w:rsidR="007530DE" w:rsidRDefault="007530DE" w:rsidP="007530DE">
      <w:pPr>
        <w:pStyle w:val="Glava"/>
        <w:tabs>
          <w:tab w:val="clear" w:pos="4536"/>
          <w:tab w:val="clear" w:pos="9072"/>
        </w:tabs>
        <w:ind w:left="1080"/>
        <w:jc w:val="both"/>
        <w:rPr>
          <w:i w:val="0"/>
          <w:sz w:val="22"/>
          <w:szCs w:val="22"/>
        </w:rPr>
      </w:pPr>
    </w:p>
    <w:p w14:paraId="2B672C5F" w14:textId="77777777" w:rsidR="007530DE" w:rsidRDefault="007530DE" w:rsidP="007530DE">
      <w:pPr>
        <w:pStyle w:val="Glava"/>
        <w:tabs>
          <w:tab w:val="clear" w:pos="4536"/>
          <w:tab w:val="clear" w:pos="9072"/>
        </w:tabs>
        <w:ind w:left="1080"/>
        <w:jc w:val="both"/>
        <w:rPr>
          <w:i w:val="0"/>
          <w:sz w:val="22"/>
          <w:szCs w:val="22"/>
        </w:rPr>
      </w:pPr>
    </w:p>
    <w:p w14:paraId="301DFCB3" w14:textId="77777777" w:rsidR="007530DE" w:rsidRDefault="007530DE" w:rsidP="007530DE">
      <w:pPr>
        <w:pStyle w:val="Glava"/>
        <w:tabs>
          <w:tab w:val="clear" w:pos="4536"/>
          <w:tab w:val="clear" w:pos="9072"/>
        </w:tabs>
        <w:ind w:left="1080"/>
        <w:jc w:val="both"/>
        <w:rPr>
          <w:i w:val="0"/>
          <w:sz w:val="22"/>
          <w:szCs w:val="22"/>
        </w:rPr>
      </w:pPr>
    </w:p>
    <w:p w14:paraId="09741DBF" w14:textId="77777777" w:rsidR="007530DE" w:rsidRDefault="007530DE" w:rsidP="007530DE">
      <w:pPr>
        <w:pStyle w:val="Glava"/>
        <w:tabs>
          <w:tab w:val="clear" w:pos="4536"/>
          <w:tab w:val="clear" w:pos="9072"/>
        </w:tabs>
        <w:ind w:left="1080"/>
        <w:jc w:val="both"/>
        <w:rPr>
          <w:i w:val="0"/>
          <w:sz w:val="22"/>
          <w:szCs w:val="22"/>
        </w:rPr>
      </w:pPr>
    </w:p>
    <w:p w14:paraId="46A5DD23" w14:textId="77777777" w:rsidR="007530DE" w:rsidRDefault="007530DE" w:rsidP="007530DE">
      <w:pPr>
        <w:pStyle w:val="Glava"/>
        <w:tabs>
          <w:tab w:val="clear" w:pos="4536"/>
          <w:tab w:val="clear" w:pos="9072"/>
        </w:tabs>
        <w:ind w:left="1080"/>
        <w:jc w:val="both"/>
        <w:rPr>
          <w:i w:val="0"/>
          <w:sz w:val="22"/>
          <w:szCs w:val="22"/>
        </w:rPr>
      </w:pPr>
    </w:p>
    <w:p w14:paraId="64215CC2" w14:textId="77777777" w:rsidR="007530DE" w:rsidRDefault="007530DE" w:rsidP="007530DE">
      <w:pPr>
        <w:pStyle w:val="Glava"/>
        <w:tabs>
          <w:tab w:val="clear" w:pos="4536"/>
          <w:tab w:val="clear" w:pos="9072"/>
        </w:tabs>
        <w:ind w:left="1080"/>
        <w:jc w:val="both"/>
        <w:rPr>
          <w:i w:val="0"/>
          <w:sz w:val="22"/>
          <w:szCs w:val="22"/>
        </w:rPr>
      </w:pPr>
    </w:p>
    <w:p w14:paraId="6EF05E88" w14:textId="77777777" w:rsidR="007530DE" w:rsidRDefault="007530DE" w:rsidP="007530DE">
      <w:pPr>
        <w:pStyle w:val="Glava"/>
        <w:tabs>
          <w:tab w:val="clear" w:pos="4536"/>
          <w:tab w:val="clear" w:pos="9072"/>
        </w:tabs>
        <w:ind w:left="1080"/>
        <w:jc w:val="both"/>
        <w:rPr>
          <w:i w:val="0"/>
          <w:sz w:val="22"/>
          <w:szCs w:val="22"/>
        </w:rPr>
      </w:pPr>
    </w:p>
    <w:p w14:paraId="2FE64248" w14:textId="77777777" w:rsidR="0064165C" w:rsidRDefault="0064165C" w:rsidP="007530DE">
      <w:pPr>
        <w:pStyle w:val="Glava"/>
        <w:tabs>
          <w:tab w:val="clear" w:pos="4536"/>
          <w:tab w:val="clear" w:pos="9072"/>
        </w:tabs>
        <w:ind w:left="1080"/>
        <w:jc w:val="both"/>
        <w:rPr>
          <w:i w:val="0"/>
          <w:sz w:val="22"/>
          <w:szCs w:val="22"/>
        </w:rPr>
      </w:pPr>
    </w:p>
    <w:p w14:paraId="5C61A33C" w14:textId="77777777" w:rsidR="0064165C" w:rsidRDefault="0064165C" w:rsidP="007530DE">
      <w:pPr>
        <w:pStyle w:val="Glava"/>
        <w:tabs>
          <w:tab w:val="clear" w:pos="4536"/>
          <w:tab w:val="clear" w:pos="9072"/>
        </w:tabs>
        <w:ind w:left="1080"/>
        <w:jc w:val="both"/>
        <w:rPr>
          <w:i w:val="0"/>
          <w:sz w:val="22"/>
          <w:szCs w:val="22"/>
        </w:rPr>
      </w:pPr>
    </w:p>
    <w:p w14:paraId="71E6CF7B" w14:textId="77777777" w:rsidR="0064165C" w:rsidRDefault="0064165C" w:rsidP="007530DE">
      <w:pPr>
        <w:pStyle w:val="Glava"/>
        <w:tabs>
          <w:tab w:val="clear" w:pos="4536"/>
          <w:tab w:val="clear" w:pos="9072"/>
        </w:tabs>
        <w:ind w:left="1080"/>
        <w:jc w:val="both"/>
        <w:rPr>
          <w:i w:val="0"/>
          <w:sz w:val="22"/>
          <w:szCs w:val="22"/>
        </w:rPr>
      </w:pPr>
    </w:p>
    <w:p w14:paraId="5DA6339B" w14:textId="77777777" w:rsidR="0064165C" w:rsidRDefault="0064165C" w:rsidP="007530DE">
      <w:pPr>
        <w:pStyle w:val="Glava"/>
        <w:tabs>
          <w:tab w:val="clear" w:pos="4536"/>
          <w:tab w:val="clear" w:pos="9072"/>
        </w:tabs>
        <w:ind w:left="1080"/>
        <w:jc w:val="both"/>
        <w:rPr>
          <w:i w:val="0"/>
          <w:sz w:val="22"/>
          <w:szCs w:val="22"/>
        </w:rPr>
      </w:pPr>
    </w:p>
    <w:p w14:paraId="03E3546F" w14:textId="77777777" w:rsidR="0064165C" w:rsidRDefault="0064165C" w:rsidP="007530DE">
      <w:pPr>
        <w:pStyle w:val="Glava"/>
        <w:tabs>
          <w:tab w:val="clear" w:pos="4536"/>
          <w:tab w:val="clear" w:pos="9072"/>
        </w:tabs>
        <w:ind w:left="1080"/>
        <w:jc w:val="both"/>
        <w:rPr>
          <w:i w:val="0"/>
          <w:sz w:val="22"/>
          <w:szCs w:val="22"/>
        </w:rPr>
      </w:pPr>
    </w:p>
    <w:p w14:paraId="1667825E" w14:textId="312DA2E9" w:rsidR="007530DE" w:rsidRPr="00613530" w:rsidRDefault="006163FD" w:rsidP="007530DE">
      <w:pPr>
        <w:pStyle w:val="Glava"/>
        <w:tabs>
          <w:tab w:val="clear" w:pos="4536"/>
          <w:tab w:val="clear" w:pos="9072"/>
        </w:tabs>
        <w:ind w:left="1080"/>
        <w:jc w:val="both"/>
        <w:rPr>
          <w:i w:val="0"/>
          <w:sz w:val="22"/>
          <w:szCs w:val="22"/>
        </w:rPr>
      </w:pPr>
      <w:r w:rsidRPr="00613530">
        <w:rPr>
          <w:i w:val="0"/>
          <w:sz w:val="22"/>
          <w:szCs w:val="22"/>
        </w:rPr>
        <w:t>NAVODILO:</w:t>
      </w:r>
    </w:p>
    <w:p w14:paraId="31CCE708" w14:textId="35B6FEFD" w:rsidR="006163FD" w:rsidRPr="00613530" w:rsidRDefault="006163FD" w:rsidP="006163FD">
      <w:pPr>
        <w:pStyle w:val="Glava"/>
        <w:tabs>
          <w:tab w:val="clear" w:pos="4536"/>
          <w:tab w:val="clear" w:pos="9072"/>
        </w:tabs>
        <w:ind w:left="1080" w:right="502"/>
        <w:jc w:val="both"/>
        <w:rPr>
          <w:i w:val="0"/>
          <w:sz w:val="22"/>
          <w:szCs w:val="22"/>
        </w:rPr>
      </w:pPr>
      <w:r w:rsidRPr="00613530">
        <w:rPr>
          <w:i w:val="0"/>
          <w:sz w:val="22"/>
          <w:szCs w:val="22"/>
        </w:rPr>
        <w:t>V primeru skupne ponudbe izjavo predložijo vsi partnerji</w:t>
      </w:r>
      <w:r w:rsidR="002E3EA3">
        <w:rPr>
          <w:i w:val="0"/>
          <w:sz w:val="22"/>
          <w:szCs w:val="22"/>
        </w:rPr>
        <w:t>.</w:t>
      </w:r>
    </w:p>
    <w:p w14:paraId="1CC7EF5B" w14:textId="77777777" w:rsidR="006163FD" w:rsidRPr="00613530" w:rsidRDefault="006163FD" w:rsidP="006163FD">
      <w:pPr>
        <w:pStyle w:val="Glava"/>
        <w:tabs>
          <w:tab w:val="clear" w:pos="4536"/>
          <w:tab w:val="clear" w:pos="9072"/>
        </w:tabs>
        <w:ind w:left="372" w:firstLine="708"/>
        <w:jc w:val="both"/>
        <w:rPr>
          <w:i w:val="0"/>
          <w:sz w:val="22"/>
          <w:szCs w:val="22"/>
        </w:rPr>
      </w:pPr>
      <w:r w:rsidRPr="00613530">
        <w:rPr>
          <w:i w:val="0"/>
          <w:sz w:val="22"/>
          <w:szCs w:val="22"/>
        </w:rPr>
        <w:t>V primeru ponudbe s podizvajalci izjavo predloži tudi vsak podizvajalec.</w:t>
      </w:r>
    </w:p>
    <w:p w14:paraId="273B3582" w14:textId="77777777" w:rsidR="007530DE" w:rsidRDefault="007530DE" w:rsidP="004A7BAD">
      <w:pPr>
        <w:rPr>
          <w:b/>
          <w:i w:val="0"/>
          <w:sz w:val="22"/>
          <w:szCs w:val="22"/>
        </w:rPr>
      </w:pPr>
    </w:p>
    <w:p w14:paraId="25807C38" w14:textId="77777777" w:rsidR="00CB5564" w:rsidRDefault="00CB5564">
      <w:pPr>
        <w:rPr>
          <w:b/>
          <w:i w:val="0"/>
          <w:sz w:val="22"/>
          <w:szCs w:val="22"/>
        </w:rPr>
      </w:pPr>
      <w:r>
        <w:rPr>
          <w:b/>
          <w:i w:val="0"/>
          <w:sz w:val="22"/>
          <w:szCs w:val="22"/>
        </w:rPr>
        <w:br w:type="page"/>
      </w:r>
    </w:p>
    <w:p w14:paraId="11185BFB" w14:textId="77777777" w:rsidR="00AA718D" w:rsidRPr="00FF38DC" w:rsidRDefault="00AA718D" w:rsidP="00743DA5">
      <w:pPr>
        <w:pStyle w:val="Glava"/>
        <w:tabs>
          <w:tab w:val="clear" w:pos="4536"/>
          <w:tab w:val="clear" w:pos="9072"/>
        </w:tabs>
        <w:ind w:right="502"/>
        <w:jc w:val="right"/>
        <w:rPr>
          <w:b/>
          <w:i w:val="0"/>
          <w:sz w:val="22"/>
          <w:szCs w:val="22"/>
        </w:rPr>
      </w:pPr>
      <w:r w:rsidRPr="00FF38DC">
        <w:rPr>
          <w:b/>
          <w:i w:val="0"/>
          <w:sz w:val="22"/>
          <w:szCs w:val="22"/>
        </w:rPr>
        <w:lastRenderedPageBreak/>
        <w:t xml:space="preserve">PRILOGA </w:t>
      </w:r>
      <w:r w:rsidR="000D7DAF">
        <w:rPr>
          <w:b/>
          <w:i w:val="0"/>
          <w:sz w:val="22"/>
          <w:szCs w:val="22"/>
        </w:rPr>
        <w:t>7</w:t>
      </w:r>
    </w:p>
    <w:p w14:paraId="6E8D6B45" w14:textId="77777777" w:rsidR="00AA718D" w:rsidRPr="00FF38DC" w:rsidRDefault="00AA718D" w:rsidP="00743DA5">
      <w:pPr>
        <w:pStyle w:val="Glava"/>
        <w:tabs>
          <w:tab w:val="clear" w:pos="4536"/>
          <w:tab w:val="clear" w:pos="9072"/>
        </w:tabs>
        <w:ind w:right="502"/>
        <w:jc w:val="both"/>
        <w:rPr>
          <w:i w:val="0"/>
          <w:sz w:val="22"/>
          <w:szCs w:val="22"/>
        </w:rPr>
      </w:pPr>
    </w:p>
    <w:p w14:paraId="42593405" w14:textId="77777777" w:rsidR="00AA718D" w:rsidRPr="00FF38DC" w:rsidRDefault="00AA718D" w:rsidP="00743DA5">
      <w:pPr>
        <w:pStyle w:val="Glava"/>
        <w:tabs>
          <w:tab w:val="clear" w:pos="4536"/>
          <w:tab w:val="clear" w:pos="9072"/>
        </w:tabs>
        <w:ind w:right="502"/>
        <w:jc w:val="both"/>
        <w:rPr>
          <w:i w:val="0"/>
          <w:sz w:val="22"/>
          <w:szCs w:val="22"/>
        </w:rPr>
      </w:pPr>
    </w:p>
    <w:p w14:paraId="732D8AB1" w14:textId="77777777" w:rsidR="00AA718D" w:rsidRPr="00FF38DC" w:rsidRDefault="00AA718D" w:rsidP="00743DA5">
      <w:pPr>
        <w:pStyle w:val="Glava"/>
        <w:tabs>
          <w:tab w:val="clear" w:pos="4536"/>
          <w:tab w:val="clear" w:pos="9072"/>
        </w:tabs>
        <w:ind w:left="1080" w:right="502"/>
        <w:jc w:val="center"/>
        <w:rPr>
          <w:b/>
          <w:i w:val="0"/>
          <w:sz w:val="28"/>
          <w:szCs w:val="28"/>
        </w:rPr>
      </w:pPr>
      <w:r w:rsidRPr="00FF38DC">
        <w:rPr>
          <w:b/>
          <w:i w:val="0"/>
          <w:sz w:val="28"/>
          <w:szCs w:val="28"/>
        </w:rPr>
        <w:t>UDELEŽBA PODIZVAJALCEV</w:t>
      </w:r>
    </w:p>
    <w:p w14:paraId="352E9134" w14:textId="77777777" w:rsidR="00AA718D" w:rsidRPr="00FF38DC" w:rsidRDefault="00AA718D" w:rsidP="00743DA5">
      <w:pPr>
        <w:pStyle w:val="Glava"/>
        <w:tabs>
          <w:tab w:val="clear" w:pos="4536"/>
          <w:tab w:val="clear" w:pos="9072"/>
        </w:tabs>
        <w:ind w:left="1080" w:right="502"/>
        <w:jc w:val="both"/>
        <w:rPr>
          <w:i w:val="0"/>
          <w:sz w:val="22"/>
          <w:szCs w:val="22"/>
        </w:rPr>
      </w:pPr>
    </w:p>
    <w:p w14:paraId="568536C1" w14:textId="77777777" w:rsidR="00AA718D" w:rsidRPr="00FF38DC" w:rsidRDefault="00AA718D" w:rsidP="00DA7423">
      <w:pPr>
        <w:pStyle w:val="Glava"/>
        <w:tabs>
          <w:tab w:val="clear" w:pos="4536"/>
          <w:tab w:val="clear" w:pos="9072"/>
          <w:tab w:val="left" w:pos="10206"/>
        </w:tabs>
        <w:ind w:left="1080" w:right="502"/>
        <w:jc w:val="both"/>
        <w:rPr>
          <w:i w:val="0"/>
          <w:sz w:val="22"/>
          <w:szCs w:val="22"/>
        </w:rPr>
      </w:pPr>
    </w:p>
    <w:p w14:paraId="4F92732A" w14:textId="49ABD4B5" w:rsidR="00AA718D" w:rsidRPr="00FF38DC" w:rsidRDefault="00AA718D" w:rsidP="00DA7423">
      <w:pPr>
        <w:pStyle w:val="Glava"/>
        <w:tabs>
          <w:tab w:val="clear" w:pos="4536"/>
          <w:tab w:val="clear" w:pos="9072"/>
          <w:tab w:val="left" w:pos="10206"/>
        </w:tabs>
        <w:ind w:left="1080" w:right="502"/>
        <w:jc w:val="both"/>
        <w:rPr>
          <w:i w:val="0"/>
          <w:sz w:val="22"/>
          <w:szCs w:val="22"/>
        </w:rPr>
      </w:pPr>
      <w:r w:rsidRPr="00FF38DC">
        <w:rPr>
          <w:i w:val="0"/>
          <w:sz w:val="22"/>
          <w:szCs w:val="22"/>
        </w:rPr>
        <w:t>V zvezi z javnim naročilom »</w:t>
      </w:r>
      <w:r w:rsidR="00154DEF">
        <w:rPr>
          <w:i w:val="0"/>
          <w:sz w:val="22"/>
          <w:szCs w:val="22"/>
        </w:rPr>
        <w:t>Sukcesivna dobava živil</w:t>
      </w:r>
      <w:r w:rsidR="00106764">
        <w:rPr>
          <w:i w:val="0"/>
          <w:sz w:val="22"/>
          <w:szCs w:val="22"/>
        </w:rPr>
        <w:t xml:space="preserve"> po sklopih za obdobje </w:t>
      </w:r>
      <w:r w:rsidR="00106764" w:rsidRPr="0051704F">
        <w:rPr>
          <w:i w:val="0"/>
          <w:sz w:val="22"/>
          <w:szCs w:val="22"/>
        </w:rPr>
        <w:t>treh let</w:t>
      </w:r>
      <w:r w:rsidR="00106764">
        <w:rPr>
          <w:i w:val="0"/>
          <w:sz w:val="22"/>
          <w:szCs w:val="22"/>
        </w:rPr>
        <w:t xml:space="preserve"> za potrebe </w:t>
      </w:r>
      <w:r w:rsidR="00DF4F24">
        <w:rPr>
          <w:i w:val="0"/>
          <w:sz w:val="22"/>
          <w:szCs w:val="22"/>
        </w:rPr>
        <w:t>Osnovne šole n. h. Maksa Pečarja</w:t>
      </w:r>
      <w:r w:rsidRPr="00FF38DC">
        <w:rPr>
          <w:i w:val="0"/>
          <w:sz w:val="22"/>
          <w:szCs w:val="22"/>
        </w:rPr>
        <w:t>«, izjavljamo, da nastopamo s podizvajalci in sicer v nadaljevanju navajamo udeležbe le-teh:</w:t>
      </w:r>
    </w:p>
    <w:p w14:paraId="4058DF0F" w14:textId="77777777" w:rsidR="00AA718D" w:rsidRPr="00FF38DC" w:rsidRDefault="00AA718D" w:rsidP="00DA7423">
      <w:pPr>
        <w:pStyle w:val="Glava"/>
        <w:tabs>
          <w:tab w:val="clear" w:pos="4536"/>
          <w:tab w:val="clear" w:pos="9072"/>
          <w:tab w:val="left" w:pos="10206"/>
        </w:tabs>
        <w:ind w:left="1080" w:right="502"/>
        <w:jc w:val="both"/>
        <w:rPr>
          <w:i w:val="0"/>
          <w:sz w:val="22"/>
          <w:szCs w:val="22"/>
        </w:rPr>
      </w:pPr>
    </w:p>
    <w:p w14:paraId="2C722342" w14:textId="77777777" w:rsidR="00AA718D" w:rsidRPr="00FF38DC" w:rsidRDefault="00AA718D" w:rsidP="00DA7423">
      <w:pPr>
        <w:pStyle w:val="Glava"/>
        <w:tabs>
          <w:tab w:val="clear" w:pos="4536"/>
          <w:tab w:val="clear" w:pos="9072"/>
          <w:tab w:val="left" w:pos="10206"/>
        </w:tabs>
        <w:ind w:left="1080" w:right="502"/>
        <w:jc w:val="both"/>
        <w:rPr>
          <w:i w:val="0"/>
          <w:sz w:val="22"/>
          <w:szCs w:val="22"/>
        </w:rPr>
      </w:pPr>
    </w:p>
    <w:tbl>
      <w:tblPr>
        <w:tblW w:w="0" w:type="auto"/>
        <w:tblInd w:w="993" w:type="dxa"/>
        <w:tblLook w:val="01E0" w:firstRow="1" w:lastRow="1" w:firstColumn="1" w:lastColumn="1" w:noHBand="0" w:noVBand="0"/>
      </w:tblPr>
      <w:tblGrid>
        <w:gridCol w:w="1042"/>
        <w:gridCol w:w="800"/>
        <w:gridCol w:w="1846"/>
        <w:gridCol w:w="1869"/>
        <w:gridCol w:w="884"/>
        <w:gridCol w:w="1051"/>
        <w:gridCol w:w="356"/>
        <w:gridCol w:w="175"/>
        <w:gridCol w:w="351"/>
        <w:gridCol w:w="353"/>
        <w:gridCol w:w="988"/>
      </w:tblGrid>
      <w:tr w:rsidR="00AA718D" w:rsidRPr="00FF38DC" w14:paraId="598D6A6D" w14:textId="77777777" w:rsidTr="00DA7423">
        <w:tc>
          <w:tcPr>
            <w:tcW w:w="1842" w:type="dxa"/>
            <w:gridSpan w:val="2"/>
          </w:tcPr>
          <w:p w14:paraId="31BF6887" w14:textId="77777777" w:rsidR="00AA718D" w:rsidRPr="00FF38DC" w:rsidRDefault="00AA718D" w:rsidP="00DA7423">
            <w:pPr>
              <w:pStyle w:val="Glava"/>
              <w:tabs>
                <w:tab w:val="clear" w:pos="4536"/>
                <w:tab w:val="clear" w:pos="9072"/>
                <w:tab w:val="left" w:pos="10206"/>
              </w:tabs>
              <w:ind w:right="502"/>
              <w:jc w:val="both"/>
              <w:rPr>
                <w:i w:val="0"/>
                <w:sz w:val="22"/>
                <w:szCs w:val="22"/>
              </w:rPr>
            </w:pPr>
            <w:r w:rsidRPr="00FF38DC">
              <w:rPr>
                <w:i w:val="0"/>
                <w:sz w:val="22"/>
                <w:szCs w:val="22"/>
              </w:rPr>
              <w:t>Podizvajalec</w:t>
            </w:r>
          </w:p>
        </w:tc>
        <w:tc>
          <w:tcPr>
            <w:tcW w:w="6532" w:type="dxa"/>
            <w:gridSpan w:val="7"/>
            <w:tcBorders>
              <w:bottom w:val="single" w:sz="4" w:space="0" w:color="auto"/>
            </w:tcBorders>
          </w:tcPr>
          <w:p w14:paraId="1719DCCF"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c>
          <w:tcPr>
            <w:tcW w:w="1341" w:type="dxa"/>
            <w:gridSpan w:val="2"/>
          </w:tcPr>
          <w:p w14:paraId="5638BBE7" w14:textId="77777777" w:rsidR="00AA718D" w:rsidRPr="00FF38DC" w:rsidRDefault="00AA718D" w:rsidP="00DA7423">
            <w:pPr>
              <w:pStyle w:val="Glava"/>
              <w:tabs>
                <w:tab w:val="clear" w:pos="4536"/>
                <w:tab w:val="clear" w:pos="9072"/>
                <w:tab w:val="left" w:pos="10206"/>
              </w:tabs>
              <w:ind w:right="502"/>
              <w:jc w:val="both"/>
              <w:rPr>
                <w:i w:val="0"/>
                <w:sz w:val="22"/>
                <w:szCs w:val="22"/>
              </w:rPr>
            </w:pPr>
            <w:r w:rsidRPr="00FF38DC">
              <w:rPr>
                <w:i w:val="0"/>
                <w:sz w:val="22"/>
                <w:szCs w:val="22"/>
              </w:rPr>
              <w:t>(naziv)</w:t>
            </w:r>
          </w:p>
        </w:tc>
      </w:tr>
      <w:tr w:rsidR="00AA718D" w:rsidRPr="00FF38DC" w14:paraId="57E278C2" w14:textId="77777777" w:rsidTr="00DA7423">
        <w:tc>
          <w:tcPr>
            <w:tcW w:w="1042" w:type="dxa"/>
          </w:tcPr>
          <w:p w14:paraId="2138CBD0" w14:textId="77777777" w:rsidR="00AA718D" w:rsidRPr="00FF38DC" w:rsidRDefault="00AA718D" w:rsidP="00DA7423">
            <w:pPr>
              <w:pStyle w:val="Glava"/>
              <w:tabs>
                <w:tab w:val="clear" w:pos="4536"/>
                <w:tab w:val="clear" w:pos="9072"/>
                <w:tab w:val="left" w:pos="10206"/>
              </w:tabs>
              <w:ind w:right="502"/>
              <w:jc w:val="both"/>
              <w:rPr>
                <w:i w:val="0"/>
                <w:sz w:val="16"/>
                <w:szCs w:val="16"/>
              </w:rPr>
            </w:pPr>
          </w:p>
        </w:tc>
        <w:tc>
          <w:tcPr>
            <w:tcW w:w="6450" w:type="dxa"/>
            <w:gridSpan w:val="5"/>
          </w:tcPr>
          <w:p w14:paraId="1AEFB9D7" w14:textId="77777777" w:rsidR="00AA718D" w:rsidRPr="00FF38DC" w:rsidRDefault="00AA718D" w:rsidP="00DA7423">
            <w:pPr>
              <w:pStyle w:val="Glava"/>
              <w:tabs>
                <w:tab w:val="clear" w:pos="4536"/>
                <w:tab w:val="clear" w:pos="9072"/>
                <w:tab w:val="left" w:pos="10206"/>
              </w:tabs>
              <w:ind w:right="502"/>
              <w:jc w:val="both"/>
              <w:rPr>
                <w:i w:val="0"/>
                <w:sz w:val="16"/>
                <w:szCs w:val="16"/>
              </w:rPr>
            </w:pPr>
          </w:p>
        </w:tc>
        <w:tc>
          <w:tcPr>
            <w:tcW w:w="356" w:type="dxa"/>
          </w:tcPr>
          <w:p w14:paraId="79B92752" w14:textId="77777777" w:rsidR="00AA718D" w:rsidRPr="00FF38DC" w:rsidRDefault="00AA718D" w:rsidP="00DA7423">
            <w:pPr>
              <w:pStyle w:val="Glava"/>
              <w:tabs>
                <w:tab w:val="clear" w:pos="4536"/>
                <w:tab w:val="clear" w:pos="9072"/>
                <w:tab w:val="left" w:pos="10206"/>
              </w:tabs>
              <w:ind w:right="502"/>
              <w:jc w:val="both"/>
              <w:rPr>
                <w:i w:val="0"/>
                <w:sz w:val="16"/>
                <w:szCs w:val="16"/>
              </w:rPr>
            </w:pPr>
          </w:p>
        </w:tc>
        <w:tc>
          <w:tcPr>
            <w:tcW w:w="879" w:type="dxa"/>
            <w:gridSpan w:val="3"/>
          </w:tcPr>
          <w:p w14:paraId="4F267A29" w14:textId="77777777" w:rsidR="00AA718D" w:rsidRPr="00FF38DC" w:rsidRDefault="00AA718D" w:rsidP="00DA7423">
            <w:pPr>
              <w:pStyle w:val="Glava"/>
              <w:tabs>
                <w:tab w:val="clear" w:pos="4536"/>
                <w:tab w:val="clear" w:pos="9072"/>
                <w:tab w:val="left" w:pos="10206"/>
              </w:tabs>
              <w:ind w:right="502"/>
              <w:jc w:val="both"/>
              <w:rPr>
                <w:i w:val="0"/>
                <w:sz w:val="16"/>
                <w:szCs w:val="16"/>
              </w:rPr>
            </w:pPr>
          </w:p>
        </w:tc>
        <w:tc>
          <w:tcPr>
            <w:tcW w:w="988" w:type="dxa"/>
          </w:tcPr>
          <w:p w14:paraId="12295D06" w14:textId="77777777" w:rsidR="00AA718D" w:rsidRPr="00FF38DC" w:rsidRDefault="00AA718D" w:rsidP="00DA7423">
            <w:pPr>
              <w:pStyle w:val="Glava"/>
              <w:tabs>
                <w:tab w:val="clear" w:pos="4536"/>
                <w:tab w:val="clear" w:pos="9072"/>
                <w:tab w:val="left" w:pos="10206"/>
              </w:tabs>
              <w:ind w:right="502"/>
              <w:jc w:val="both"/>
              <w:rPr>
                <w:i w:val="0"/>
                <w:sz w:val="16"/>
                <w:szCs w:val="16"/>
              </w:rPr>
            </w:pPr>
          </w:p>
        </w:tc>
      </w:tr>
      <w:tr w:rsidR="00AA718D" w:rsidRPr="00FF38DC" w14:paraId="02309FC9" w14:textId="77777777" w:rsidTr="00DA7423">
        <w:tc>
          <w:tcPr>
            <w:tcW w:w="1842" w:type="dxa"/>
            <w:gridSpan w:val="2"/>
          </w:tcPr>
          <w:p w14:paraId="263F928E" w14:textId="77777777" w:rsidR="00AA718D" w:rsidRPr="00FF38DC" w:rsidRDefault="00AA718D" w:rsidP="00DA7423">
            <w:pPr>
              <w:pStyle w:val="Glava"/>
              <w:tabs>
                <w:tab w:val="clear" w:pos="4536"/>
                <w:tab w:val="clear" w:pos="9072"/>
                <w:tab w:val="left" w:pos="10206"/>
              </w:tabs>
              <w:ind w:right="502"/>
              <w:jc w:val="both"/>
              <w:rPr>
                <w:i w:val="0"/>
                <w:sz w:val="22"/>
                <w:szCs w:val="22"/>
              </w:rPr>
            </w:pPr>
            <w:r w:rsidRPr="00FF38DC">
              <w:rPr>
                <w:i w:val="0"/>
                <w:sz w:val="22"/>
                <w:szCs w:val="22"/>
              </w:rPr>
              <w:t>bo izvedel</w:t>
            </w:r>
          </w:p>
        </w:tc>
        <w:tc>
          <w:tcPr>
            <w:tcW w:w="6181" w:type="dxa"/>
            <w:gridSpan w:val="6"/>
            <w:tcBorders>
              <w:bottom w:val="single" w:sz="4" w:space="0" w:color="auto"/>
            </w:tcBorders>
          </w:tcPr>
          <w:p w14:paraId="6FE61086"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c>
          <w:tcPr>
            <w:tcW w:w="1692" w:type="dxa"/>
            <w:gridSpan w:val="3"/>
          </w:tcPr>
          <w:p w14:paraId="6814D4B2" w14:textId="77777777" w:rsidR="00AA718D" w:rsidRPr="00FF38DC" w:rsidRDefault="00AA718D" w:rsidP="00DA7423">
            <w:pPr>
              <w:pStyle w:val="Glava"/>
              <w:tabs>
                <w:tab w:val="clear" w:pos="4536"/>
                <w:tab w:val="clear" w:pos="9072"/>
                <w:tab w:val="left" w:pos="10206"/>
              </w:tabs>
              <w:ind w:right="502"/>
              <w:jc w:val="both"/>
              <w:rPr>
                <w:i w:val="0"/>
                <w:sz w:val="22"/>
                <w:szCs w:val="22"/>
              </w:rPr>
            </w:pPr>
            <w:r w:rsidRPr="00FF38DC">
              <w:rPr>
                <w:i w:val="0"/>
                <w:sz w:val="22"/>
                <w:szCs w:val="22"/>
              </w:rPr>
              <w:t>(vrsta del)</w:t>
            </w:r>
          </w:p>
        </w:tc>
      </w:tr>
      <w:tr w:rsidR="00AA718D" w:rsidRPr="00FF38DC" w14:paraId="158F021D" w14:textId="77777777" w:rsidTr="00DA7423">
        <w:tc>
          <w:tcPr>
            <w:tcW w:w="9715" w:type="dxa"/>
            <w:gridSpan w:val="11"/>
          </w:tcPr>
          <w:p w14:paraId="1E6EA3CF" w14:textId="77777777" w:rsidR="00AA718D" w:rsidRPr="00FF38DC" w:rsidRDefault="00AA718D" w:rsidP="00DA7423">
            <w:pPr>
              <w:pStyle w:val="Glava"/>
              <w:tabs>
                <w:tab w:val="clear" w:pos="4536"/>
                <w:tab w:val="clear" w:pos="9072"/>
                <w:tab w:val="left" w:pos="10206"/>
              </w:tabs>
              <w:ind w:right="502"/>
              <w:jc w:val="both"/>
              <w:rPr>
                <w:i w:val="0"/>
                <w:sz w:val="16"/>
                <w:szCs w:val="16"/>
              </w:rPr>
            </w:pPr>
          </w:p>
        </w:tc>
      </w:tr>
      <w:tr w:rsidR="00AA718D" w:rsidRPr="00FF38DC" w14:paraId="7E94204A" w14:textId="77777777" w:rsidTr="00DA7423">
        <w:tc>
          <w:tcPr>
            <w:tcW w:w="1842" w:type="dxa"/>
            <w:gridSpan w:val="2"/>
          </w:tcPr>
          <w:p w14:paraId="2A50C8B6" w14:textId="77777777" w:rsidR="00AA718D" w:rsidRPr="00FF38DC" w:rsidRDefault="00AA718D" w:rsidP="00DA7423">
            <w:pPr>
              <w:pStyle w:val="Glava"/>
              <w:tabs>
                <w:tab w:val="clear" w:pos="4536"/>
                <w:tab w:val="clear" w:pos="9072"/>
                <w:tab w:val="left" w:pos="10206"/>
              </w:tabs>
              <w:ind w:right="502"/>
              <w:jc w:val="both"/>
              <w:rPr>
                <w:i w:val="0"/>
                <w:sz w:val="22"/>
                <w:szCs w:val="22"/>
              </w:rPr>
            </w:pPr>
            <w:r w:rsidRPr="00FF38DC">
              <w:rPr>
                <w:i w:val="0"/>
                <w:sz w:val="22"/>
                <w:szCs w:val="22"/>
              </w:rPr>
              <w:t>v količini</w:t>
            </w:r>
          </w:p>
        </w:tc>
        <w:tc>
          <w:tcPr>
            <w:tcW w:w="7873" w:type="dxa"/>
            <w:gridSpan w:val="9"/>
            <w:tcBorders>
              <w:bottom w:val="single" w:sz="4" w:space="0" w:color="auto"/>
            </w:tcBorders>
          </w:tcPr>
          <w:p w14:paraId="7830AE1A"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r>
      <w:tr w:rsidR="00AA718D" w:rsidRPr="00FF38DC" w14:paraId="51422C2D" w14:textId="77777777" w:rsidTr="00DA7423">
        <w:tc>
          <w:tcPr>
            <w:tcW w:w="1842" w:type="dxa"/>
            <w:gridSpan w:val="2"/>
          </w:tcPr>
          <w:p w14:paraId="13A7B909"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c>
          <w:tcPr>
            <w:tcW w:w="7873" w:type="dxa"/>
            <w:gridSpan w:val="9"/>
          </w:tcPr>
          <w:p w14:paraId="24725561"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r>
      <w:tr w:rsidR="00AA718D" w:rsidRPr="00FF38DC" w14:paraId="4AEB500F" w14:textId="77777777" w:rsidTr="00DA7423">
        <w:tc>
          <w:tcPr>
            <w:tcW w:w="1842" w:type="dxa"/>
            <w:gridSpan w:val="2"/>
          </w:tcPr>
          <w:p w14:paraId="72A58E31" w14:textId="77777777" w:rsidR="00AA718D" w:rsidRPr="00FF38DC" w:rsidRDefault="00AA718D" w:rsidP="00DA7423">
            <w:pPr>
              <w:pStyle w:val="Glava"/>
              <w:tabs>
                <w:tab w:val="clear" w:pos="4536"/>
                <w:tab w:val="clear" w:pos="9072"/>
                <w:tab w:val="left" w:pos="10206"/>
              </w:tabs>
              <w:ind w:right="502"/>
              <w:jc w:val="both"/>
              <w:rPr>
                <w:i w:val="0"/>
                <w:sz w:val="22"/>
                <w:szCs w:val="22"/>
              </w:rPr>
            </w:pPr>
            <w:r w:rsidRPr="00FF38DC">
              <w:rPr>
                <w:i w:val="0"/>
                <w:sz w:val="22"/>
                <w:szCs w:val="22"/>
              </w:rPr>
              <w:t>v vrednosti</w:t>
            </w:r>
          </w:p>
        </w:tc>
        <w:tc>
          <w:tcPr>
            <w:tcW w:w="3715" w:type="dxa"/>
            <w:gridSpan w:val="2"/>
            <w:tcBorders>
              <w:bottom w:val="single" w:sz="4" w:space="0" w:color="auto"/>
            </w:tcBorders>
          </w:tcPr>
          <w:p w14:paraId="544CD174"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c>
          <w:tcPr>
            <w:tcW w:w="4158" w:type="dxa"/>
            <w:gridSpan w:val="7"/>
          </w:tcPr>
          <w:p w14:paraId="220C3F76" w14:textId="77777777" w:rsidR="00AA718D" w:rsidRPr="00FF38DC" w:rsidRDefault="00AA718D" w:rsidP="00DA7423">
            <w:pPr>
              <w:pStyle w:val="Glava"/>
              <w:tabs>
                <w:tab w:val="clear" w:pos="4536"/>
                <w:tab w:val="clear" w:pos="9072"/>
                <w:tab w:val="left" w:pos="10206"/>
              </w:tabs>
              <w:ind w:right="502"/>
              <w:jc w:val="both"/>
              <w:rPr>
                <w:i w:val="0"/>
                <w:sz w:val="22"/>
                <w:szCs w:val="22"/>
              </w:rPr>
            </w:pPr>
            <w:r w:rsidRPr="00FF38DC">
              <w:rPr>
                <w:i w:val="0"/>
                <w:sz w:val="22"/>
                <w:szCs w:val="22"/>
              </w:rPr>
              <w:t>EUR brez DDV</w:t>
            </w:r>
          </w:p>
        </w:tc>
      </w:tr>
      <w:tr w:rsidR="00AA718D" w:rsidRPr="00FF38DC" w14:paraId="3A1B2351" w14:textId="77777777" w:rsidTr="00DA7423">
        <w:tc>
          <w:tcPr>
            <w:tcW w:w="1842" w:type="dxa"/>
            <w:gridSpan w:val="2"/>
          </w:tcPr>
          <w:p w14:paraId="406B2026"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c>
          <w:tcPr>
            <w:tcW w:w="7873" w:type="dxa"/>
            <w:gridSpan w:val="9"/>
          </w:tcPr>
          <w:p w14:paraId="68BD1D55"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r>
      <w:tr w:rsidR="00AA718D" w:rsidRPr="00FF38DC" w14:paraId="6DFFFDDB" w14:textId="77777777" w:rsidTr="00DA7423">
        <w:tc>
          <w:tcPr>
            <w:tcW w:w="1842" w:type="dxa"/>
            <w:gridSpan w:val="2"/>
          </w:tcPr>
          <w:p w14:paraId="3E26A14F" w14:textId="77777777" w:rsidR="00AA718D" w:rsidRPr="00FF38DC" w:rsidRDefault="00AA718D" w:rsidP="00DA7423">
            <w:pPr>
              <w:pStyle w:val="Glava"/>
              <w:tabs>
                <w:tab w:val="clear" w:pos="4536"/>
                <w:tab w:val="clear" w:pos="9072"/>
                <w:tab w:val="left" w:pos="10206"/>
              </w:tabs>
              <w:ind w:right="502"/>
              <w:jc w:val="both"/>
              <w:rPr>
                <w:i w:val="0"/>
                <w:sz w:val="22"/>
                <w:szCs w:val="22"/>
              </w:rPr>
            </w:pPr>
            <w:r w:rsidRPr="00FF38DC">
              <w:rPr>
                <w:i w:val="0"/>
                <w:sz w:val="22"/>
                <w:szCs w:val="22"/>
              </w:rPr>
              <w:t>kraj izvedbe</w:t>
            </w:r>
          </w:p>
        </w:tc>
        <w:tc>
          <w:tcPr>
            <w:tcW w:w="1846" w:type="dxa"/>
            <w:tcBorders>
              <w:bottom w:val="single" w:sz="4" w:space="0" w:color="auto"/>
            </w:tcBorders>
          </w:tcPr>
          <w:p w14:paraId="6B072718"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c>
          <w:tcPr>
            <w:tcW w:w="2753" w:type="dxa"/>
            <w:gridSpan w:val="2"/>
          </w:tcPr>
          <w:p w14:paraId="0C73A3EE" w14:textId="77777777" w:rsidR="00AA718D" w:rsidRPr="00FF38DC" w:rsidRDefault="00AA718D" w:rsidP="00DA7423">
            <w:pPr>
              <w:pStyle w:val="Glava"/>
              <w:tabs>
                <w:tab w:val="clear" w:pos="4536"/>
                <w:tab w:val="clear" w:pos="9072"/>
                <w:tab w:val="left" w:pos="10206"/>
              </w:tabs>
              <w:ind w:right="502"/>
              <w:jc w:val="both"/>
              <w:rPr>
                <w:i w:val="0"/>
                <w:sz w:val="22"/>
                <w:szCs w:val="22"/>
              </w:rPr>
            </w:pPr>
            <w:r w:rsidRPr="00FF38DC">
              <w:rPr>
                <w:i w:val="0"/>
                <w:sz w:val="22"/>
                <w:szCs w:val="22"/>
              </w:rPr>
              <w:t>rok izvedbe del podizvajalca</w:t>
            </w:r>
          </w:p>
        </w:tc>
        <w:tc>
          <w:tcPr>
            <w:tcW w:w="3274" w:type="dxa"/>
            <w:gridSpan w:val="6"/>
            <w:tcBorders>
              <w:bottom w:val="single" w:sz="4" w:space="0" w:color="auto"/>
            </w:tcBorders>
          </w:tcPr>
          <w:p w14:paraId="4B649DA1"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r>
    </w:tbl>
    <w:p w14:paraId="10BAA8A2" w14:textId="77777777" w:rsidR="00AA718D" w:rsidRPr="00AA718D" w:rsidRDefault="00AA718D" w:rsidP="00DA7423">
      <w:pPr>
        <w:pStyle w:val="Glava"/>
        <w:tabs>
          <w:tab w:val="clear" w:pos="4536"/>
          <w:tab w:val="clear" w:pos="9072"/>
          <w:tab w:val="left" w:pos="10206"/>
        </w:tabs>
        <w:ind w:right="502"/>
        <w:jc w:val="both"/>
        <w:rPr>
          <w:i w:val="0"/>
          <w:sz w:val="10"/>
          <w:szCs w:val="10"/>
        </w:rPr>
      </w:pPr>
    </w:p>
    <w:p w14:paraId="63E3FBE2" w14:textId="77777777" w:rsidR="00AA718D" w:rsidRPr="00FF38DC" w:rsidRDefault="00AA718D" w:rsidP="00DA7423">
      <w:pPr>
        <w:pStyle w:val="Glava"/>
        <w:tabs>
          <w:tab w:val="clear" w:pos="4536"/>
          <w:tab w:val="clear" w:pos="9072"/>
          <w:tab w:val="left" w:pos="10206"/>
        </w:tabs>
        <w:ind w:right="502"/>
        <w:jc w:val="both"/>
        <w:rPr>
          <w:i w:val="0"/>
          <w:sz w:val="22"/>
          <w:szCs w:val="22"/>
        </w:rPr>
      </w:pPr>
      <w:r>
        <w:rPr>
          <w:i w:val="0"/>
          <w:sz w:val="22"/>
          <w:szCs w:val="22"/>
        </w:rPr>
        <w:tab/>
        <w:t xml:space="preserve">          …………………………………………………………………………………………………………</w:t>
      </w:r>
    </w:p>
    <w:tbl>
      <w:tblPr>
        <w:tblW w:w="0" w:type="auto"/>
        <w:tblInd w:w="993" w:type="dxa"/>
        <w:tblLook w:val="01E0" w:firstRow="1" w:lastRow="1" w:firstColumn="1" w:lastColumn="1" w:noHBand="0" w:noVBand="0"/>
      </w:tblPr>
      <w:tblGrid>
        <w:gridCol w:w="1042"/>
        <w:gridCol w:w="800"/>
        <w:gridCol w:w="1846"/>
        <w:gridCol w:w="1869"/>
        <w:gridCol w:w="884"/>
        <w:gridCol w:w="1051"/>
        <w:gridCol w:w="356"/>
        <w:gridCol w:w="175"/>
        <w:gridCol w:w="351"/>
        <w:gridCol w:w="189"/>
        <w:gridCol w:w="1152"/>
      </w:tblGrid>
      <w:tr w:rsidR="00AA718D" w:rsidRPr="00FF38DC" w14:paraId="5FEB128E" w14:textId="77777777" w:rsidTr="00106764">
        <w:tc>
          <w:tcPr>
            <w:tcW w:w="1438" w:type="dxa"/>
            <w:gridSpan w:val="2"/>
          </w:tcPr>
          <w:p w14:paraId="3C42ED4F" w14:textId="77777777" w:rsidR="00AA718D" w:rsidRPr="00AA718D" w:rsidRDefault="00AA718D" w:rsidP="00DA7423">
            <w:pPr>
              <w:pStyle w:val="Glava"/>
              <w:tabs>
                <w:tab w:val="clear" w:pos="4536"/>
                <w:tab w:val="clear" w:pos="9072"/>
                <w:tab w:val="left" w:pos="10206"/>
              </w:tabs>
              <w:ind w:right="502"/>
              <w:jc w:val="both"/>
              <w:rPr>
                <w:i w:val="0"/>
                <w:sz w:val="14"/>
                <w:szCs w:val="14"/>
              </w:rPr>
            </w:pPr>
          </w:p>
          <w:p w14:paraId="6E96D23A" w14:textId="77777777" w:rsidR="00AA718D" w:rsidRPr="00FF38DC" w:rsidRDefault="00AA718D" w:rsidP="00DA7423">
            <w:pPr>
              <w:pStyle w:val="Glava"/>
              <w:tabs>
                <w:tab w:val="clear" w:pos="4536"/>
                <w:tab w:val="clear" w:pos="9072"/>
                <w:tab w:val="left" w:pos="10206"/>
              </w:tabs>
              <w:ind w:right="502"/>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2B0BF5CE"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c>
          <w:tcPr>
            <w:tcW w:w="1083" w:type="dxa"/>
            <w:gridSpan w:val="2"/>
          </w:tcPr>
          <w:p w14:paraId="04E1A7B2" w14:textId="77777777" w:rsidR="00AA718D" w:rsidRPr="00FF38DC" w:rsidRDefault="00AA718D" w:rsidP="00DA7423">
            <w:pPr>
              <w:pStyle w:val="Glava"/>
              <w:tabs>
                <w:tab w:val="clear" w:pos="4536"/>
                <w:tab w:val="clear" w:pos="9072"/>
                <w:tab w:val="left" w:pos="10206"/>
              </w:tabs>
              <w:ind w:right="502"/>
              <w:jc w:val="both"/>
              <w:rPr>
                <w:i w:val="0"/>
                <w:sz w:val="22"/>
                <w:szCs w:val="22"/>
              </w:rPr>
            </w:pPr>
            <w:r w:rsidRPr="00FF38DC">
              <w:rPr>
                <w:i w:val="0"/>
                <w:sz w:val="22"/>
                <w:szCs w:val="22"/>
              </w:rPr>
              <w:t>(naziv)</w:t>
            </w:r>
          </w:p>
        </w:tc>
      </w:tr>
      <w:tr w:rsidR="00AA718D" w:rsidRPr="00FF38DC" w14:paraId="15946DCC" w14:textId="77777777" w:rsidTr="00106764">
        <w:tc>
          <w:tcPr>
            <w:tcW w:w="720" w:type="dxa"/>
          </w:tcPr>
          <w:p w14:paraId="5833C8F2" w14:textId="77777777" w:rsidR="00AA718D" w:rsidRPr="00FF38DC" w:rsidRDefault="00AA718D" w:rsidP="00DA7423">
            <w:pPr>
              <w:pStyle w:val="Glava"/>
              <w:tabs>
                <w:tab w:val="clear" w:pos="4536"/>
                <w:tab w:val="clear" w:pos="9072"/>
                <w:tab w:val="left" w:pos="10206"/>
              </w:tabs>
              <w:ind w:right="502"/>
              <w:jc w:val="both"/>
              <w:rPr>
                <w:i w:val="0"/>
                <w:sz w:val="16"/>
                <w:szCs w:val="16"/>
              </w:rPr>
            </w:pPr>
          </w:p>
        </w:tc>
        <w:tc>
          <w:tcPr>
            <w:tcW w:w="6384" w:type="dxa"/>
            <w:gridSpan w:val="5"/>
          </w:tcPr>
          <w:p w14:paraId="55B0D350" w14:textId="77777777" w:rsidR="00AA718D" w:rsidRPr="00FF38DC" w:rsidRDefault="00AA718D" w:rsidP="00DA7423">
            <w:pPr>
              <w:pStyle w:val="Glava"/>
              <w:tabs>
                <w:tab w:val="clear" w:pos="4536"/>
                <w:tab w:val="clear" w:pos="9072"/>
                <w:tab w:val="left" w:pos="10206"/>
              </w:tabs>
              <w:ind w:right="502"/>
              <w:jc w:val="both"/>
              <w:rPr>
                <w:i w:val="0"/>
                <w:sz w:val="16"/>
                <w:szCs w:val="16"/>
              </w:rPr>
            </w:pPr>
          </w:p>
        </w:tc>
        <w:tc>
          <w:tcPr>
            <w:tcW w:w="357" w:type="dxa"/>
          </w:tcPr>
          <w:p w14:paraId="7BA79760" w14:textId="77777777" w:rsidR="00AA718D" w:rsidRPr="00FF38DC" w:rsidRDefault="00AA718D" w:rsidP="00DA7423">
            <w:pPr>
              <w:pStyle w:val="Glava"/>
              <w:tabs>
                <w:tab w:val="clear" w:pos="4536"/>
                <w:tab w:val="clear" w:pos="9072"/>
                <w:tab w:val="left" w:pos="10206"/>
              </w:tabs>
              <w:ind w:right="502"/>
              <w:jc w:val="both"/>
              <w:rPr>
                <w:i w:val="0"/>
                <w:sz w:val="16"/>
                <w:szCs w:val="16"/>
              </w:rPr>
            </w:pPr>
          </w:p>
        </w:tc>
        <w:tc>
          <w:tcPr>
            <w:tcW w:w="708" w:type="dxa"/>
            <w:gridSpan w:val="3"/>
          </w:tcPr>
          <w:p w14:paraId="67672C9E" w14:textId="77777777" w:rsidR="00AA718D" w:rsidRPr="00FF38DC" w:rsidRDefault="00AA718D" w:rsidP="00DA7423">
            <w:pPr>
              <w:pStyle w:val="Glava"/>
              <w:tabs>
                <w:tab w:val="clear" w:pos="4536"/>
                <w:tab w:val="clear" w:pos="9072"/>
                <w:tab w:val="left" w:pos="10206"/>
              </w:tabs>
              <w:ind w:right="502"/>
              <w:jc w:val="both"/>
              <w:rPr>
                <w:i w:val="0"/>
                <w:sz w:val="16"/>
                <w:szCs w:val="16"/>
              </w:rPr>
            </w:pPr>
          </w:p>
        </w:tc>
        <w:tc>
          <w:tcPr>
            <w:tcW w:w="903" w:type="dxa"/>
          </w:tcPr>
          <w:p w14:paraId="7C279538" w14:textId="77777777" w:rsidR="00AA718D" w:rsidRPr="00FF38DC" w:rsidRDefault="00AA718D" w:rsidP="00DA7423">
            <w:pPr>
              <w:pStyle w:val="Glava"/>
              <w:tabs>
                <w:tab w:val="clear" w:pos="4536"/>
                <w:tab w:val="clear" w:pos="9072"/>
                <w:tab w:val="left" w:pos="10206"/>
              </w:tabs>
              <w:ind w:right="502"/>
              <w:jc w:val="both"/>
              <w:rPr>
                <w:i w:val="0"/>
                <w:sz w:val="16"/>
                <w:szCs w:val="16"/>
              </w:rPr>
            </w:pPr>
          </w:p>
        </w:tc>
      </w:tr>
      <w:tr w:rsidR="00AA718D" w:rsidRPr="00FF38DC" w14:paraId="69445A2B" w14:textId="77777777" w:rsidTr="00106764">
        <w:tc>
          <w:tcPr>
            <w:tcW w:w="1438" w:type="dxa"/>
            <w:gridSpan w:val="2"/>
          </w:tcPr>
          <w:p w14:paraId="7A44E6AD" w14:textId="77777777" w:rsidR="00AA718D" w:rsidRPr="00FF38DC" w:rsidRDefault="00AA718D" w:rsidP="00DA7423">
            <w:pPr>
              <w:pStyle w:val="Glava"/>
              <w:tabs>
                <w:tab w:val="clear" w:pos="4536"/>
                <w:tab w:val="clear" w:pos="9072"/>
                <w:tab w:val="left" w:pos="10206"/>
              </w:tabs>
              <w:ind w:right="502"/>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40526432"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c>
          <w:tcPr>
            <w:tcW w:w="1435" w:type="dxa"/>
            <w:gridSpan w:val="3"/>
          </w:tcPr>
          <w:p w14:paraId="33DABAFD" w14:textId="77777777" w:rsidR="00AA718D" w:rsidRPr="00FF38DC" w:rsidRDefault="00AA718D" w:rsidP="00DA7423">
            <w:pPr>
              <w:pStyle w:val="Glava"/>
              <w:tabs>
                <w:tab w:val="clear" w:pos="4536"/>
                <w:tab w:val="clear" w:pos="9072"/>
                <w:tab w:val="left" w:pos="10206"/>
              </w:tabs>
              <w:ind w:right="502"/>
              <w:jc w:val="both"/>
              <w:rPr>
                <w:i w:val="0"/>
                <w:sz w:val="22"/>
                <w:szCs w:val="22"/>
              </w:rPr>
            </w:pPr>
            <w:r w:rsidRPr="00FF38DC">
              <w:rPr>
                <w:i w:val="0"/>
                <w:sz w:val="22"/>
                <w:szCs w:val="22"/>
              </w:rPr>
              <w:t>(vrsta del)</w:t>
            </w:r>
          </w:p>
        </w:tc>
      </w:tr>
      <w:tr w:rsidR="00AA718D" w:rsidRPr="00FF38DC" w14:paraId="1445082D" w14:textId="77777777" w:rsidTr="00106764">
        <w:tc>
          <w:tcPr>
            <w:tcW w:w="9072" w:type="dxa"/>
            <w:gridSpan w:val="11"/>
          </w:tcPr>
          <w:p w14:paraId="7E4410CA" w14:textId="77777777" w:rsidR="00AA718D" w:rsidRPr="00FF38DC" w:rsidRDefault="00AA718D" w:rsidP="00DA7423">
            <w:pPr>
              <w:pStyle w:val="Glava"/>
              <w:tabs>
                <w:tab w:val="clear" w:pos="4536"/>
                <w:tab w:val="clear" w:pos="9072"/>
                <w:tab w:val="left" w:pos="10206"/>
              </w:tabs>
              <w:ind w:right="502"/>
              <w:jc w:val="both"/>
              <w:rPr>
                <w:i w:val="0"/>
                <w:sz w:val="16"/>
                <w:szCs w:val="16"/>
              </w:rPr>
            </w:pPr>
          </w:p>
        </w:tc>
      </w:tr>
      <w:tr w:rsidR="00AA718D" w:rsidRPr="00FF38DC" w14:paraId="38A9C33C" w14:textId="77777777" w:rsidTr="00106764">
        <w:tc>
          <w:tcPr>
            <w:tcW w:w="1438" w:type="dxa"/>
            <w:gridSpan w:val="2"/>
          </w:tcPr>
          <w:p w14:paraId="37576450" w14:textId="77777777" w:rsidR="00AA718D" w:rsidRPr="00FF38DC" w:rsidRDefault="00AA718D" w:rsidP="00DA7423">
            <w:pPr>
              <w:pStyle w:val="Glava"/>
              <w:tabs>
                <w:tab w:val="clear" w:pos="4536"/>
                <w:tab w:val="clear" w:pos="9072"/>
                <w:tab w:val="left" w:pos="10206"/>
              </w:tabs>
              <w:ind w:right="502"/>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2EB03338"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r>
      <w:tr w:rsidR="00AA718D" w:rsidRPr="00FF38DC" w14:paraId="7787A83E" w14:textId="77777777" w:rsidTr="00106764">
        <w:tc>
          <w:tcPr>
            <w:tcW w:w="1438" w:type="dxa"/>
            <w:gridSpan w:val="2"/>
          </w:tcPr>
          <w:p w14:paraId="63B3B11B"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c>
          <w:tcPr>
            <w:tcW w:w="7634" w:type="dxa"/>
            <w:gridSpan w:val="9"/>
          </w:tcPr>
          <w:p w14:paraId="7F9E509E"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r>
      <w:tr w:rsidR="00AA718D" w:rsidRPr="00FF38DC" w14:paraId="577E558E" w14:textId="77777777" w:rsidTr="00106764">
        <w:tc>
          <w:tcPr>
            <w:tcW w:w="1438" w:type="dxa"/>
            <w:gridSpan w:val="2"/>
          </w:tcPr>
          <w:p w14:paraId="2A4E53A0" w14:textId="77777777" w:rsidR="00AA718D" w:rsidRPr="00FF38DC" w:rsidRDefault="00AA718D" w:rsidP="00DA7423">
            <w:pPr>
              <w:pStyle w:val="Glava"/>
              <w:tabs>
                <w:tab w:val="clear" w:pos="4536"/>
                <w:tab w:val="clear" w:pos="9072"/>
                <w:tab w:val="left" w:pos="10206"/>
              </w:tabs>
              <w:ind w:right="502"/>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19EAF9C5"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c>
          <w:tcPr>
            <w:tcW w:w="3910" w:type="dxa"/>
            <w:gridSpan w:val="7"/>
          </w:tcPr>
          <w:p w14:paraId="667CA978" w14:textId="77777777" w:rsidR="00AA718D" w:rsidRPr="00FF38DC" w:rsidRDefault="00AA718D" w:rsidP="00DA7423">
            <w:pPr>
              <w:pStyle w:val="Glava"/>
              <w:tabs>
                <w:tab w:val="clear" w:pos="4536"/>
                <w:tab w:val="clear" w:pos="9072"/>
                <w:tab w:val="left" w:pos="10206"/>
              </w:tabs>
              <w:ind w:right="502"/>
              <w:jc w:val="both"/>
              <w:rPr>
                <w:i w:val="0"/>
                <w:sz w:val="22"/>
                <w:szCs w:val="22"/>
              </w:rPr>
            </w:pPr>
            <w:r w:rsidRPr="00FF38DC">
              <w:rPr>
                <w:i w:val="0"/>
                <w:sz w:val="22"/>
                <w:szCs w:val="22"/>
              </w:rPr>
              <w:t>EUR brez DDV</w:t>
            </w:r>
          </w:p>
        </w:tc>
      </w:tr>
      <w:tr w:rsidR="00AA718D" w:rsidRPr="00FF38DC" w14:paraId="30B1812C" w14:textId="77777777" w:rsidTr="00106764">
        <w:tc>
          <w:tcPr>
            <w:tcW w:w="1438" w:type="dxa"/>
            <w:gridSpan w:val="2"/>
          </w:tcPr>
          <w:p w14:paraId="24A5172F"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c>
          <w:tcPr>
            <w:tcW w:w="7634" w:type="dxa"/>
            <w:gridSpan w:val="9"/>
          </w:tcPr>
          <w:p w14:paraId="6C771D72"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r>
      <w:tr w:rsidR="00AA718D" w:rsidRPr="00FF38DC" w14:paraId="37F0CDC9" w14:textId="77777777" w:rsidTr="00106764">
        <w:tc>
          <w:tcPr>
            <w:tcW w:w="1438" w:type="dxa"/>
            <w:gridSpan w:val="2"/>
          </w:tcPr>
          <w:p w14:paraId="24B5380C" w14:textId="77777777" w:rsidR="00AA718D" w:rsidRPr="00FF38DC" w:rsidRDefault="00AA718D" w:rsidP="00DA7423">
            <w:pPr>
              <w:pStyle w:val="Glava"/>
              <w:tabs>
                <w:tab w:val="clear" w:pos="4536"/>
                <w:tab w:val="clear" w:pos="9072"/>
                <w:tab w:val="left" w:pos="10206"/>
              </w:tabs>
              <w:ind w:right="502"/>
              <w:jc w:val="both"/>
              <w:rPr>
                <w:i w:val="0"/>
                <w:sz w:val="22"/>
                <w:szCs w:val="22"/>
              </w:rPr>
            </w:pPr>
            <w:r w:rsidRPr="00FF38DC">
              <w:rPr>
                <w:i w:val="0"/>
                <w:sz w:val="22"/>
                <w:szCs w:val="22"/>
              </w:rPr>
              <w:t>kraj izvedbe</w:t>
            </w:r>
          </w:p>
        </w:tc>
        <w:tc>
          <w:tcPr>
            <w:tcW w:w="1853" w:type="dxa"/>
            <w:tcBorders>
              <w:bottom w:val="single" w:sz="4" w:space="0" w:color="auto"/>
            </w:tcBorders>
          </w:tcPr>
          <w:p w14:paraId="5733EDA3"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c>
          <w:tcPr>
            <w:tcW w:w="2757" w:type="dxa"/>
            <w:gridSpan w:val="2"/>
          </w:tcPr>
          <w:p w14:paraId="7E3078C7" w14:textId="77777777" w:rsidR="00AA718D" w:rsidRPr="00FF38DC" w:rsidRDefault="00AA718D" w:rsidP="00DA7423">
            <w:pPr>
              <w:pStyle w:val="Glava"/>
              <w:tabs>
                <w:tab w:val="clear" w:pos="4536"/>
                <w:tab w:val="clear" w:pos="9072"/>
                <w:tab w:val="left" w:pos="10206"/>
              </w:tabs>
              <w:ind w:right="502"/>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24966015"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r>
    </w:tbl>
    <w:p w14:paraId="2C136ECA" w14:textId="77777777" w:rsidR="00AA718D" w:rsidRPr="00AA718D" w:rsidRDefault="00AA718D" w:rsidP="00DA7423">
      <w:pPr>
        <w:pStyle w:val="Glava"/>
        <w:tabs>
          <w:tab w:val="clear" w:pos="4536"/>
          <w:tab w:val="clear" w:pos="9072"/>
          <w:tab w:val="left" w:pos="10206"/>
        </w:tabs>
        <w:ind w:right="502"/>
        <w:jc w:val="both"/>
        <w:rPr>
          <w:i w:val="0"/>
          <w:sz w:val="10"/>
          <w:szCs w:val="10"/>
        </w:rPr>
      </w:pPr>
      <w:r>
        <w:rPr>
          <w:i w:val="0"/>
          <w:sz w:val="22"/>
          <w:szCs w:val="22"/>
        </w:rPr>
        <w:t xml:space="preserve">                     </w:t>
      </w:r>
    </w:p>
    <w:p w14:paraId="008DFBE6" w14:textId="77777777" w:rsidR="00AA718D" w:rsidRPr="00FF38DC" w:rsidRDefault="00AA718D" w:rsidP="00DA7423">
      <w:pPr>
        <w:pStyle w:val="Glava"/>
        <w:tabs>
          <w:tab w:val="clear" w:pos="4536"/>
          <w:tab w:val="clear" w:pos="9072"/>
          <w:tab w:val="left" w:pos="10206"/>
        </w:tabs>
        <w:ind w:right="502"/>
        <w:jc w:val="both"/>
        <w:rPr>
          <w:i w:val="0"/>
          <w:sz w:val="22"/>
          <w:szCs w:val="22"/>
        </w:rPr>
      </w:pPr>
      <w:r>
        <w:rPr>
          <w:i w:val="0"/>
          <w:sz w:val="22"/>
          <w:szCs w:val="22"/>
        </w:rPr>
        <w:t xml:space="preserve">                       ……………………………………………………………………………………………………........</w:t>
      </w:r>
    </w:p>
    <w:p w14:paraId="62056917" w14:textId="77777777" w:rsidR="00AA718D" w:rsidRPr="00AA718D" w:rsidRDefault="00AA718D" w:rsidP="00DA7423">
      <w:pPr>
        <w:pStyle w:val="Glava"/>
        <w:tabs>
          <w:tab w:val="clear" w:pos="4536"/>
          <w:tab w:val="clear" w:pos="9072"/>
          <w:tab w:val="left" w:pos="10206"/>
        </w:tabs>
        <w:ind w:right="502"/>
        <w:jc w:val="both"/>
        <w:rPr>
          <w:i w:val="0"/>
          <w:sz w:val="14"/>
          <w:szCs w:val="14"/>
        </w:rPr>
      </w:pPr>
    </w:p>
    <w:tbl>
      <w:tblPr>
        <w:tblW w:w="0" w:type="auto"/>
        <w:tblInd w:w="993" w:type="dxa"/>
        <w:tblLook w:val="01E0" w:firstRow="1" w:lastRow="1" w:firstColumn="1" w:lastColumn="1" w:noHBand="0" w:noVBand="0"/>
      </w:tblPr>
      <w:tblGrid>
        <w:gridCol w:w="1042"/>
        <w:gridCol w:w="800"/>
        <w:gridCol w:w="1846"/>
        <w:gridCol w:w="1869"/>
        <w:gridCol w:w="884"/>
        <w:gridCol w:w="1051"/>
        <w:gridCol w:w="356"/>
        <w:gridCol w:w="175"/>
        <w:gridCol w:w="351"/>
        <w:gridCol w:w="277"/>
        <w:gridCol w:w="1064"/>
      </w:tblGrid>
      <w:tr w:rsidR="00AA718D" w:rsidRPr="00FF38DC" w14:paraId="6F4A69AB" w14:textId="77777777" w:rsidTr="00DA7423">
        <w:tc>
          <w:tcPr>
            <w:tcW w:w="1842" w:type="dxa"/>
            <w:gridSpan w:val="2"/>
          </w:tcPr>
          <w:p w14:paraId="049D7C97" w14:textId="77777777" w:rsidR="00AA718D" w:rsidRPr="00FF38DC" w:rsidRDefault="00AA718D" w:rsidP="00DA7423">
            <w:pPr>
              <w:pStyle w:val="Glava"/>
              <w:tabs>
                <w:tab w:val="clear" w:pos="4536"/>
                <w:tab w:val="clear" w:pos="9072"/>
                <w:tab w:val="left" w:pos="10206"/>
              </w:tabs>
              <w:ind w:right="502"/>
              <w:jc w:val="both"/>
              <w:rPr>
                <w:i w:val="0"/>
                <w:sz w:val="22"/>
                <w:szCs w:val="22"/>
              </w:rPr>
            </w:pPr>
            <w:r w:rsidRPr="00FF38DC">
              <w:rPr>
                <w:i w:val="0"/>
                <w:sz w:val="22"/>
                <w:szCs w:val="22"/>
              </w:rPr>
              <w:t>Podizvajalec</w:t>
            </w:r>
          </w:p>
        </w:tc>
        <w:tc>
          <w:tcPr>
            <w:tcW w:w="6532" w:type="dxa"/>
            <w:gridSpan w:val="7"/>
            <w:tcBorders>
              <w:bottom w:val="single" w:sz="4" w:space="0" w:color="auto"/>
            </w:tcBorders>
          </w:tcPr>
          <w:p w14:paraId="28C154A5"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c>
          <w:tcPr>
            <w:tcW w:w="839" w:type="dxa"/>
            <w:gridSpan w:val="2"/>
          </w:tcPr>
          <w:p w14:paraId="1BD902BA" w14:textId="77777777" w:rsidR="00AA718D" w:rsidRPr="00FF38DC" w:rsidRDefault="00AA718D" w:rsidP="00DA7423">
            <w:pPr>
              <w:pStyle w:val="Glava"/>
              <w:tabs>
                <w:tab w:val="clear" w:pos="4536"/>
                <w:tab w:val="clear" w:pos="9072"/>
                <w:tab w:val="left" w:pos="10206"/>
              </w:tabs>
              <w:ind w:right="502"/>
              <w:jc w:val="both"/>
              <w:rPr>
                <w:i w:val="0"/>
                <w:sz w:val="22"/>
                <w:szCs w:val="22"/>
              </w:rPr>
            </w:pPr>
            <w:r w:rsidRPr="00FF38DC">
              <w:rPr>
                <w:i w:val="0"/>
                <w:sz w:val="22"/>
                <w:szCs w:val="22"/>
              </w:rPr>
              <w:t>(naziv)</w:t>
            </w:r>
          </w:p>
        </w:tc>
      </w:tr>
      <w:tr w:rsidR="00AA718D" w:rsidRPr="00FF38DC" w14:paraId="28E1096C" w14:textId="77777777" w:rsidTr="00DA7423">
        <w:tc>
          <w:tcPr>
            <w:tcW w:w="1042" w:type="dxa"/>
          </w:tcPr>
          <w:p w14:paraId="14C4A5A2" w14:textId="77777777" w:rsidR="00AA718D" w:rsidRPr="00FF38DC" w:rsidRDefault="00AA718D" w:rsidP="00DA7423">
            <w:pPr>
              <w:pStyle w:val="Glava"/>
              <w:tabs>
                <w:tab w:val="clear" w:pos="4536"/>
                <w:tab w:val="clear" w:pos="9072"/>
                <w:tab w:val="left" w:pos="10206"/>
              </w:tabs>
              <w:ind w:right="502"/>
              <w:jc w:val="both"/>
              <w:rPr>
                <w:i w:val="0"/>
                <w:sz w:val="16"/>
                <w:szCs w:val="16"/>
              </w:rPr>
            </w:pPr>
          </w:p>
        </w:tc>
        <w:tc>
          <w:tcPr>
            <w:tcW w:w="6450" w:type="dxa"/>
            <w:gridSpan w:val="5"/>
          </w:tcPr>
          <w:p w14:paraId="5712E987" w14:textId="77777777" w:rsidR="00AA718D" w:rsidRPr="00FF38DC" w:rsidRDefault="00AA718D" w:rsidP="00DA7423">
            <w:pPr>
              <w:pStyle w:val="Glava"/>
              <w:tabs>
                <w:tab w:val="clear" w:pos="4536"/>
                <w:tab w:val="clear" w:pos="9072"/>
                <w:tab w:val="left" w:pos="10206"/>
              </w:tabs>
              <w:ind w:right="502"/>
              <w:jc w:val="both"/>
              <w:rPr>
                <w:i w:val="0"/>
                <w:sz w:val="16"/>
                <w:szCs w:val="16"/>
              </w:rPr>
            </w:pPr>
          </w:p>
        </w:tc>
        <w:tc>
          <w:tcPr>
            <w:tcW w:w="356" w:type="dxa"/>
          </w:tcPr>
          <w:p w14:paraId="0B95CA4B" w14:textId="77777777" w:rsidR="00AA718D" w:rsidRPr="00FF38DC" w:rsidRDefault="00AA718D" w:rsidP="00DA7423">
            <w:pPr>
              <w:pStyle w:val="Glava"/>
              <w:tabs>
                <w:tab w:val="clear" w:pos="4536"/>
                <w:tab w:val="clear" w:pos="9072"/>
                <w:tab w:val="left" w:pos="10206"/>
              </w:tabs>
              <w:ind w:right="502"/>
              <w:jc w:val="both"/>
              <w:rPr>
                <w:i w:val="0"/>
                <w:sz w:val="16"/>
                <w:szCs w:val="16"/>
              </w:rPr>
            </w:pPr>
          </w:p>
        </w:tc>
        <w:tc>
          <w:tcPr>
            <w:tcW w:w="741" w:type="dxa"/>
            <w:gridSpan w:val="3"/>
          </w:tcPr>
          <w:p w14:paraId="0C7E6874" w14:textId="77777777" w:rsidR="00AA718D" w:rsidRPr="00FF38DC" w:rsidRDefault="00AA718D" w:rsidP="00DA7423">
            <w:pPr>
              <w:pStyle w:val="Glava"/>
              <w:tabs>
                <w:tab w:val="clear" w:pos="4536"/>
                <w:tab w:val="clear" w:pos="9072"/>
                <w:tab w:val="left" w:pos="10206"/>
              </w:tabs>
              <w:ind w:right="502"/>
              <w:jc w:val="both"/>
              <w:rPr>
                <w:i w:val="0"/>
                <w:sz w:val="16"/>
                <w:szCs w:val="16"/>
              </w:rPr>
            </w:pPr>
          </w:p>
        </w:tc>
        <w:tc>
          <w:tcPr>
            <w:tcW w:w="624" w:type="dxa"/>
          </w:tcPr>
          <w:p w14:paraId="6879EF5F" w14:textId="77777777" w:rsidR="00AA718D" w:rsidRPr="00FF38DC" w:rsidRDefault="00AA718D" w:rsidP="00DA7423">
            <w:pPr>
              <w:pStyle w:val="Glava"/>
              <w:tabs>
                <w:tab w:val="clear" w:pos="4536"/>
                <w:tab w:val="clear" w:pos="9072"/>
                <w:tab w:val="left" w:pos="10206"/>
              </w:tabs>
              <w:ind w:right="502"/>
              <w:jc w:val="both"/>
              <w:rPr>
                <w:i w:val="0"/>
                <w:sz w:val="16"/>
                <w:szCs w:val="16"/>
              </w:rPr>
            </w:pPr>
          </w:p>
        </w:tc>
      </w:tr>
      <w:tr w:rsidR="00AA718D" w:rsidRPr="00FF38DC" w14:paraId="5AFE191A" w14:textId="77777777" w:rsidTr="00DA7423">
        <w:tc>
          <w:tcPr>
            <w:tcW w:w="1842" w:type="dxa"/>
            <w:gridSpan w:val="2"/>
          </w:tcPr>
          <w:p w14:paraId="5C333C04" w14:textId="77777777" w:rsidR="00AA718D" w:rsidRPr="00FF38DC" w:rsidRDefault="00AA718D" w:rsidP="00DA7423">
            <w:pPr>
              <w:pStyle w:val="Glava"/>
              <w:tabs>
                <w:tab w:val="clear" w:pos="4536"/>
                <w:tab w:val="clear" w:pos="9072"/>
                <w:tab w:val="left" w:pos="10206"/>
              </w:tabs>
              <w:ind w:right="502"/>
              <w:jc w:val="both"/>
              <w:rPr>
                <w:i w:val="0"/>
                <w:sz w:val="22"/>
                <w:szCs w:val="22"/>
              </w:rPr>
            </w:pPr>
            <w:r w:rsidRPr="00FF38DC">
              <w:rPr>
                <w:i w:val="0"/>
                <w:sz w:val="22"/>
                <w:szCs w:val="22"/>
              </w:rPr>
              <w:t>bo izvedel</w:t>
            </w:r>
          </w:p>
        </w:tc>
        <w:tc>
          <w:tcPr>
            <w:tcW w:w="6181" w:type="dxa"/>
            <w:gridSpan w:val="6"/>
            <w:tcBorders>
              <w:bottom w:val="single" w:sz="4" w:space="0" w:color="auto"/>
            </w:tcBorders>
          </w:tcPr>
          <w:p w14:paraId="34923FBE"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c>
          <w:tcPr>
            <w:tcW w:w="1190" w:type="dxa"/>
            <w:gridSpan w:val="3"/>
          </w:tcPr>
          <w:p w14:paraId="69A43124" w14:textId="77777777" w:rsidR="00AA718D" w:rsidRPr="00FF38DC" w:rsidRDefault="00AA718D" w:rsidP="00DA7423">
            <w:pPr>
              <w:pStyle w:val="Glava"/>
              <w:tabs>
                <w:tab w:val="clear" w:pos="4536"/>
                <w:tab w:val="clear" w:pos="9072"/>
                <w:tab w:val="left" w:pos="10206"/>
              </w:tabs>
              <w:ind w:right="502"/>
              <w:jc w:val="both"/>
              <w:rPr>
                <w:i w:val="0"/>
                <w:sz w:val="22"/>
                <w:szCs w:val="22"/>
              </w:rPr>
            </w:pPr>
            <w:r w:rsidRPr="00FF38DC">
              <w:rPr>
                <w:i w:val="0"/>
                <w:sz w:val="22"/>
                <w:szCs w:val="22"/>
              </w:rPr>
              <w:t>(vrsta del)</w:t>
            </w:r>
          </w:p>
        </w:tc>
      </w:tr>
      <w:tr w:rsidR="00AA718D" w:rsidRPr="00FF38DC" w14:paraId="21D63425" w14:textId="77777777" w:rsidTr="00DA7423">
        <w:tc>
          <w:tcPr>
            <w:tcW w:w="9213" w:type="dxa"/>
            <w:gridSpan w:val="11"/>
          </w:tcPr>
          <w:p w14:paraId="6115F148" w14:textId="77777777" w:rsidR="00AA718D" w:rsidRPr="00FF38DC" w:rsidRDefault="00AA718D" w:rsidP="00DA7423">
            <w:pPr>
              <w:pStyle w:val="Glava"/>
              <w:tabs>
                <w:tab w:val="clear" w:pos="4536"/>
                <w:tab w:val="clear" w:pos="9072"/>
                <w:tab w:val="left" w:pos="10206"/>
              </w:tabs>
              <w:ind w:right="502"/>
              <w:jc w:val="both"/>
              <w:rPr>
                <w:i w:val="0"/>
                <w:sz w:val="16"/>
                <w:szCs w:val="16"/>
              </w:rPr>
            </w:pPr>
          </w:p>
        </w:tc>
      </w:tr>
      <w:tr w:rsidR="00AA718D" w:rsidRPr="00FF38DC" w14:paraId="36559119" w14:textId="77777777" w:rsidTr="00DA7423">
        <w:tc>
          <w:tcPr>
            <w:tcW w:w="1842" w:type="dxa"/>
            <w:gridSpan w:val="2"/>
          </w:tcPr>
          <w:p w14:paraId="319B32E1" w14:textId="77777777" w:rsidR="00AA718D" w:rsidRPr="00FF38DC" w:rsidRDefault="00AA718D" w:rsidP="00DA7423">
            <w:pPr>
              <w:pStyle w:val="Glava"/>
              <w:tabs>
                <w:tab w:val="clear" w:pos="4536"/>
                <w:tab w:val="clear" w:pos="9072"/>
                <w:tab w:val="left" w:pos="10206"/>
              </w:tabs>
              <w:ind w:right="502"/>
              <w:jc w:val="both"/>
              <w:rPr>
                <w:i w:val="0"/>
                <w:sz w:val="22"/>
                <w:szCs w:val="22"/>
              </w:rPr>
            </w:pPr>
            <w:r w:rsidRPr="00FF38DC">
              <w:rPr>
                <w:i w:val="0"/>
                <w:sz w:val="22"/>
                <w:szCs w:val="22"/>
              </w:rPr>
              <w:t>v količini</w:t>
            </w:r>
          </w:p>
        </w:tc>
        <w:tc>
          <w:tcPr>
            <w:tcW w:w="7371" w:type="dxa"/>
            <w:gridSpan w:val="9"/>
            <w:tcBorders>
              <w:bottom w:val="single" w:sz="4" w:space="0" w:color="auto"/>
            </w:tcBorders>
          </w:tcPr>
          <w:p w14:paraId="29FBA780"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r>
      <w:tr w:rsidR="00AA718D" w:rsidRPr="00FF38DC" w14:paraId="5B6F87A2" w14:textId="77777777" w:rsidTr="00DA7423">
        <w:tc>
          <w:tcPr>
            <w:tcW w:w="1842" w:type="dxa"/>
            <w:gridSpan w:val="2"/>
          </w:tcPr>
          <w:p w14:paraId="0BAC3D62"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c>
          <w:tcPr>
            <w:tcW w:w="7371" w:type="dxa"/>
            <w:gridSpan w:val="9"/>
          </w:tcPr>
          <w:p w14:paraId="69BB8F26"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r>
      <w:tr w:rsidR="00AA718D" w:rsidRPr="00FF38DC" w14:paraId="5CD40AAF" w14:textId="77777777" w:rsidTr="00DA7423">
        <w:tc>
          <w:tcPr>
            <w:tcW w:w="1842" w:type="dxa"/>
            <w:gridSpan w:val="2"/>
          </w:tcPr>
          <w:p w14:paraId="60B34218" w14:textId="77777777" w:rsidR="00AA718D" w:rsidRPr="00FF38DC" w:rsidRDefault="00AA718D" w:rsidP="00DA7423">
            <w:pPr>
              <w:pStyle w:val="Glava"/>
              <w:tabs>
                <w:tab w:val="clear" w:pos="4536"/>
                <w:tab w:val="clear" w:pos="9072"/>
                <w:tab w:val="left" w:pos="10206"/>
              </w:tabs>
              <w:ind w:right="502"/>
              <w:jc w:val="both"/>
              <w:rPr>
                <w:i w:val="0"/>
                <w:sz w:val="22"/>
                <w:szCs w:val="22"/>
              </w:rPr>
            </w:pPr>
            <w:r w:rsidRPr="00FF38DC">
              <w:rPr>
                <w:i w:val="0"/>
                <w:sz w:val="22"/>
                <w:szCs w:val="22"/>
              </w:rPr>
              <w:t>v vrednosti</w:t>
            </w:r>
          </w:p>
        </w:tc>
        <w:tc>
          <w:tcPr>
            <w:tcW w:w="3715" w:type="dxa"/>
            <w:gridSpan w:val="2"/>
            <w:tcBorders>
              <w:bottom w:val="single" w:sz="4" w:space="0" w:color="auto"/>
            </w:tcBorders>
          </w:tcPr>
          <w:p w14:paraId="57FB704E"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c>
          <w:tcPr>
            <w:tcW w:w="3656" w:type="dxa"/>
            <w:gridSpan w:val="7"/>
          </w:tcPr>
          <w:p w14:paraId="64103527" w14:textId="77777777" w:rsidR="00AA718D" w:rsidRPr="00FF38DC" w:rsidRDefault="00AA718D" w:rsidP="00DA7423">
            <w:pPr>
              <w:pStyle w:val="Glava"/>
              <w:tabs>
                <w:tab w:val="clear" w:pos="4536"/>
                <w:tab w:val="clear" w:pos="9072"/>
                <w:tab w:val="left" w:pos="10206"/>
              </w:tabs>
              <w:ind w:right="502"/>
              <w:jc w:val="both"/>
              <w:rPr>
                <w:i w:val="0"/>
                <w:sz w:val="22"/>
                <w:szCs w:val="22"/>
              </w:rPr>
            </w:pPr>
            <w:r w:rsidRPr="00FF38DC">
              <w:rPr>
                <w:i w:val="0"/>
                <w:sz w:val="22"/>
                <w:szCs w:val="22"/>
              </w:rPr>
              <w:t>EUR brez DDV</w:t>
            </w:r>
          </w:p>
        </w:tc>
      </w:tr>
      <w:tr w:rsidR="00AA718D" w:rsidRPr="00FF38DC" w14:paraId="31038AB7" w14:textId="77777777" w:rsidTr="00DA7423">
        <w:tc>
          <w:tcPr>
            <w:tcW w:w="1842" w:type="dxa"/>
            <w:gridSpan w:val="2"/>
          </w:tcPr>
          <w:p w14:paraId="4DAABC88"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c>
          <w:tcPr>
            <w:tcW w:w="7371" w:type="dxa"/>
            <w:gridSpan w:val="9"/>
          </w:tcPr>
          <w:p w14:paraId="2A0F88E5"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r>
      <w:tr w:rsidR="00AA718D" w:rsidRPr="00FF38DC" w14:paraId="4D4DA473" w14:textId="77777777" w:rsidTr="00DA7423">
        <w:tc>
          <w:tcPr>
            <w:tcW w:w="1842" w:type="dxa"/>
            <w:gridSpan w:val="2"/>
          </w:tcPr>
          <w:p w14:paraId="6FED59EE" w14:textId="77777777" w:rsidR="00AA718D" w:rsidRPr="00FF38DC" w:rsidRDefault="00AA718D" w:rsidP="00DA7423">
            <w:pPr>
              <w:pStyle w:val="Glava"/>
              <w:tabs>
                <w:tab w:val="clear" w:pos="4536"/>
                <w:tab w:val="clear" w:pos="9072"/>
                <w:tab w:val="left" w:pos="10206"/>
              </w:tabs>
              <w:ind w:right="502"/>
              <w:jc w:val="both"/>
              <w:rPr>
                <w:i w:val="0"/>
                <w:sz w:val="22"/>
                <w:szCs w:val="22"/>
              </w:rPr>
            </w:pPr>
            <w:r w:rsidRPr="00FF38DC">
              <w:rPr>
                <w:i w:val="0"/>
                <w:sz w:val="22"/>
                <w:szCs w:val="22"/>
              </w:rPr>
              <w:t>kraj izvedbe</w:t>
            </w:r>
          </w:p>
        </w:tc>
        <w:tc>
          <w:tcPr>
            <w:tcW w:w="1846" w:type="dxa"/>
            <w:tcBorders>
              <w:bottom w:val="single" w:sz="4" w:space="0" w:color="auto"/>
            </w:tcBorders>
          </w:tcPr>
          <w:p w14:paraId="7F9FFC4A"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c>
          <w:tcPr>
            <w:tcW w:w="2753" w:type="dxa"/>
            <w:gridSpan w:val="2"/>
          </w:tcPr>
          <w:p w14:paraId="379E9466" w14:textId="77777777" w:rsidR="00AA718D" w:rsidRPr="00FF38DC" w:rsidRDefault="00AA718D" w:rsidP="00DA7423">
            <w:pPr>
              <w:pStyle w:val="Glava"/>
              <w:tabs>
                <w:tab w:val="clear" w:pos="4536"/>
                <w:tab w:val="clear" w:pos="9072"/>
                <w:tab w:val="left" w:pos="10206"/>
              </w:tabs>
              <w:ind w:right="502"/>
              <w:jc w:val="both"/>
              <w:rPr>
                <w:i w:val="0"/>
                <w:sz w:val="22"/>
                <w:szCs w:val="22"/>
              </w:rPr>
            </w:pPr>
            <w:r w:rsidRPr="00FF38DC">
              <w:rPr>
                <w:i w:val="0"/>
                <w:sz w:val="22"/>
                <w:szCs w:val="22"/>
              </w:rPr>
              <w:t>rok izvedbe del podizvajalca</w:t>
            </w:r>
          </w:p>
        </w:tc>
        <w:tc>
          <w:tcPr>
            <w:tcW w:w="2772" w:type="dxa"/>
            <w:gridSpan w:val="6"/>
            <w:tcBorders>
              <w:bottom w:val="single" w:sz="4" w:space="0" w:color="auto"/>
            </w:tcBorders>
          </w:tcPr>
          <w:p w14:paraId="59AFEE16"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r>
    </w:tbl>
    <w:p w14:paraId="36AA9D2E" w14:textId="77777777" w:rsidR="00AA718D" w:rsidRPr="00FF38DC" w:rsidRDefault="00AA718D" w:rsidP="00DA7423">
      <w:pPr>
        <w:pStyle w:val="Glava"/>
        <w:tabs>
          <w:tab w:val="clear" w:pos="4536"/>
          <w:tab w:val="clear" w:pos="9072"/>
          <w:tab w:val="left" w:pos="10206"/>
        </w:tabs>
        <w:ind w:right="502"/>
        <w:jc w:val="both"/>
        <w:rPr>
          <w:i w:val="0"/>
          <w:sz w:val="22"/>
          <w:szCs w:val="22"/>
        </w:rPr>
      </w:pPr>
    </w:p>
    <w:p w14:paraId="4A5CB98A" w14:textId="77777777" w:rsidR="00AA718D" w:rsidRPr="00FF38DC" w:rsidRDefault="00AA718D" w:rsidP="00DA7423">
      <w:pPr>
        <w:pStyle w:val="Glava"/>
        <w:tabs>
          <w:tab w:val="clear" w:pos="4536"/>
          <w:tab w:val="clear" w:pos="9072"/>
          <w:tab w:val="left" w:pos="10206"/>
        </w:tabs>
        <w:ind w:right="502"/>
        <w:jc w:val="both"/>
        <w:rPr>
          <w:i w:val="0"/>
          <w:sz w:val="22"/>
          <w:szCs w:val="22"/>
        </w:rPr>
      </w:pPr>
    </w:p>
    <w:p w14:paraId="6246B614" w14:textId="77777777" w:rsidR="00AA718D" w:rsidRPr="00FF38DC" w:rsidRDefault="00AA718D" w:rsidP="00DA7423">
      <w:pPr>
        <w:pStyle w:val="Glava"/>
        <w:tabs>
          <w:tab w:val="clear" w:pos="4536"/>
          <w:tab w:val="clear" w:pos="9072"/>
          <w:tab w:val="left" w:pos="10206"/>
        </w:tabs>
        <w:ind w:right="502"/>
        <w:jc w:val="both"/>
        <w:rPr>
          <w:i w:val="0"/>
          <w:sz w:val="22"/>
          <w:szCs w:val="22"/>
        </w:rPr>
      </w:pPr>
    </w:p>
    <w:tbl>
      <w:tblPr>
        <w:tblW w:w="9072" w:type="dxa"/>
        <w:tblInd w:w="993" w:type="dxa"/>
        <w:tblLook w:val="01E0" w:firstRow="1" w:lastRow="1" w:firstColumn="1" w:lastColumn="1" w:noHBand="0" w:noVBand="0"/>
      </w:tblPr>
      <w:tblGrid>
        <w:gridCol w:w="1536"/>
        <w:gridCol w:w="2281"/>
        <w:gridCol w:w="1057"/>
        <w:gridCol w:w="1256"/>
        <w:gridCol w:w="350"/>
        <w:gridCol w:w="2592"/>
      </w:tblGrid>
      <w:tr w:rsidR="00AA718D" w:rsidRPr="00BA6EE2" w14:paraId="1C2DBE5B" w14:textId="77777777" w:rsidTr="00106764">
        <w:tc>
          <w:tcPr>
            <w:tcW w:w="1536" w:type="dxa"/>
          </w:tcPr>
          <w:p w14:paraId="4DC3FA07" w14:textId="77777777" w:rsidR="00AA718D" w:rsidRPr="008C10FE" w:rsidRDefault="00AA718D" w:rsidP="00DA7423">
            <w:pPr>
              <w:pStyle w:val="Glava"/>
              <w:tabs>
                <w:tab w:val="clear" w:pos="4536"/>
                <w:tab w:val="clear" w:pos="9072"/>
                <w:tab w:val="left" w:pos="10206"/>
              </w:tabs>
              <w:ind w:right="502"/>
              <w:jc w:val="both"/>
              <w:rPr>
                <w:i w:val="0"/>
                <w:sz w:val="22"/>
                <w:szCs w:val="22"/>
                <w:highlight w:val="cyan"/>
              </w:rPr>
            </w:pPr>
          </w:p>
        </w:tc>
        <w:tc>
          <w:tcPr>
            <w:tcW w:w="2281" w:type="dxa"/>
            <w:tcBorders>
              <w:bottom w:val="single" w:sz="4" w:space="0" w:color="auto"/>
            </w:tcBorders>
          </w:tcPr>
          <w:p w14:paraId="725BB36F" w14:textId="77777777" w:rsidR="00AA718D" w:rsidRPr="008C10FE" w:rsidRDefault="00AA718D" w:rsidP="00DA7423">
            <w:pPr>
              <w:pStyle w:val="Glava"/>
              <w:tabs>
                <w:tab w:val="clear" w:pos="4536"/>
                <w:tab w:val="clear" w:pos="9072"/>
                <w:tab w:val="left" w:pos="10206"/>
              </w:tabs>
              <w:ind w:right="502"/>
              <w:jc w:val="both"/>
              <w:rPr>
                <w:i w:val="0"/>
                <w:sz w:val="22"/>
                <w:szCs w:val="22"/>
                <w:highlight w:val="cyan"/>
              </w:rPr>
            </w:pPr>
          </w:p>
        </w:tc>
        <w:tc>
          <w:tcPr>
            <w:tcW w:w="1057" w:type="dxa"/>
          </w:tcPr>
          <w:p w14:paraId="42FFA1CF" w14:textId="77777777" w:rsidR="00AA718D" w:rsidRPr="008C10FE" w:rsidRDefault="00AA718D" w:rsidP="00DA7423">
            <w:pPr>
              <w:pStyle w:val="Glava"/>
              <w:tabs>
                <w:tab w:val="clear" w:pos="4536"/>
                <w:tab w:val="clear" w:pos="9072"/>
                <w:tab w:val="left" w:pos="10206"/>
              </w:tabs>
              <w:ind w:right="502"/>
              <w:jc w:val="both"/>
              <w:rPr>
                <w:i w:val="0"/>
                <w:sz w:val="22"/>
                <w:szCs w:val="22"/>
                <w:highlight w:val="cyan"/>
              </w:rPr>
            </w:pPr>
          </w:p>
        </w:tc>
        <w:tc>
          <w:tcPr>
            <w:tcW w:w="1256" w:type="dxa"/>
          </w:tcPr>
          <w:p w14:paraId="63EF5F09" w14:textId="77777777" w:rsidR="00AA718D" w:rsidRPr="008C10FE" w:rsidRDefault="00AA718D" w:rsidP="00DA7423">
            <w:pPr>
              <w:pStyle w:val="Glava"/>
              <w:tabs>
                <w:tab w:val="clear" w:pos="4536"/>
                <w:tab w:val="clear" w:pos="9072"/>
                <w:tab w:val="left" w:pos="10206"/>
              </w:tabs>
              <w:ind w:right="502"/>
              <w:jc w:val="both"/>
              <w:rPr>
                <w:i w:val="0"/>
                <w:sz w:val="22"/>
                <w:szCs w:val="22"/>
                <w:highlight w:val="cyan"/>
              </w:rPr>
            </w:pPr>
          </w:p>
        </w:tc>
        <w:tc>
          <w:tcPr>
            <w:tcW w:w="2942" w:type="dxa"/>
            <w:gridSpan w:val="2"/>
            <w:tcBorders>
              <w:bottom w:val="single" w:sz="4" w:space="0" w:color="auto"/>
            </w:tcBorders>
          </w:tcPr>
          <w:p w14:paraId="711DB821" w14:textId="77777777" w:rsidR="00AA718D" w:rsidRPr="008C10FE" w:rsidRDefault="00AA718D" w:rsidP="00DA7423">
            <w:pPr>
              <w:pStyle w:val="Glava"/>
              <w:tabs>
                <w:tab w:val="clear" w:pos="4536"/>
                <w:tab w:val="clear" w:pos="9072"/>
                <w:tab w:val="left" w:pos="10206"/>
              </w:tabs>
              <w:ind w:right="502"/>
              <w:jc w:val="both"/>
              <w:rPr>
                <w:i w:val="0"/>
                <w:sz w:val="22"/>
                <w:szCs w:val="22"/>
                <w:highlight w:val="cyan"/>
              </w:rPr>
            </w:pPr>
          </w:p>
        </w:tc>
      </w:tr>
      <w:tr w:rsidR="00AA718D" w:rsidRPr="00BA6EE2" w14:paraId="09A04D27" w14:textId="77777777" w:rsidTr="00106764">
        <w:tc>
          <w:tcPr>
            <w:tcW w:w="1536" w:type="dxa"/>
          </w:tcPr>
          <w:p w14:paraId="21EC5FFC" w14:textId="77777777" w:rsidR="00AA718D" w:rsidRPr="008C10FE" w:rsidRDefault="00AA718D" w:rsidP="00DA7423">
            <w:pPr>
              <w:pStyle w:val="Glava"/>
              <w:tabs>
                <w:tab w:val="clear" w:pos="4536"/>
                <w:tab w:val="clear" w:pos="9072"/>
                <w:tab w:val="left" w:pos="10206"/>
              </w:tabs>
              <w:ind w:right="502"/>
              <w:jc w:val="both"/>
              <w:rPr>
                <w:i w:val="0"/>
                <w:sz w:val="16"/>
                <w:szCs w:val="16"/>
                <w:highlight w:val="cyan"/>
              </w:rPr>
            </w:pPr>
          </w:p>
        </w:tc>
        <w:tc>
          <w:tcPr>
            <w:tcW w:w="2281" w:type="dxa"/>
            <w:tcBorders>
              <w:top w:val="single" w:sz="4" w:space="0" w:color="auto"/>
            </w:tcBorders>
          </w:tcPr>
          <w:p w14:paraId="042AFF7F" w14:textId="77777777" w:rsidR="00AA718D" w:rsidRPr="008C10FE" w:rsidRDefault="00AA718D" w:rsidP="00DA7423">
            <w:pPr>
              <w:pStyle w:val="Glava"/>
              <w:tabs>
                <w:tab w:val="clear" w:pos="4536"/>
                <w:tab w:val="clear" w:pos="9072"/>
                <w:tab w:val="left" w:pos="10206"/>
              </w:tabs>
              <w:ind w:right="502"/>
              <w:jc w:val="both"/>
              <w:rPr>
                <w:i w:val="0"/>
                <w:sz w:val="16"/>
                <w:szCs w:val="16"/>
                <w:highlight w:val="cyan"/>
              </w:rPr>
            </w:pPr>
          </w:p>
        </w:tc>
        <w:tc>
          <w:tcPr>
            <w:tcW w:w="1057" w:type="dxa"/>
          </w:tcPr>
          <w:p w14:paraId="0098606A" w14:textId="77777777" w:rsidR="00AA718D" w:rsidRPr="008C10FE" w:rsidRDefault="00AA718D" w:rsidP="00DA7423">
            <w:pPr>
              <w:pStyle w:val="Glava"/>
              <w:tabs>
                <w:tab w:val="clear" w:pos="4536"/>
                <w:tab w:val="clear" w:pos="9072"/>
                <w:tab w:val="left" w:pos="10206"/>
              </w:tabs>
              <w:ind w:right="502"/>
              <w:jc w:val="both"/>
              <w:rPr>
                <w:i w:val="0"/>
                <w:sz w:val="16"/>
                <w:szCs w:val="16"/>
                <w:highlight w:val="cyan"/>
              </w:rPr>
            </w:pPr>
          </w:p>
        </w:tc>
        <w:tc>
          <w:tcPr>
            <w:tcW w:w="1606" w:type="dxa"/>
            <w:gridSpan w:val="2"/>
          </w:tcPr>
          <w:p w14:paraId="70B77B9A" w14:textId="77777777" w:rsidR="00AA718D" w:rsidRPr="008C10FE" w:rsidRDefault="00AA718D" w:rsidP="00DA7423">
            <w:pPr>
              <w:pStyle w:val="Glava"/>
              <w:tabs>
                <w:tab w:val="clear" w:pos="4536"/>
                <w:tab w:val="clear" w:pos="9072"/>
                <w:tab w:val="left" w:pos="10206"/>
              </w:tabs>
              <w:ind w:right="502"/>
              <w:jc w:val="both"/>
              <w:rPr>
                <w:i w:val="0"/>
                <w:sz w:val="16"/>
                <w:szCs w:val="16"/>
                <w:highlight w:val="cyan"/>
              </w:rPr>
            </w:pPr>
          </w:p>
        </w:tc>
        <w:tc>
          <w:tcPr>
            <w:tcW w:w="2592" w:type="dxa"/>
            <w:tcBorders>
              <w:top w:val="single" w:sz="4" w:space="0" w:color="auto"/>
            </w:tcBorders>
          </w:tcPr>
          <w:p w14:paraId="4A0DAC85" w14:textId="77777777" w:rsidR="00AA718D" w:rsidRPr="008C10FE" w:rsidRDefault="00AA718D" w:rsidP="00DA7423">
            <w:pPr>
              <w:pStyle w:val="Glava"/>
              <w:tabs>
                <w:tab w:val="clear" w:pos="4536"/>
                <w:tab w:val="clear" w:pos="9072"/>
                <w:tab w:val="left" w:pos="10206"/>
              </w:tabs>
              <w:ind w:right="502"/>
              <w:jc w:val="both"/>
              <w:rPr>
                <w:i w:val="0"/>
                <w:sz w:val="16"/>
                <w:szCs w:val="16"/>
                <w:highlight w:val="cyan"/>
              </w:rPr>
            </w:pPr>
          </w:p>
        </w:tc>
      </w:tr>
      <w:tr w:rsidR="00AA718D" w:rsidRPr="00FF38DC" w14:paraId="4E5C42D6" w14:textId="77777777" w:rsidTr="00106764">
        <w:trPr>
          <w:trHeight w:val="295"/>
        </w:trPr>
        <w:tc>
          <w:tcPr>
            <w:tcW w:w="1536" w:type="dxa"/>
          </w:tcPr>
          <w:p w14:paraId="65BC74AF" w14:textId="77777777" w:rsidR="00AA718D" w:rsidRPr="008C10FE" w:rsidRDefault="00AA718D" w:rsidP="00DA7423">
            <w:pPr>
              <w:pStyle w:val="Glava"/>
              <w:tabs>
                <w:tab w:val="clear" w:pos="4536"/>
                <w:tab w:val="clear" w:pos="9072"/>
                <w:tab w:val="left" w:pos="10206"/>
              </w:tabs>
              <w:ind w:right="502"/>
              <w:jc w:val="both"/>
              <w:rPr>
                <w:i w:val="0"/>
                <w:sz w:val="22"/>
                <w:szCs w:val="22"/>
                <w:highlight w:val="cyan"/>
              </w:rPr>
            </w:pPr>
          </w:p>
        </w:tc>
        <w:tc>
          <w:tcPr>
            <w:tcW w:w="2281" w:type="dxa"/>
          </w:tcPr>
          <w:p w14:paraId="09D53B2A" w14:textId="77777777" w:rsidR="00AA718D" w:rsidRPr="008C10FE" w:rsidRDefault="00AA718D" w:rsidP="00DA7423">
            <w:pPr>
              <w:pStyle w:val="Glava"/>
              <w:tabs>
                <w:tab w:val="clear" w:pos="4536"/>
                <w:tab w:val="clear" w:pos="9072"/>
                <w:tab w:val="left" w:pos="10206"/>
              </w:tabs>
              <w:ind w:right="502"/>
              <w:jc w:val="both"/>
              <w:rPr>
                <w:i w:val="0"/>
                <w:sz w:val="22"/>
                <w:szCs w:val="22"/>
                <w:highlight w:val="cyan"/>
              </w:rPr>
            </w:pPr>
          </w:p>
        </w:tc>
        <w:tc>
          <w:tcPr>
            <w:tcW w:w="1057" w:type="dxa"/>
          </w:tcPr>
          <w:p w14:paraId="544B68B6" w14:textId="77777777" w:rsidR="00AA718D" w:rsidRPr="008C10FE" w:rsidRDefault="00AA718D" w:rsidP="00DA7423">
            <w:pPr>
              <w:pStyle w:val="Glava"/>
              <w:tabs>
                <w:tab w:val="clear" w:pos="4536"/>
                <w:tab w:val="clear" w:pos="9072"/>
                <w:tab w:val="left" w:pos="10206"/>
              </w:tabs>
              <w:ind w:right="502"/>
              <w:jc w:val="both"/>
              <w:rPr>
                <w:i w:val="0"/>
                <w:sz w:val="22"/>
                <w:szCs w:val="22"/>
                <w:highlight w:val="cyan"/>
              </w:rPr>
            </w:pPr>
          </w:p>
        </w:tc>
        <w:tc>
          <w:tcPr>
            <w:tcW w:w="1606" w:type="dxa"/>
            <w:gridSpan w:val="2"/>
          </w:tcPr>
          <w:p w14:paraId="6BFCFFA2"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c>
          <w:tcPr>
            <w:tcW w:w="2592" w:type="dxa"/>
            <w:tcBorders>
              <w:bottom w:val="single" w:sz="4" w:space="0" w:color="auto"/>
            </w:tcBorders>
          </w:tcPr>
          <w:p w14:paraId="63E7CACF"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r>
    </w:tbl>
    <w:p w14:paraId="447CEB33" w14:textId="6A416C95" w:rsidR="00AA718D" w:rsidRPr="00613530" w:rsidRDefault="006163FD" w:rsidP="006163FD">
      <w:pPr>
        <w:pStyle w:val="Glava"/>
        <w:tabs>
          <w:tab w:val="clear" w:pos="4536"/>
          <w:tab w:val="clear" w:pos="9072"/>
        </w:tabs>
        <w:ind w:left="1134" w:right="502"/>
        <w:jc w:val="both"/>
        <w:rPr>
          <w:i w:val="0"/>
          <w:sz w:val="22"/>
          <w:szCs w:val="22"/>
        </w:rPr>
      </w:pPr>
      <w:r w:rsidRPr="00613530">
        <w:rPr>
          <w:i w:val="0"/>
          <w:sz w:val="22"/>
          <w:szCs w:val="22"/>
        </w:rPr>
        <w:t>NAVODILO:</w:t>
      </w:r>
    </w:p>
    <w:p w14:paraId="397EB42C" w14:textId="57B3EE9B" w:rsidR="006163FD" w:rsidRPr="00613530" w:rsidRDefault="006163FD" w:rsidP="006163FD">
      <w:pPr>
        <w:pStyle w:val="Glava"/>
        <w:tabs>
          <w:tab w:val="clear" w:pos="4536"/>
          <w:tab w:val="clear" w:pos="9072"/>
        </w:tabs>
        <w:ind w:left="426" w:right="502" w:firstLine="708"/>
        <w:jc w:val="both"/>
        <w:rPr>
          <w:i w:val="0"/>
          <w:sz w:val="22"/>
          <w:szCs w:val="22"/>
        </w:rPr>
      </w:pPr>
      <w:r w:rsidRPr="00613530">
        <w:rPr>
          <w:i w:val="0"/>
          <w:sz w:val="22"/>
          <w:szCs w:val="22"/>
        </w:rPr>
        <w:t xml:space="preserve">Obrazec izpolnijo ponudniki ali skupina ponudnikov v skupni ponudbi, ki nastopajo s podizvajalci. </w:t>
      </w:r>
    </w:p>
    <w:p w14:paraId="532FD5A9" w14:textId="77777777" w:rsidR="001B7E85" w:rsidRPr="00613530" w:rsidRDefault="00AA718D" w:rsidP="006163FD">
      <w:pPr>
        <w:pStyle w:val="Glava"/>
        <w:tabs>
          <w:tab w:val="clear" w:pos="4536"/>
          <w:tab w:val="clear" w:pos="9072"/>
        </w:tabs>
        <w:ind w:left="1134" w:right="502"/>
        <w:jc w:val="both"/>
        <w:rPr>
          <w:i w:val="0"/>
          <w:sz w:val="22"/>
          <w:szCs w:val="22"/>
        </w:rPr>
      </w:pPr>
      <w:r w:rsidRPr="00613530">
        <w:rPr>
          <w:i w:val="0"/>
          <w:sz w:val="22"/>
          <w:szCs w:val="22"/>
        </w:rPr>
        <w:t>Ponudnik, ki v ponudbi nominira podizvajalce, mora izpolniti vse rubrike.</w:t>
      </w:r>
    </w:p>
    <w:p w14:paraId="452797CB" w14:textId="77777777" w:rsidR="006163FD" w:rsidRPr="006163FD" w:rsidRDefault="006163FD" w:rsidP="006163FD">
      <w:pPr>
        <w:ind w:left="1134"/>
        <w:rPr>
          <w:b/>
          <w:i w:val="0"/>
          <w:sz w:val="20"/>
        </w:rPr>
      </w:pPr>
      <w:r w:rsidRPr="006163FD">
        <w:rPr>
          <w:b/>
          <w:i w:val="0"/>
          <w:sz w:val="20"/>
        </w:rPr>
        <w:br w:type="page"/>
      </w:r>
    </w:p>
    <w:p w14:paraId="6D249EB7" w14:textId="4C3C6CD2" w:rsidR="00AA718D" w:rsidRPr="009E3C49" w:rsidRDefault="00AA718D" w:rsidP="00743DA5">
      <w:pPr>
        <w:pStyle w:val="Glava"/>
        <w:tabs>
          <w:tab w:val="clear" w:pos="4536"/>
          <w:tab w:val="clear" w:pos="9072"/>
        </w:tabs>
        <w:ind w:right="502"/>
        <w:jc w:val="right"/>
        <w:rPr>
          <w:b/>
          <w:i w:val="0"/>
          <w:sz w:val="22"/>
          <w:szCs w:val="22"/>
        </w:rPr>
      </w:pPr>
      <w:r w:rsidRPr="009E3C49">
        <w:rPr>
          <w:b/>
          <w:i w:val="0"/>
          <w:sz w:val="22"/>
          <w:szCs w:val="22"/>
        </w:rPr>
        <w:lastRenderedPageBreak/>
        <w:t>P</w:t>
      </w:r>
      <w:r w:rsidR="004A7BAD" w:rsidRPr="009E3C49">
        <w:rPr>
          <w:b/>
          <w:i w:val="0"/>
          <w:sz w:val="22"/>
          <w:szCs w:val="22"/>
        </w:rPr>
        <w:t xml:space="preserve">RILOGA </w:t>
      </w:r>
      <w:r w:rsidR="000D7DAF">
        <w:rPr>
          <w:b/>
          <w:i w:val="0"/>
          <w:sz w:val="22"/>
          <w:szCs w:val="22"/>
        </w:rPr>
        <w:t>8</w:t>
      </w:r>
      <w:r w:rsidRPr="009E3C49">
        <w:rPr>
          <w:b/>
          <w:i w:val="0"/>
          <w:sz w:val="22"/>
          <w:szCs w:val="22"/>
        </w:rPr>
        <w:t xml:space="preserve"> </w:t>
      </w:r>
    </w:p>
    <w:p w14:paraId="30E9C905" w14:textId="77777777" w:rsidR="00AA718D" w:rsidRPr="0079325B" w:rsidRDefault="00AA718D" w:rsidP="00743DA5">
      <w:pPr>
        <w:pStyle w:val="Glava"/>
        <w:tabs>
          <w:tab w:val="clear" w:pos="4536"/>
          <w:tab w:val="clear" w:pos="9072"/>
        </w:tabs>
        <w:ind w:right="502"/>
        <w:jc w:val="both"/>
        <w:rPr>
          <w:i w:val="0"/>
          <w:sz w:val="22"/>
          <w:szCs w:val="22"/>
        </w:rPr>
      </w:pPr>
    </w:p>
    <w:p w14:paraId="13D18615" w14:textId="77777777" w:rsidR="00AA718D" w:rsidRPr="0079325B" w:rsidRDefault="00AA718D" w:rsidP="00743DA5">
      <w:pPr>
        <w:pStyle w:val="Glava"/>
        <w:tabs>
          <w:tab w:val="clear" w:pos="4536"/>
          <w:tab w:val="clear" w:pos="9072"/>
        </w:tabs>
        <w:ind w:right="502"/>
        <w:jc w:val="both"/>
        <w:rPr>
          <w:i w:val="0"/>
          <w:sz w:val="22"/>
          <w:szCs w:val="22"/>
        </w:rPr>
      </w:pPr>
    </w:p>
    <w:tbl>
      <w:tblPr>
        <w:tblW w:w="0" w:type="auto"/>
        <w:tblInd w:w="1188" w:type="dxa"/>
        <w:tblLook w:val="01E0" w:firstRow="1" w:lastRow="1" w:firstColumn="1" w:lastColumn="1" w:noHBand="0" w:noVBand="0"/>
      </w:tblPr>
      <w:tblGrid>
        <w:gridCol w:w="2405"/>
        <w:gridCol w:w="6755"/>
      </w:tblGrid>
      <w:tr w:rsidR="00AA718D" w:rsidRPr="0079325B" w14:paraId="67E9D25F" w14:textId="77777777" w:rsidTr="00743DA5">
        <w:tc>
          <w:tcPr>
            <w:tcW w:w="2405" w:type="dxa"/>
            <w:vMerge w:val="restart"/>
          </w:tcPr>
          <w:p w14:paraId="68118F1F" w14:textId="77777777" w:rsidR="00AA718D" w:rsidRPr="0079325B" w:rsidRDefault="00AA718D" w:rsidP="00743DA5">
            <w:pPr>
              <w:pStyle w:val="Glava"/>
              <w:tabs>
                <w:tab w:val="clear" w:pos="4536"/>
                <w:tab w:val="clear" w:pos="9072"/>
              </w:tabs>
              <w:ind w:right="502"/>
              <w:jc w:val="both"/>
              <w:rPr>
                <w:i w:val="0"/>
                <w:sz w:val="22"/>
                <w:szCs w:val="22"/>
              </w:rPr>
            </w:pPr>
            <w:r>
              <w:rPr>
                <w:i w:val="0"/>
                <w:sz w:val="22"/>
                <w:szCs w:val="22"/>
              </w:rPr>
              <w:t>PODIZVAJALEC</w:t>
            </w:r>
            <w:r w:rsidRPr="0079325B">
              <w:rPr>
                <w:i w:val="0"/>
                <w:sz w:val="22"/>
                <w:szCs w:val="22"/>
              </w:rPr>
              <w:t>:</w:t>
            </w:r>
          </w:p>
        </w:tc>
        <w:tc>
          <w:tcPr>
            <w:tcW w:w="6755" w:type="dxa"/>
            <w:tcBorders>
              <w:bottom w:val="single" w:sz="4" w:space="0" w:color="auto"/>
            </w:tcBorders>
          </w:tcPr>
          <w:p w14:paraId="04AC7AA6" w14:textId="77777777" w:rsidR="00AA718D" w:rsidRPr="0079325B" w:rsidRDefault="00AA718D" w:rsidP="00743DA5">
            <w:pPr>
              <w:pStyle w:val="Glava"/>
              <w:tabs>
                <w:tab w:val="clear" w:pos="4536"/>
                <w:tab w:val="clear" w:pos="9072"/>
              </w:tabs>
              <w:ind w:right="502"/>
              <w:jc w:val="both"/>
              <w:rPr>
                <w:i w:val="0"/>
                <w:sz w:val="22"/>
                <w:szCs w:val="22"/>
              </w:rPr>
            </w:pPr>
          </w:p>
        </w:tc>
      </w:tr>
      <w:tr w:rsidR="00AA718D" w:rsidRPr="0079325B" w14:paraId="06E5D3FE" w14:textId="77777777" w:rsidTr="00743DA5">
        <w:tc>
          <w:tcPr>
            <w:tcW w:w="2405" w:type="dxa"/>
            <w:vMerge/>
          </w:tcPr>
          <w:p w14:paraId="10387CD4" w14:textId="77777777" w:rsidR="00AA718D" w:rsidRPr="0079325B" w:rsidRDefault="00AA718D" w:rsidP="00743DA5">
            <w:pPr>
              <w:pStyle w:val="Glava"/>
              <w:tabs>
                <w:tab w:val="clear" w:pos="4536"/>
                <w:tab w:val="clear" w:pos="9072"/>
              </w:tabs>
              <w:ind w:right="502"/>
              <w:jc w:val="both"/>
              <w:rPr>
                <w:i w:val="0"/>
                <w:sz w:val="22"/>
                <w:szCs w:val="22"/>
              </w:rPr>
            </w:pPr>
          </w:p>
        </w:tc>
        <w:tc>
          <w:tcPr>
            <w:tcW w:w="6755" w:type="dxa"/>
            <w:tcBorders>
              <w:top w:val="single" w:sz="4" w:space="0" w:color="auto"/>
              <w:bottom w:val="single" w:sz="4" w:space="0" w:color="auto"/>
            </w:tcBorders>
          </w:tcPr>
          <w:p w14:paraId="62197D39" w14:textId="77777777" w:rsidR="00AA718D" w:rsidRPr="0079325B" w:rsidRDefault="00AA718D" w:rsidP="00743DA5">
            <w:pPr>
              <w:pStyle w:val="Glava"/>
              <w:tabs>
                <w:tab w:val="clear" w:pos="4536"/>
                <w:tab w:val="clear" w:pos="9072"/>
              </w:tabs>
              <w:ind w:right="502"/>
              <w:jc w:val="both"/>
              <w:rPr>
                <w:i w:val="0"/>
                <w:sz w:val="22"/>
                <w:szCs w:val="22"/>
              </w:rPr>
            </w:pPr>
          </w:p>
        </w:tc>
      </w:tr>
      <w:tr w:rsidR="00AA718D" w:rsidRPr="0079325B" w14:paraId="174690C6" w14:textId="77777777" w:rsidTr="00743DA5">
        <w:tc>
          <w:tcPr>
            <w:tcW w:w="2405" w:type="dxa"/>
            <w:vMerge/>
          </w:tcPr>
          <w:p w14:paraId="3A027A69" w14:textId="77777777" w:rsidR="00AA718D" w:rsidRPr="0079325B" w:rsidRDefault="00AA718D" w:rsidP="00743DA5">
            <w:pPr>
              <w:pStyle w:val="Glava"/>
              <w:tabs>
                <w:tab w:val="clear" w:pos="4536"/>
                <w:tab w:val="clear" w:pos="9072"/>
              </w:tabs>
              <w:ind w:right="502"/>
              <w:jc w:val="both"/>
              <w:rPr>
                <w:i w:val="0"/>
                <w:sz w:val="22"/>
                <w:szCs w:val="22"/>
              </w:rPr>
            </w:pPr>
          </w:p>
        </w:tc>
        <w:tc>
          <w:tcPr>
            <w:tcW w:w="6755" w:type="dxa"/>
            <w:tcBorders>
              <w:top w:val="single" w:sz="4" w:space="0" w:color="auto"/>
              <w:bottom w:val="single" w:sz="4" w:space="0" w:color="auto"/>
            </w:tcBorders>
          </w:tcPr>
          <w:p w14:paraId="0C1EDE65" w14:textId="77777777" w:rsidR="00AA718D" w:rsidRPr="0079325B" w:rsidRDefault="00AA718D" w:rsidP="00743DA5">
            <w:pPr>
              <w:pStyle w:val="Glava"/>
              <w:tabs>
                <w:tab w:val="clear" w:pos="4536"/>
                <w:tab w:val="clear" w:pos="9072"/>
              </w:tabs>
              <w:ind w:right="502"/>
              <w:jc w:val="both"/>
              <w:rPr>
                <w:i w:val="0"/>
                <w:sz w:val="22"/>
                <w:szCs w:val="22"/>
              </w:rPr>
            </w:pPr>
          </w:p>
        </w:tc>
      </w:tr>
    </w:tbl>
    <w:p w14:paraId="092CCBBB" w14:textId="77777777" w:rsidR="00AA718D" w:rsidRDefault="00AA718D" w:rsidP="00743DA5">
      <w:pPr>
        <w:pStyle w:val="Glava"/>
        <w:tabs>
          <w:tab w:val="clear" w:pos="4536"/>
          <w:tab w:val="clear" w:pos="9072"/>
        </w:tabs>
        <w:ind w:left="1080" w:right="502"/>
        <w:rPr>
          <w:i w:val="0"/>
          <w:sz w:val="22"/>
          <w:szCs w:val="22"/>
        </w:rPr>
      </w:pPr>
    </w:p>
    <w:p w14:paraId="16908992" w14:textId="77777777" w:rsidR="00AA718D" w:rsidRDefault="00AA718D" w:rsidP="00743DA5">
      <w:pPr>
        <w:pStyle w:val="Glava"/>
        <w:tabs>
          <w:tab w:val="clear" w:pos="4536"/>
          <w:tab w:val="clear" w:pos="9072"/>
        </w:tabs>
        <w:ind w:left="1080" w:right="502"/>
        <w:jc w:val="both"/>
        <w:rPr>
          <w:i w:val="0"/>
          <w:sz w:val="22"/>
          <w:szCs w:val="22"/>
        </w:rPr>
      </w:pPr>
    </w:p>
    <w:p w14:paraId="41FA6833" w14:textId="77777777" w:rsidR="00AA718D" w:rsidRDefault="00AA718D" w:rsidP="00743DA5">
      <w:pPr>
        <w:pStyle w:val="Glava"/>
        <w:tabs>
          <w:tab w:val="clear" w:pos="4536"/>
          <w:tab w:val="clear" w:pos="9072"/>
        </w:tabs>
        <w:ind w:left="1080" w:right="502"/>
        <w:jc w:val="both"/>
        <w:rPr>
          <w:i w:val="0"/>
          <w:sz w:val="22"/>
          <w:szCs w:val="22"/>
        </w:rPr>
      </w:pPr>
    </w:p>
    <w:p w14:paraId="3E7C5547" w14:textId="77777777" w:rsidR="00AA718D" w:rsidRDefault="00AA718D" w:rsidP="00743DA5">
      <w:pPr>
        <w:pStyle w:val="Glava"/>
        <w:tabs>
          <w:tab w:val="clear" w:pos="4536"/>
          <w:tab w:val="clear" w:pos="9072"/>
        </w:tabs>
        <w:ind w:left="1080" w:right="502"/>
        <w:jc w:val="both"/>
        <w:rPr>
          <w:i w:val="0"/>
          <w:sz w:val="22"/>
          <w:szCs w:val="22"/>
        </w:rPr>
      </w:pPr>
    </w:p>
    <w:p w14:paraId="42E05C16" w14:textId="77777777" w:rsidR="00AA718D" w:rsidRDefault="00AA718D" w:rsidP="00743DA5">
      <w:pPr>
        <w:pStyle w:val="Glava"/>
        <w:tabs>
          <w:tab w:val="clear" w:pos="4536"/>
          <w:tab w:val="clear" w:pos="9072"/>
        </w:tabs>
        <w:ind w:left="1080" w:right="502"/>
        <w:jc w:val="center"/>
        <w:rPr>
          <w:b/>
          <w:i w:val="0"/>
          <w:szCs w:val="24"/>
        </w:rPr>
      </w:pPr>
      <w:r w:rsidRPr="00092E0B">
        <w:rPr>
          <w:b/>
          <w:i w:val="0"/>
          <w:szCs w:val="24"/>
        </w:rPr>
        <w:t>IZRECNA ZAHTEVA PODIZVAJALCA</w:t>
      </w:r>
    </w:p>
    <w:p w14:paraId="343982EC" w14:textId="77777777" w:rsidR="00AA718D" w:rsidRDefault="00AA718D" w:rsidP="00743DA5">
      <w:pPr>
        <w:pStyle w:val="Glava"/>
        <w:tabs>
          <w:tab w:val="clear" w:pos="4536"/>
          <w:tab w:val="clear" w:pos="9072"/>
        </w:tabs>
        <w:ind w:left="1080" w:right="502"/>
        <w:jc w:val="center"/>
        <w:rPr>
          <w:b/>
          <w:i w:val="0"/>
          <w:szCs w:val="24"/>
        </w:rPr>
      </w:pPr>
    </w:p>
    <w:p w14:paraId="1D6063CA" w14:textId="77777777" w:rsidR="00AA718D" w:rsidRDefault="00AA718D" w:rsidP="00743DA5">
      <w:pPr>
        <w:pStyle w:val="Glava"/>
        <w:tabs>
          <w:tab w:val="clear" w:pos="4536"/>
          <w:tab w:val="clear" w:pos="9072"/>
        </w:tabs>
        <w:ind w:left="1080" w:right="502"/>
        <w:jc w:val="center"/>
        <w:rPr>
          <w:b/>
          <w:i w:val="0"/>
          <w:szCs w:val="24"/>
        </w:rPr>
      </w:pPr>
    </w:p>
    <w:p w14:paraId="15E0FDDF" w14:textId="73FA47FC" w:rsidR="00AA718D" w:rsidRDefault="00AA718D" w:rsidP="00743DA5">
      <w:pPr>
        <w:pStyle w:val="Glava"/>
        <w:tabs>
          <w:tab w:val="clear" w:pos="4536"/>
          <w:tab w:val="clear" w:pos="9072"/>
        </w:tabs>
        <w:ind w:left="1080" w:right="502"/>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w:t>
      </w:r>
      <w:r w:rsidR="00154DEF">
        <w:rPr>
          <w:i w:val="0"/>
          <w:sz w:val="22"/>
          <w:szCs w:val="22"/>
        </w:rPr>
        <w:t>Sukcesivna dobava živil</w:t>
      </w:r>
      <w:r>
        <w:rPr>
          <w:i w:val="0"/>
          <w:sz w:val="22"/>
          <w:szCs w:val="22"/>
        </w:rPr>
        <w:t xml:space="preserve"> po sklopih za </w:t>
      </w:r>
      <w:r w:rsidR="00845301">
        <w:rPr>
          <w:i w:val="0"/>
          <w:sz w:val="22"/>
          <w:szCs w:val="22"/>
        </w:rPr>
        <w:t xml:space="preserve">obdobje </w:t>
      </w:r>
      <w:r w:rsidR="00845301" w:rsidRPr="0051704F">
        <w:rPr>
          <w:i w:val="0"/>
          <w:sz w:val="22"/>
          <w:szCs w:val="22"/>
        </w:rPr>
        <w:t>treh</w:t>
      </w:r>
      <w:r w:rsidR="00106764" w:rsidRPr="0051704F">
        <w:rPr>
          <w:i w:val="0"/>
          <w:sz w:val="22"/>
          <w:szCs w:val="22"/>
        </w:rPr>
        <w:t xml:space="preserve"> let</w:t>
      </w:r>
      <w:r w:rsidR="00106764">
        <w:rPr>
          <w:i w:val="0"/>
          <w:sz w:val="22"/>
          <w:szCs w:val="22"/>
        </w:rPr>
        <w:t xml:space="preserve"> za </w:t>
      </w:r>
      <w:r>
        <w:rPr>
          <w:i w:val="0"/>
          <w:sz w:val="22"/>
          <w:szCs w:val="22"/>
        </w:rPr>
        <w:t xml:space="preserve">potrebe </w:t>
      </w:r>
      <w:r w:rsidR="00DF4F24">
        <w:rPr>
          <w:i w:val="0"/>
          <w:sz w:val="22"/>
          <w:szCs w:val="22"/>
        </w:rPr>
        <w:t>Osnovne šole n. h. Maksa Pečarja</w:t>
      </w:r>
      <w:r>
        <w:rPr>
          <w:i w:val="0"/>
          <w:sz w:val="22"/>
          <w:szCs w:val="22"/>
        </w:rPr>
        <w:t>« naročnik za opravljene dobave oziroma storitve, ki smo jih izvedli v zvezi s predmetnim javnim naročilom, izvede neposredna plačila, ob predhodni potrditvi računa s strani ponudnika oziroma izbranega dobavitelja, na naš t</w:t>
      </w:r>
      <w:r w:rsidR="00C718B0">
        <w:rPr>
          <w:i w:val="0"/>
          <w:sz w:val="22"/>
          <w:szCs w:val="22"/>
        </w:rPr>
        <w:t>ransakcijski račun.</w:t>
      </w:r>
    </w:p>
    <w:p w14:paraId="73782468" w14:textId="77777777" w:rsidR="00C718B0" w:rsidRPr="00D50205" w:rsidRDefault="00C718B0" w:rsidP="00743DA5">
      <w:pPr>
        <w:pStyle w:val="Glava"/>
        <w:tabs>
          <w:tab w:val="clear" w:pos="4536"/>
          <w:tab w:val="clear" w:pos="9072"/>
        </w:tabs>
        <w:ind w:left="1080" w:right="502"/>
        <w:jc w:val="both"/>
        <w:rPr>
          <w:i w:val="0"/>
          <w:sz w:val="22"/>
          <w:szCs w:val="22"/>
        </w:rPr>
      </w:pPr>
    </w:p>
    <w:p w14:paraId="6319A629" w14:textId="77777777" w:rsidR="004C3F47" w:rsidRDefault="004C3F47" w:rsidP="00743DA5">
      <w:pPr>
        <w:pStyle w:val="Glava"/>
        <w:tabs>
          <w:tab w:val="clear" w:pos="4536"/>
          <w:tab w:val="clear" w:pos="9072"/>
        </w:tabs>
        <w:ind w:left="1080" w:right="502"/>
        <w:jc w:val="both"/>
        <w:rPr>
          <w:i w:val="0"/>
          <w:sz w:val="22"/>
          <w:szCs w:val="22"/>
        </w:rPr>
      </w:pPr>
    </w:p>
    <w:p w14:paraId="6A0860D0" w14:textId="77777777" w:rsidR="004C3F47" w:rsidRDefault="004C3F47" w:rsidP="00743DA5">
      <w:pPr>
        <w:pStyle w:val="Glava"/>
        <w:tabs>
          <w:tab w:val="clear" w:pos="4536"/>
          <w:tab w:val="clear" w:pos="9072"/>
        </w:tabs>
        <w:ind w:left="1080" w:right="502"/>
        <w:jc w:val="both"/>
        <w:rPr>
          <w:i w:val="0"/>
          <w:sz w:val="22"/>
          <w:szCs w:val="22"/>
        </w:rPr>
      </w:pPr>
    </w:p>
    <w:p w14:paraId="5E76F74F" w14:textId="77777777" w:rsidR="004C3F47" w:rsidRDefault="004C3F47" w:rsidP="00743DA5">
      <w:pPr>
        <w:pStyle w:val="Glava"/>
        <w:tabs>
          <w:tab w:val="clear" w:pos="4536"/>
          <w:tab w:val="clear" w:pos="9072"/>
        </w:tabs>
        <w:ind w:left="1080" w:right="502"/>
        <w:jc w:val="both"/>
        <w:rPr>
          <w:i w:val="0"/>
          <w:sz w:val="22"/>
          <w:szCs w:val="22"/>
        </w:rPr>
      </w:pPr>
    </w:p>
    <w:p w14:paraId="14FA732F" w14:textId="77777777" w:rsidR="00AA718D" w:rsidRDefault="00AA718D" w:rsidP="00743DA5">
      <w:pPr>
        <w:pStyle w:val="Glava"/>
        <w:tabs>
          <w:tab w:val="clear" w:pos="4536"/>
          <w:tab w:val="clear" w:pos="9072"/>
        </w:tabs>
        <w:ind w:left="1080" w:right="502"/>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14:paraId="6721919D" w14:textId="77777777" w:rsidR="00AA718D" w:rsidRDefault="00AA718D" w:rsidP="00743DA5">
      <w:pPr>
        <w:pStyle w:val="Glava"/>
        <w:tabs>
          <w:tab w:val="clear" w:pos="4536"/>
          <w:tab w:val="clear" w:pos="9072"/>
        </w:tabs>
        <w:ind w:left="1080" w:right="502"/>
        <w:jc w:val="both"/>
        <w:rPr>
          <w:i w:val="0"/>
          <w:sz w:val="22"/>
          <w:szCs w:val="22"/>
        </w:rPr>
      </w:pPr>
    </w:p>
    <w:p w14:paraId="0DDC0F14" w14:textId="77777777" w:rsidR="00AA718D" w:rsidRDefault="00AA718D" w:rsidP="00743DA5">
      <w:pPr>
        <w:pStyle w:val="Glava"/>
        <w:tabs>
          <w:tab w:val="clear" w:pos="4536"/>
          <w:tab w:val="clear" w:pos="9072"/>
        </w:tabs>
        <w:ind w:left="1080" w:right="502"/>
        <w:jc w:val="both"/>
        <w:rPr>
          <w:i w:val="0"/>
          <w:sz w:val="22"/>
          <w:szCs w:val="22"/>
        </w:rPr>
      </w:pPr>
    </w:p>
    <w:p w14:paraId="4E3B19FA" w14:textId="77777777" w:rsidR="003757C0" w:rsidRDefault="003757C0" w:rsidP="00743DA5">
      <w:pPr>
        <w:pStyle w:val="Glava"/>
        <w:tabs>
          <w:tab w:val="clear" w:pos="4536"/>
          <w:tab w:val="clear" w:pos="9072"/>
        </w:tabs>
        <w:ind w:left="1080" w:right="502"/>
        <w:jc w:val="both"/>
        <w:rPr>
          <w:i w:val="0"/>
          <w:sz w:val="22"/>
          <w:szCs w:val="22"/>
        </w:rPr>
      </w:pPr>
    </w:p>
    <w:p w14:paraId="4C607000" w14:textId="77777777" w:rsidR="003757C0" w:rsidRDefault="003757C0" w:rsidP="00743DA5">
      <w:pPr>
        <w:pStyle w:val="Glava"/>
        <w:tabs>
          <w:tab w:val="clear" w:pos="4536"/>
          <w:tab w:val="clear" w:pos="9072"/>
        </w:tabs>
        <w:ind w:left="1080" w:right="502"/>
        <w:jc w:val="both"/>
        <w:rPr>
          <w:i w:val="0"/>
          <w:sz w:val="22"/>
          <w:szCs w:val="22"/>
        </w:rPr>
      </w:pPr>
    </w:p>
    <w:p w14:paraId="2AB58439" w14:textId="77777777" w:rsidR="003757C0" w:rsidRPr="003757C0" w:rsidRDefault="003757C0" w:rsidP="00743DA5">
      <w:pPr>
        <w:autoSpaceDE w:val="0"/>
        <w:autoSpaceDN w:val="0"/>
        <w:adjustRightInd w:val="0"/>
        <w:ind w:left="1080" w:right="502"/>
        <w:jc w:val="center"/>
        <w:rPr>
          <w:b/>
          <w:i w:val="0"/>
          <w:sz w:val="22"/>
          <w:szCs w:val="22"/>
        </w:rPr>
      </w:pPr>
      <w:r w:rsidRPr="003757C0">
        <w:rPr>
          <w:b/>
          <w:i w:val="0"/>
          <w:sz w:val="22"/>
          <w:szCs w:val="22"/>
        </w:rPr>
        <w:t>SOGLASJE PODIZVAJALCA:</w:t>
      </w:r>
    </w:p>
    <w:p w14:paraId="109E387B" w14:textId="77777777" w:rsidR="003757C0" w:rsidRPr="003757C0" w:rsidRDefault="003757C0" w:rsidP="00743DA5">
      <w:pPr>
        <w:autoSpaceDE w:val="0"/>
        <w:autoSpaceDN w:val="0"/>
        <w:adjustRightInd w:val="0"/>
        <w:ind w:left="1080" w:right="502"/>
        <w:rPr>
          <w:i w:val="0"/>
          <w:sz w:val="22"/>
          <w:szCs w:val="22"/>
        </w:rPr>
      </w:pPr>
    </w:p>
    <w:p w14:paraId="20E97BE3" w14:textId="77777777" w:rsidR="003757C0" w:rsidRPr="003757C0" w:rsidRDefault="003757C0" w:rsidP="00743DA5">
      <w:pPr>
        <w:autoSpaceDE w:val="0"/>
        <w:autoSpaceDN w:val="0"/>
        <w:adjustRightInd w:val="0"/>
        <w:ind w:left="1080" w:right="502"/>
        <w:rPr>
          <w:i w:val="0"/>
          <w:sz w:val="22"/>
          <w:szCs w:val="22"/>
        </w:rPr>
      </w:pPr>
      <w:r w:rsidRPr="003757C0">
        <w:rPr>
          <w:i w:val="0"/>
          <w:sz w:val="22"/>
          <w:szCs w:val="22"/>
        </w:rPr>
        <w:t>Podizvajalec______________________________________________________________________ ,</w:t>
      </w:r>
    </w:p>
    <w:p w14:paraId="38426598" w14:textId="77777777" w:rsidR="003757C0" w:rsidRPr="00E43A19" w:rsidRDefault="003757C0" w:rsidP="00743DA5">
      <w:pPr>
        <w:autoSpaceDE w:val="0"/>
        <w:autoSpaceDN w:val="0"/>
        <w:adjustRightInd w:val="0"/>
        <w:ind w:left="1080" w:right="502"/>
        <w:jc w:val="center"/>
        <w:rPr>
          <w:i w:val="0"/>
          <w:sz w:val="18"/>
          <w:szCs w:val="18"/>
        </w:rPr>
      </w:pPr>
      <w:r w:rsidRPr="00E43A19">
        <w:rPr>
          <w:i w:val="0"/>
          <w:sz w:val="18"/>
          <w:szCs w:val="18"/>
        </w:rPr>
        <w:t>(naziv in naslov podizvajalca)</w:t>
      </w:r>
    </w:p>
    <w:p w14:paraId="66403F8C" w14:textId="77777777" w:rsidR="003757C0" w:rsidRPr="003757C0" w:rsidRDefault="003757C0" w:rsidP="00743DA5">
      <w:pPr>
        <w:autoSpaceDE w:val="0"/>
        <w:autoSpaceDN w:val="0"/>
        <w:adjustRightInd w:val="0"/>
        <w:ind w:left="1080" w:right="502"/>
        <w:jc w:val="both"/>
        <w:rPr>
          <w:i w:val="0"/>
          <w:sz w:val="22"/>
          <w:szCs w:val="22"/>
        </w:rPr>
      </w:pPr>
      <w:r w:rsidRPr="003757C0">
        <w:rPr>
          <w:i w:val="0"/>
          <w:sz w:val="22"/>
          <w:szCs w:val="22"/>
        </w:rPr>
        <w:t xml:space="preserve">soglašam, da naročnik naše terjatve do </w:t>
      </w:r>
      <w:r w:rsidR="0051704F">
        <w:rPr>
          <w:i w:val="0"/>
          <w:sz w:val="22"/>
          <w:szCs w:val="22"/>
        </w:rPr>
        <w:t>dobavitelja</w:t>
      </w:r>
      <w:r w:rsidR="0051704F" w:rsidRPr="003757C0">
        <w:rPr>
          <w:i w:val="0"/>
          <w:sz w:val="22"/>
          <w:szCs w:val="22"/>
        </w:rPr>
        <w:t xml:space="preserve"> </w:t>
      </w:r>
      <w:r w:rsidRPr="003757C0">
        <w:rPr>
          <w:i w:val="0"/>
          <w:sz w:val="22"/>
          <w:szCs w:val="22"/>
        </w:rPr>
        <w:t>(ponudnika</w:t>
      </w:r>
      <w:r w:rsidR="0051704F">
        <w:rPr>
          <w:i w:val="0"/>
          <w:sz w:val="22"/>
          <w:szCs w:val="22"/>
        </w:rPr>
        <w:t xml:space="preserve"> živil</w:t>
      </w:r>
      <w:r w:rsidRPr="003757C0">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49D2DB10" w14:textId="77777777" w:rsidR="003757C0" w:rsidRPr="003757C0" w:rsidRDefault="003757C0" w:rsidP="00743DA5">
      <w:pPr>
        <w:ind w:right="502"/>
        <w:jc w:val="both"/>
        <w:rPr>
          <w:i w:val="0"/>
          <w:sz w:val="22"/>
          <w:szCs w:val="22"/>
        </w:rPr>
      </w:pPr>
    </w:p>
    <w:p w14:paraId="392AE2A8" w14:textId="77777777" w:rsidR="003757C0" w:rsidRPr="003757C0" w:rsidRDefault="003757C0" w:rsidP="00743DA5">
      <w:pPr>
        <w:ind w:right="502"/>
        <w:jc w:val="both"/>
        <w:rPr>
          <w:i w:val="0"/>
          <w:sz w:val="22"/>
          <w:szCs w:val="22"/>
        </w:rPr>
      </w:pPr>
    </w:p>
    <w:p w14:paraId="3D462BCF" w14:textId="77777777" w:rsidR="003757C0" w:rsidRPr="003757C0" w:rsidRDefault="003757C0" w:rsidP="00743DA5">
      <w:pPr>
        <w:ind w:right="502"/>
        <w:jc w:val="both"/>
        <w:rPr>
          <w:i w:val="0"/>
          <w:sz w:val="22"/>
          <w:szCs w:val="22"/>
        </w:rPr>
      </w:pPr>
    </w:p>
    <w:tbl>
      <w:tblPr>
        <w:tblW w:w="9159" w:type="dxa"/>
        <w:tblInd w:w="993" w:type="dxa"/>
        <w:tblLook w:val="01E0" w:firstRow="1" w:lastRow="1" w:firstColumn="1" w:lastColumn="1" w:noHBand="0" w:noVBand="0"/>
      </w:tblPr>
      <w:tblGrid>
        <w:gridCol w:w="1594"/>
        <w:gridCol w:w="1648"/>
        <w:gridCol w:w="670"/>
        <w:gridCol w:w="1904"/>
        <w:gridCol w:w="131"/>
        <w:gridCol w:w="3212"/>
      </w:tblGrid>
      <w:tr w:rsidR="003757C0" w:rsidRPr="00BA6EE2" w14:paraId="789ED85A" w14:textId="77777777" w:rsidTr="003757C0">
        <w:trPr>
          <w:trHeight w:val="346"/>
        </w:trPr>
        <w:tc>
          <w:tcPr>
            <w:tcW w:w="1619" w:type="dxa"/>
          </w:tcPr>
          <w:p w14:paraId="480B89CD" w14:textId="77777777" w:rsidR="003757C0" w:rsidRPr="008C10FE" w:rsidRDefault="003757C0" w:rsidP="00743DA5">
            <w:pPr>
              <w:ind w:right="502"/>
              <w:jc w:val="both"/>
              <w:rPr>
                <w:i w:val="0"/>
                <w:sz w:val="22"/>
                <w:szCs w:val="22"/>
                <w:highlight w:val="cyan"/>
              </w:rPr>
            </w:pPr>
            <w:r w:rsidRPr="008C10FE">
              <w:rPr>
                <w:i w:val="0"/>
                <w:sz w:val="22"/>
                <w:szCs w:val="22"/>
              </w:rPr>
              <w:t>Kraj in datum</w:t>
            </w:r>
            <w:r w:rsidRPr="00CB5564">
              <w:rPr>
                <w:i w:val="0"/>
                <w:sz w:val="22"/>
                <w:szCs w:val="22"/>
              </w:rPr>
              <w:t>:</w:t>
            </w:r>
          </w:p>
        </w:tc>
        <w:tc>
          <w:tcPr>
            <w:tcW w:w="1780" w:type="dxa"/>
            <w:tcBorders>
              <w:bottom w:val="single" w:sz="4" w:space="0" w:color="auto"/>
            </w:tcBorders>
          </w:tcPr>
          <w:p w14:paraId="7DB262FF" w14:textId="77777777" w:rsidR="003757C0" w:rsidRPr="008C10FE" w:rsidRDefault="003757C0" w:rsidP="00743DA5">
            <w:pPr>
              <w:ind w:right="502"/>
              <w:jc w:val="both"/>
              <w:rPr>
                <w:i w:val="0"/>
                <w:sz w:val="22"/>
                <w:szCs w:val="22"/>
                <w:highlight w:val="cyan"/>
              </w:rPr>
            </w:pPr>
          </w:p>
        </w:tc>
        <w:tc>
          <w:tcPr>
            <w:tcW w:w="711" w:type="dxa"/>
          </w:tcPr>
          <w:p w14:paraId="3F8CD58F" w14:textId="77777777" w:rsidR="003757C0" w:rsidRPr="008C10FE" w:rsidRDefault="003757C0" w:rsidP="00743DA5">
            <w:pPr>
              <w:ind w:right="502"/>
              <w:jc w:val="both"/>
              <w:rPr>
                <w:i w:val="0"/>
                <w:sz w:val="22"/>
                <w:szCs w:val="22"/>
                <w:highlight w:val="cyan"/>
              </w:rPr>
            </w:pPr>
          </w:p>
        </w:tc>
        <w:tc>
          <w:tcPr>
            <w:tcW w:w="1417" w:type="dxa"/>
          </w:tcPr>
          <w:p w14:paraId="18E9B1C8" w14:textId="77777777" w:rsidR="003757C0" w:rsidRPr="008C10FE" w:rsidRDefault="003757C0" w:rsidP="00743DA5">
            <w:pPr>
              <w:ind w:right="502"/>
              <w:jc w:val="both"/>
              <w:rPr>
                <w:i w:val="0"/>
                <w:sz w:val="22"/>
                <w:szCs w:val="22"/>
              </w:rPr>
            </w:pPr>
            <w:r w:rsidRPr="008C10FE">
              <w:rPr>
                <w:i w:val="0"/>
                <w:sz w:val="22"/>
                <w:szCs w:val="22"/>
              </w:rPr>
              <w:t>Podizvajalec:</w:t>
            </w:r>
          </w:p>
        </w:tc>
        <w:tc>
          <w:tcPr>
            <w:tcW w:w="3632" w:type="dxa"/>
            <w:gridSpan w:val="2"/>
            <w:tcBorders>
              <w:bottom w:val="single" w:sz="4" w:space="0" w:color="auto"/>
            </w:tcBorders>
          </w:tcPr>
          <w:p w14:paraId="58560F89" w14:textId="77777777" w:rsidR="003757C0" w:rsidRPr="00CB3185" w:rsidRDefault="003757C0" w:rsidP="00743DA5">
            <w:pPr>
              <w:ind w:right="502"/>
              <w:jc w:val="both"/>
              <w:rPr>
                <w:i w:val="0"/>
                <w:sz w:val="22"/>
                <w:szCs w:val="22"/>
                <w:highlight w:val="cyan"/>
              </w:rPr>
            </w:pPr>
          </w:p>
        </w:tc>
      </w:tr>
      <w:tr w:rsidR="003757C0" w:rsidRPr="00BA6EE2" w14:paraId="6785F0A1" w14:textId="77777777" w:rsidTr="003757C0">
        <w:trPr>
          <w:trHeight w:val="259"/>
        </w:trPr>
        <w:tc>
          <w:tcPr>
            <w:tcW w:w="1619" w:type="dxa"/>
          </w:tcPr>
          <w:p w14:paraId="00DEEFE2" w14:textId="77777777" w:rsidR="003757C0" w:rsidRPr="008C10FE" w:rsidRDefault="003757C0" w:rsidP="00743DA5">
            <w:pPr>
              <w:ind w:right="502"/>
              <w:jc w:val="both"/>
              <w:rPr>
                <w:i w:val="0"/>
                <w:sz w:val="16"/>
                <w:szCs w:val="16"/>
                <w:highlight w:val="cyan"/>
              </w:rPr>
            </w:pPr>
          </w:p>
        </w:tc>
        <w:tc>
          <w:tcPr>
            <w:tcW w:w="1780" w:type="dxa"/>
            <w:tcBorders>
              <w:top w:val="single" w:sz="4" w:space="0" w:color="auto"/>
            </w:tcBorders>
          </w:tcPr>
          <w:p w14:paraId="03A555E5" w14:textId="77777777" w:rsidR="003757C0" w:rsidRPr="008C10FE" w:rsidRDefault="003757C0" w:rsidP="00743DA5">
            <w:pPr>
              <w:ind w:right="502"/>
              <w:jc w:val="both"/>
              <w:rPr>
                <w:i w:val="0"/>
                <w:sz w:val="16"/>
                <w:szCs w:val="16"/>
                <w:highlight w:val="cyan"/>
              </w:rPr>
            </w:pPr>
          </w:p>
        </w:tc>
        <w:tc>
          <w:tcPr>
            <w:tcW w:w="711" w:type="dxa"/>
          </w:tcPr>
          <w:p w14:paraId="78DCECC9" w14:textId="77777777" w:rsidR="003757C0" w:rsidRPr="008C10FE" w:rsidRDefault="003757C0" w:rsidP="00743DA5">
            <w:pPr>
              <w:ind w:right="502"/>
              <w:jc w:val="both"/>
              <w:rPr>
                <w:i w:val="0"/>
                <w:sz w:val="16"/>
                <w:szCs w:val="16"/>
                <w:highlight w:val="cyan"/>
              </w:rPr>
            </w:pPr>
          </w:p>
        </w:tc>
        <w:tc>
          <w:tcPr>
            <w:tcW w:w="1560" w:type="dxa"/>
            <w:gridSpan w:val="2"/>
          </w:tcPr>
          <w:p w14:paraId="4E74C201" w14:textId="77777777" w:rsidR="003757C0" w:rsidRPr="008C10FE" w:rsidRDefault="003757C0" w:rsidP="00743DA5">
            <w:pPr>
              <w:ind w:right="502"/>
              <w:jc w:val="both"/>
              <w:rPr>
                <w:i w:val="0"/>
                <w:sz w:val="16"/>
                <w:szCs w:val="16"/>
                <w:highlight w:val="cyan"/>
              </w:rPr>
            </w:pPr>
          </w:p>
        </w:tc>
        <w:tc>
          <w:tcPr>
            <w:tcW w:w="3489" w:type="dxa"/>
            <w:tcBorders>
              <w:top w:val="single" w:sz="4" w:space="0" w:color="auto"/>
            </w:tcBorders>
          </w:tcPr>
          <w:p w14:paraId="70437900" w14:textId="77777777" w:rsidR="003757C0" w:rsidRPr="008C10FE" w:rsidRDefault="003757C0" w:rsidP="00743DA5">
            <w:pPr>
              <w:ind w:right="502"/>
              <w:jc w:val="both"/>
              <w:rPr>
                <w:i w:val="0"/>
                <w:sz w:val="16"/>
                <w:szCs w:val="16"/>
                <w:highlight w:val="cyan"/>
              </w:rPr>
            </w:pPr>
          </w:p>
        </w:tc>
      </w:tr>
      <w:tr w:rsidR="003757C0" w:rsidRPr="003757C0" w14:paraId="3000F6B7" w14:textId="77777777" w:rsidTr="003757C0">
        <w:trPr>
          <w:trHeight w:val="346"/>
        </w:trPr>
        <w:tc>
          <w:tcPr>
            <w:tcW w:w="1619" w:type="dxa"/>
          </w:tcPr>
          <w:p w14:paraId="186D459B" w14:textId="77777777" w:rsidR="003757C0" w:rsidRPr="008C10FE" w:rsidRDefault="003757C0" w:rsidP="00743DA5">
            <w:pPr>
              <w:ind w:right="502"/>
              <w:jc w:val="both"/>
              <w:rPr>
                <w:i w:val="0"/>
                <w:sz w:val="22"/>
                <w:szCs w:val="22"/>
                <w:highlight w:val="cyan"/>
              </w:rPr>
            </w:pPr>
          </w:p>
        </w:tc>
        <w:tc>
          <w:tcPr>
            <w:tcW w:w="1780" w:type="dxa"/>
          </w:tcPr>
          <w:p w14:paraId="3313FB1D" w14:textId="77777777" w:rsidR="003757C0" w:rsidRPr="008C10FE" w:rsidRDefault="003757C0" w:rsidP="00743DA5">
            <w:pPr>
              <w:ind w:right="502"/>
              <w:jc w:val="both"/>
              <w:rPr>
                <w:i w:val="0"/>
                <w:sz w:val="22"/>
                <w:szCs w:val="22"/>
                <w:highlight w:val="cyan"/>
              </w:rPr>
            </w:pPr>
          </w:p>
        </w:tc>
        <w:tc>
          <w:tcPr>
            <w:tcW w:w="711" w:type="dxa"/>
          </w:tcPr>
          <w:p w14:paraId="20955D08" w14:textId="77777777" w:rsidR="003757C0" w:rsidRPr="008C10FE" w:rsidRDefault="003757C0" w:rsidP="00743DA5">
            <w:pPr>
              <w:ind w:right="502"/>
              <w:jc w:val="both"/>
              <w:rPr>
                <w:i w:val="0"/>
                <w:sz w:val="22"/>
                <w:szCs w:val="22"/>
                <w:highlight w:val="cyan"/>
              </w:rPr>
            </w:pPr>
          </w:p>
        </w:tc>
        <w:tc>
          <w:tcPr>
            <w:tcW w:w="1560" w:type="dxa"/>
            <w:gridSpan w:val="2"/>
          </w:tcPr>
          <w:p w14:paraId="1D1EB90D" w14:textId="77777777" w:rsidR="003757C0" w:rsidRPr="003757C0" w:rsidRDefault="003757C0" w:rsidP="00743DA5">
            <w:pPr>
              <w:ind w:right="502"/>
              <w:jc w:val="both"/>
              <w:rPr>
                <w:i w:val="0"/>
                <w:sz w:val="22"/>
                <w:szCs w:val="22"/>
              </w:rPr>
            </w:pPr>
            <w:r w:rsidRPr="008C10FE">
              <w:rPr>
                <w:i w:val="0"/>
                <w:sz w:val="22"/>
                <w:szCs w:val="22"/>
              </w:rPr>
              <w:t>Žig in podpis:</w:t>
            </w:r>
          </w:p>
        </w:tc>
        <w:tc>
          <w:tcPr>
            <w:tcW w:w="3489" w:type="dxa"/>
            <w:tcBorders>
              <w:bottom w:val="single" w:sz="4" w:space="0" w:color="auto"/>
            </w:tcBorders>
          </w:tcPr>
          <w:p w14:paraId="3EADE397" w14:textId="77777777" w:rsidR="003757C0" w:rsidRPr="003757C0" w:rsidRDefault="003757C0" w:rsidP="00743DA5">
            <w:pPr>
              <w:ind w:right="502"/>
              <w:jc w:val="both"/>
              <w:rPr>
                <w:i w:val="0"/>
                <w:sz w:val="22"/>
                <w:szCs w:val="22"/>
              </w:rPr>
            </w:pPr>
          </w:p>
        </w:tc>
      </w:tr>
    </w:tbl>
    <w:p w14:paraId="3005A2AC" w14:textId="77777777" w:rsidR="003757C0" w:rsidRPr="003757C0" w:rsidRDefault="003757C0" w:rsidP="00743DA5">
      <w:pPr>
        <w:ind w:right="502"/>
        <w:jc w:val="both"/>
        <w:rPr>
          <w:i w:val="0"/>
          <w:sz w:val="22"/>
          <w:szCs w:val="22"/>
        </w:rPr>
      </w:pPr>
    </w:p>
    <w:p w14:paraId="633E724E" w14:textId="77777777" w:rsidR="003757C0" w:rsidRPr="003757C0" w:rsidRDefault="003757C0" w:rsidP="00743DA5">
      <w:pPr>
        <w:ind w:right="502"/>
        <w:jc w:val="both"/>
        <w:rPr>
          <w:i w:val="0"/>
          <w:sz w:val="22"/>
          <w:szCs w:val="22"/>
        </w:rPr>
      </w:pPr>
    </w:p>
    <w:p w14:paraId="6DB401A9" w14:textId="77777777" w:rsidR="003757C0" w:rsidRPr="003757C0" w:rsidRDefault="003757C0" w:rsidP="00743DA5">
      <w:pPr>
        <w:ind w:right="502"/>
        <w:jc w:val="both"/>
        <w:rPr>
          <w:i w:val="0"/>
          <w:sz w:val="22"/>
          <w:szCs w:val="22"/>
        </w:rPr>
      </w:pPr>
    </w:p>
    <w:p w14:paraId="2DB09CBE" w14:textId="77777777" w:rsidR="003757C0" w:rsidRPr="003757C0" w:rsidRDefault="003757C0" w:rsidP="00743DA5">
      <w:pPr>
        <w:ind w:right="502"/>
        <w:jc w:val="both"/>
        <w:rPr>
          <w:i w:val="0"/>
          <w:sz w:val="22"/>
          <w:szCs w:val="22"/>
        </w:rPr>
      </w:pPr>
    </w:p>
    <w:p w14:paraId="6B79F1AC" w14:textId="77777777" w:rsidR="00AA718D" w:rsidRDefault="00AA718D" w:rsidP="00743DA5">
      <w:pPr>
        <w:pStyle w:val="Glava"/>
        <w:tabs>
          <w:tab w:val="clear" w:pos="4536"/>
          <w:tab w:val="clear" w:pos="9072"/>
        </w:tabs>
        <w:ind w:right="502"/>
        <w:jc w:val="both"/>
        <w:rPr>
          <w:i w:val="0"/>
          <w:sz w:val="22"/>
          <w:szCs w:val="22"/>
        </w:rPr>
      </w:pPr>
    </w:p>
    <w:p w14:paraId="40394CB8" w14:textId="1CFA7306" w:rsidR="00AA718D" w:rsidRPr="0064165C" w:rsidRDefault="006163FD" w:rsidP="00743DA5">
      <w:pPr>
        <w:pStyle w:val="Glava"/>
        <w:tabs>
          <w:tab w:val="clear" w:pos="4536"/>
          <w:tab w:val="clear" w:pos="9072"/>
        </w:tabs>
        <w:ind w:left="1080" w:right="502"/>
        <w:jc w:val="both"/>
        <w:rPr>
          <w:i w:val="0"/>
          <w:sz w:val="22"/>
          <w:szCs w:val="22"/>
        </w:rPr>
      </w:pPr>
      <w:r w:rsidRPr="0064165C">
        <w:rPr>
          <w:i w:val="0"/>
          <w:sz w:val="22"/>
          <w:szCs w:val="22"/>
        </w:rPr>
        <w:t>NAVODILO</w:t>
      </w:r>
      <w:r w:rsidR="00AA718D" w:rsidRPr="0064165C">
        <w:rPr>
          <w:i w:val="0"/>
          <w:sz w:val="22"/>
          <w:szCs w:val="22"/>
        </w:rPr>
        <w:t>:</w:t>
      </w:r>
    </w:p>
    <w:p w14:paraId="714104C9" w14:textId="3AC62112" w:rsidR="00AA718D" w:rsidRPr="00613530" w:rsidRDefault="00E43E3A" w:rsidP="00743DA5">
      <w:pPr>
        <w:pStyle w:val="Glava"/>
        <w:tabs>
          <w:tab w:val="clear" w:pos="4536"/>
          <w:tab w:val="clear" w:pos="9072"/>
        </w:tabs>
        <w:ind w:left="1080" w:right="502"/>
        <w:jc w:val="both"/>
        <w:rPr>
          <w:i w:val="0"/>
          <w:sz w:val="22"/>
          <w:szCs w:val="22"/>
        </w:rPr>
      </w:pPr>
      <w:r w:rsidRPr="00613530">
        <w:rPr>
          <w:i w:val="0"/>
          <w:sz w:val="22"/>
          <w:szCs w:val="22"/>
        </w:rPr>
        <w:t>Obrazec</w:t>
      </w:r>
      <w:r w:rsidR="00AA718D" w:rsidRPr="00613530">
        <w:rPr>
          <w:i w:val="0"/>
          <w:sz w:val="22"/>
          <w:szCs w:val="22"/>
        </w:rPr>
        <w:t xml:space="preserve"> izpolni, datira, žigosa in podpiše le podizvajalec, ki zahteva neposredna plačila od naročnika. V primeru, da neposrednih plačil ne zahteva, izpolnjenega obrazca ne predloži</w:t>
      </w:r>
      <w:r w:rsidR="00B63185" w:rsidRPr="00613530">
        <w:rPr>
          <w:i w:val="0"/>
          <w:sz w:val="22"/>
          <w:szCs w:val="22"/>
        </w:rPr>
        <w:t>.</w:t>
      </w:r>
    </w:p>
    <w:p w14:paraId="5DEF8D0C" w14:textId="74A1B31E" w:rsidR="006163FD" w:rsidRPr="00613530" w:rsidRDefault="006163FD" w:rsidP="00743DA5">
      <w:pPr>
        <w:pStyle w:val="Glava"/>
        <w:tabs>
          <w:tab w:val="clear" w:pos="4536"/>
          <w:tab w:val="clear" w:pos="9072"/>
        </w:tabs>
        <w:ind w:left="1080" w:right="502"/>
        <w:jc w:val="both"/>
        <w:rPr>
          <w:i w:val="0"/>
          <w:sz w:val="22"/>
          <w:szCs w:val="22"/>
        </w:rPr>
      </w:pPr>
      <w:r w:rsidRPr="00613530">
        <w:rPr>
          <w:i w:val="0"/>
          <w:sz w:val="22"/>
          <w:szCs w:val="22"/>
        </w:rPr>
        <w:t>Ponudniki oz. skupina ponudnikov v skupni ponudbi, ki ne nastopajo s podizvajalci, izpolnjenega obrazca ne priložijo.</w:t>
      </w:r>
    </w:p>
    <w:p w14:paraId="666179F8" w14:textId="77777777" w:rsidR="00AA718D" w:rsidRPr="00613530" w:rsidRDefault="00AA718D" w:rsidP="00743DA5">
      <w:pPr>
        <w:pStyle w:val="Glava"/>
        <w:tabs>
          <w:tab w:val="clear" w:pos="4536"/>
          <w:tab w:val="clear" w:pos="9072"/>
        </w:tabs>
        <w:ind w:left="1080" w:right="502"/>
        <w:jc w:val="both"/>
        <w:rPr>
          <w:i w:val="0"/>
          <w:sz w:val="22"/>
          <w:szCs w:val="22"/>
        </w:rPr>
      </w:pPr>
    </w:p>
    <w:p w14:paraId="44910F1D" w14:textId="77777777" w:rsidR="00AA718D" w:rsidRPr="00613530" w:rsidRDefault="00AA718D" w:rsidP="00743DA5">
      <w:pPr>
        <w:pStyle w:val="Glava"/>
        <w:tabs>
          <w:tab w:val="clear" w:pos="4536"/>
          <w:tab w:val="clear" w:pos="9072"/>
        </w:tabs>
        <w:ind w:left="1080" w:right="502"/>
        <w:jc w:val="both"/>
        <w:rPr>
          <w:i w:val="0"/>
          <w:sz w:val="22"/>
          <w:szCs w:val="22"/>
        </w:rPr>
      </w:pPr>
    </w:p>
    <w:p w14:paraId="20B68C4A" w14:textId="77777777" w:rsidR="00065CC6" w:rsidRPr="00FF38DC" w:rsidRDefault="00CB5564" w:rsidP="00743DA5">
      <w:pPr>
        <w:pStyle w:val="Glava"/>
        <w:tabs>
          <w:tab w:val="clear" w:pos="4536"/>
          <w:tab w:val="clear" w:pos="9072"/>
        </w:tabs>
        <w:ind w:left="1080" w:right="502"/>
        <w:jc w:val="right"/>
        <w:rPr>
          <w:b/>
          <w:i w:val="0"/>
          <w:sz w:val="22"/>
          <w:szCs w:val="22"/>
        </w:rPr>
      </w:pPr>
      <w:r>
        <w:rPr>
          <w:b/>
          <w:i w:val="0"/>
          <w:sz w:val="22"/>
          <w:szCs w:val="22"/>
        </w:rPr>
        <w:lastRenderedPageBreak/>
        <w:t>P</w:t>
      </w:r>
      <w:r w:rsidR="004A7BAD" w:rsidRPr="00B63185">
        <w:rPr>
          <w:b/>
          <w:i w:val="0"/>
          <w:sz w:val="22"/>
          <w:szCs w:val="22"/>
        </w:rPr>
        <w:t xml:space="preserve">RILOGA </w:t>
      </w:r>
      <w:r w:rsidR="000D7DAF">
        <w:rPr>
          <w:b/>
          <w:i w:val="0"/>
          <w:sz w:val="22"/>
          <w:szCs w:val="22"/>
        </w:rPr>
        <w:t>9</w:t>
      </w:r>
    </w:p>
    <w:p w14:paraId="1630B80B" w14:textId="77777777" w:rsidR="00065CC6" w:rsidRPr="00FF38DC" w:rsidRDefault="00065CC6" w:rsidP="00743DA5">
      <w:pPr>
        <w:pStyle w:val="Glava"/>
        <w:tabs>
          <w:tab w:val="clear" w:pos="4536"/>
          <w:tab w:val="clear" w:pos="9072"/>
        </w:tabs>
        <w:ind w:left="1080" w:right="502"/>
        <w:jc w:val="center"/>
        <w:rPr>
          <w:b/>
          <w:i w:val="0"/>
          <w:sz w:val="28"/>
          <w:szCs w:val="28"/>
        </w:rPr>
      </w:pPr>
    </w:p>
    <w:p w14:paraId="66114A92" w14:textId="77777777" w:rsidR="00E00175" w:rsidRDefault="00E00175" w:rsidP="00743DA5">
      <w:pPr>
        <w:pStyle w:val="Glava"/>
        <w:tabs>
          <w:tab w:val="clear" w:pos="4536"/>
          <w:tab w:val="clear" w:pos="9072"/>
        </w:tabs>
        <w:ind w:left="1080" w:right="502"/>
        <w:jc w:val="center"/>
        <w:rPr>
          <w:b/>
          <w:i w:val="0"/>
          <w:sz w:val="28"/>
          <w:szCs w:val="28"/>
        </w:rPr>
      </w:pPr>
    </w:p>
    <w:p w14:paraId="4066B54E" w14:textId="77777777" w:rsidR="00E00175" w:rsidRPr="006F4BDE" w:rsidRDefault="00E00175" w:rsidP="00743DA5">
      <w:pPr>
        <w:pStyle w:val="Glava"/>
        <w:tabs>
          <w:tab w:val="clear" w:pos="4536"/>
          <w:tab w:val="clear" w:pos="9072"/>
        </w:tabs>
        <w:ind w:left="1080" w:right="502"/>
        <w:jc w:val="center"/>
        <w:rPr>
          <w:b/>
          <w:i w:val="0"/>
          <w:sz w:val="28"/>
          <w:szCs w:val="28"/>
        </w:rPr>
      </w:pPr>
      <w:r w:rsidRPr="006F4BDE">
        <w:rPr>
          <w:b/>
          <w:i w:val="0"/>
          <w:sz w:val="28"/>
          <w:szCs w:val="28"/>
        </w:rPr>
        <w:t>SKUPNA PONUDBA</w:t>
      </w:r>
    </w:p>
    <w:p w14:paraId="3F464B40" w14:textId="77777777" w:rsidR="00E00175" w:rsidRPr="006F4BDE" w:rsidRDefault="00E00175" w:rsidP="00743DA5">
      <w:pPr>
        <w:pStyle w:val="Glava"/>
        <w:tabs>
          <w:tab w:val="clear" w:pos="4536"/>
          <w:tab w:val="clear" w:pos="9072"/>
        </w:tabs>
        <w:ind w:left="1080" w:right="502"/>
        <w:jc w:val="center"/>
        <w:rPr>
          <w:b/>
          <w:i w:val="0"/>
          <w:sz w:val="28"/>
          <w:szCs w:val="28"/>
        </w:rPr>
      </w:pPr>
    </w:p>
    <w:p w14:paraId="06C1AEE5" w14:textId="77777777" w:rsidR="00E00175" w:rsidRPr="00CB3185" w:rsidRDefault="00E00175" w:rsidP="00743DA5">
      <w:pPr>
        <w:pStyle w:val="Glava"/>
        <w:tabs>
          <w:tab w:val="clear" w:pos="4536"/>
          <w:tab w:val="clear" w:pos="9072"/>
        </w:tabs>
        <w:ind w:left="1080" w:right="502"/>
        <w:jc w:val="center"/>
        <w:rPr>
          <w:b/>
          <w:i w:val="0"/>
          <w:sz w:val="28"/>
          <w:szCs w:val="28"/>
        </w:rPr>
      </w:pPr>
    </w:p>
    <w:tbl>
      <w:tblPr>
        <w:tblW w:w="0" w:type="auto"/>
        <w:tblInd w:w="1188" w:type="dxa"/>
        <w:tblLook w:val="01E0" w:firstRow="1" w:lastRow="1" w:firstColumn="1" w:lastColumn="1" w:noHBand="0" w:noVBand="0"/>
      </w:tblPr>
      <w:tblGrid>
        <w:gridCol w:w="2606"/>
        <w:gridCol w:w="6379"/>
      </w:tblGrid>
      <w:tr w:rsidR="00E00175" w:rsidRPr="00CB3185" w14:paraId="0AAE76AD" w14:textId="77777777" w:rsidTr="00452CCC">
        <w:tc>
          <w:tcPr>
            <w:tcW w:w="2606" w:type="dxa"/>
          </w:tcPr>
          <w:p w14:paraId="4F5F3619" w14:textId="77777777" w:rsidR="00E00175" w:rsidRPr="006F4BDE" w:rsidRDefault="00E00175" w:rsidP="00743DA5">
            <w:pPr>
              <w:pStyle w:val="Glava"/>
              <w:tabs>
                <w:tab w:val="clear" w:pos="4536"/>
                <w:tab w:val="clear" w:pos="9072"/>
              </w:tabs>
              <w:ind w:right="502"/>
              <w:jc w:val="both"/>
              <w:rPr>
                <w:i w:val="0"/>
                <w:sz w:val="22"/>
                <w:szCs w:val="22"/>
              </w:rPr>
            </w:pPr>
            <w:r w:rsidRPr="006F4BDE">
              <w:rPr>
                <w:i w:val="0"/>
                <w:sz w:val="22"/>
                <w:szCs w:val="22"/>
              </w:rPr>
              <w:t>POSAMIČNO</w:t>
            </w:r>
          </w:p>
          <w:p w14:paraId="12AB2BAF" w14:textId="77777777" w:rsidR="00E00175" w:rsidRPr="006F4BDE" w:rsidRDefault="00E00175" w:rsidP="00743DA5">
            <w:pPr>
              <w:pStyle w:val="Glava"/>
              <w:tabs>
                <w:tab w:val="clear" w:pos="4536"/>
                <w:tab w:val="clear" w:pos="9072"/>
              </w:tabs>
              <w:ind w:right="502"/>
              <w:jc w:val="both"/>
              <w:rPr>
                <w:i w:val="0"/>
                <w:sz w:val="22"/>
                <w:szCs w:val="22"/>
              </w:rPr>
            </w:pPr>
            <w:r w:rsidRPr="006F4BDE">
              <w:rPr>
                <w:i w:val="0"/>
                <w:sz w:val="22"/>
                <w:szCs w:val="22"/>
              </w:rPr>
              <w:t>(vsak gospodarski subjekt)</w:t>
            </w:r>
          </w:p>
        </w:tc>
        <w:tc>
          <w:tcPr>
            <w:tcW w:w="6379" w:type="dxa"/>
            <w:vAlign w:val="center"/>
          </w:tcPr>
          <w:p w14:paraId="4BB7A0CE" w14:textId="77777777" w:rsidR="00E831E9" w:rsidRPr="006F4BDE" w:rsidRDefault="00E831E9" w:rsidP="00DF4F24">
            <w:pPr>
              <w:pStyle w:val="Glava"/>
              <w:numPr>
                <w:ilvl w:val="0"/>
                <w:numId w:val="31"/>
              </w:numPr>
              <w:tabs>
                <w:tab w:val="clear" w:pos="4536"/>
                <w:tab w:val="clear" w:pos="9072"/>
              </w:tabs>
              <w:ind w:right="502"/>
              <w:rPr>
                <w:i w:val="0"/>
                <w:sz w:val="22"/>
                <w:szCs w:val="22"/>
              </w:rPr>
            </w:pPr>
            <w:r w:rsidRPr="006F4BDE">
              <w:rPr>
                <w:i w:val="0"/>
                <w:sz w:val="22"/>
                <w:szCs w:val="22"/>
              </w:rPr>
              <w:t>Prijavni obrazec (Priloga 1)</w:t>
            </w:r>
          </w:p>
          <w:p w14:paraId="5EA0DC92" w14:textId="77777777" w:rsidR="00E00175" w:rsidRPr="006F4BDE" w:rsidRDefault="00E831E9" w:rsidP="00DF4F24">
            <w:pPr>
              <w:pStyle w:val="Glava"/>
              <w:numPr>
                <w:ilvl w:val="0"/>
                <w:numId w:val="31"/>
              </w:numPr>
              <w:tabs>
                <w:tab w:val="clear" w:pos="4536"/>
                <w:tab w:val="clear" w:pos="9072"/>
              </w:tabs>
              <w:ind w:right="502"/>
              <w:rPr>
                <w:i w:val="0"/>
                <w:sz w:val="22"/>
                <w:szCs w:val="22"/>
              </w:rPr>
            </w:pPr>
            <w:r w:rsidRPr="006F4BDE">
              <w:rPr>
                <w:i w:val="0"/>
                <w:sz w:val="22"/>
                <w:szCs w:val="22"/>
              </w:rPr>
              <w:t>ESPD (P</w:t>
            </w:r>
            <w:r w:rsidR="00E00175" w:rsidRPr="006F4BDE">
              <w:rPr>
                <w:i w:val="0"/>
                <w:sz w:val="22"/>
                <w:szCs w:val="22"/>
              </w:rPr>
              <w:t xml:space="preserve">riloga </w:t>
            </w:r>
            <w:r w:rsidRPr="006F4BDE">
              <w:rPr>
                <w:i w:val="0"/>
                <w:sz w:val="22"/>
                <w:szCs w:val="22"/>
              </w:rPr>
              <w:t>3</w:t>
            </w:r>
            <w:r w:rsidR="00E00175" w:rsidRPr="006F4BDE">
              <w:rPr>
                <w:i w:val="0"/>
                <w:sz w:val="22"/>
                <w:szCs w:val="22"/>
              </w:rPr>
              <w:t>)</w:t>
            </w:r>
          </w:p>
          <w:p w14:paraId="5C3AAFCB" w14:textId="77777777" w:rsidR="00E831E9" w:rsidRPr="006F4BDE" w:rsidRDefault="00E831E9" w:rsidP="00DF4F24">
            <w:pPr>
              <w:pStyle w:val="Glava"/>
              <w:numPr>
                <w:ilvl w:val="0"/>
                <w:numId w:val="31"/>
              </w:numPr>
              <w:tabs>
                <w:tab w:val="clear" w:pos="4536"/>
                <w:tab w:val="clear" w:pos="9072"/>
              </w:tabs>
              <w:ind w:right="502"/>
              <w:rPr>
                <w:i w:val="0"/>
                <w:sz w:val="22"/>
                <w:szCs w:val="22"/>
              </w:rPr>
            </w:pPr>
            <w:r w:rsidRPr="006F4BDE">
              <w:rPr>
                <w:i w:val="0"/>
                <w:sz w:val="22"/>
                <w:szCs w:val="22"/>
              </w:rPr>
              <w:t xml:space="preserve">Izjava – izpolnjevanje </w:t>
            </w:r>
            <w:r w:rsidR="001400E2">
              <w:rPr>
                <w:i w:val="0"/>
                <w:sz w:val="22"/>
                <w:szCs w:val="22"/>
              </w:rPr>
              <w:t>predpisanih zahtev s področja var</w:t>
            </w:r>
            <w:r w:rsidR="00E81EB7">
              <w:rPr>
                <w:i w:val="0"/>
                <w:sz w:val="22"/>
                <w:szCs w:val="22"/>
              </w:rPr>
              <w:t>nosti živil</w:t>
            </w:r>
            <w:r w:rsidR="001400E2">
              <w:rPr>
                <w:i w:val="0"/>
                <w:sz w:val="22"/>
                <w:szCs w:val="22"/>
              </w:rPr>
              <w:t xml:space="preserve"> </w:t>
            </w:r>
            <w:r w:rsidRPr="006F4BDE">
              <w:rPr>
                <w:i w:val="0"/>
                <w:sz w:val="22"/>
                <w:szCs w:val="22"/>
              </w:rPr>
              <w:t>(Priloga 5)</w:t>
            </w:r>
          </w:p>
          <w:p w14:paraId="5276E805" w14:textId="77777777" w:rsidR="00E831E9" w:rsidRPr="006F4BDE" w:rsidRDefault="00E831E9" w:rsidP="00DF4F24">
            <w:pPr>
              <w:pStyle w:val="Glava"/>
              <w:numPr>
                <w:ilvl w:val="0"/>
                <w:numId w:val="31"/>
              </w:numPr>
              <w:tabs>
                <w:tab w:val="clear" w:pos="4536"/>
                <w:tab w:val="clear" w:pos="9072"/>
              </w:tabs>
              <w:ind w:right="502"/>
              <w:rPr>
                <w:i w:val="0"/>
                <w:sz w:val="22"/>
                <w:szCs w:val="22"/>
              </w:rPr>
            </w:pPr>
            <w:r w:rsidRPr="006F4BDE">
              <w:rPr>
                <w:i w:val="0"/>
                <w:sz w:val="22"/>
                <w:szCs w:val="22"/>
              </w:rPr>
              <w:t xml:space="preserve">Izjava </w:t>
            </w:r>
            <w:r w:rsidR="00DB0FD7" w:rsidRPr="006F4BDE">
              <w:rPr>
                <w:i w:val="0"/>
                <w:sz w:val="22"/>
                <w:szCs w:val="22"/>
              </w:rPr>
              <w:t>– tehnična sposobnost (Priloga 6</w:t>
            </w:r>
            <w:r w:rsidRPr="006F4BDE">
              <w:rPr>
                <w:i w:val="0"/>
                <w:sz w:val="22"/>
                <w:szCs w:val="22"/>
              </w:rPr>
              <w:t>)</w:t>
            </w:r>
          </w:p>
          <w:p w14:paraId="36AFE986" w14:textId="77777777" w:rsidR="00E00175" w:rsidRPr="006F4BDE" w:rsidRDefault="00E00175" w:rsidP="00DF4F24">
            <w:pPr>
              <w:pStyle w:val="Glava"/>
              <w:numPr>
                <w:ilvl w:val="0"/>
                <w:numId w:val="31"/>
              </w:numPr>
              <w:tabs>
                <w:tab w:val="clear" w:pos="4536"/>
                <w:tab w:val="clear" w:pos="9072"/>
              </w:tabs>
              <w:ind w:right="502"/>
              <w:rPr>
                <w:i w:val="0"/>
                <w:sz w:val="22"/>
                <w:szCs w:val="22"/>
              </w:rPr>
            </w:pPr>
            <w:r w:rsidRPr="006F4BDE">
              <w:rPr>
                <w:i w:val="0"/>
                <w:sz w:val="22"/>
                <w:szCs w:val="22"/>
              </w:rPr>
              <w:t>Pooblastilo pravne osebe</w:t>
            </w:r>
            <w:r w:rsidR="00E831E9" w:rsidRPr="006F4BDE">
              <w:rPr>
                <w:i w:val="0"/>
                <w:sz w:val="22"/>
                <w:szCs w:val="22"/>
              </w:rPr>
              <w:t xml:space="preserve"> (Priloga 10</w:t>
            </w:r>
            <w:r w:rsidRPr="006F4BDE">
              <w:rPr>
                <w:i w:val="0"/>
                <w:sz w:val="22"/>
                <w:szCs w:val="22"/>
              </w:rPr>
              <w:t>)</w:t>
            </w:r>
          </w:p>
          <w:p w14:paraId="159E8E20" w14:textId="77777777" w:rsidR="00E00175" w:rsidRDefault="00E00175" w:rsidP="00DF4F24">
            <w:pPr>
              <w:pStyle w:val="Glava"/>
              <w:numPr>
                <w:ilvl w:val="0"/>
                <w:numId w:val="31"/>
              </w:numPr>
              <w:tabs>
                <w:tab w:val="clear" w:pos="4536"/>
                <w:tab w:val="clear" w:pos="9072"/>
              </w:tabs>
              <w:ind w:right="502"/>
              <w:rPr>
                <w:i w:val="0"/>
                <w:sz w:val="22"/>
                <w:szCs w:val="22"/>
              </w:rPr>
            </w:pPr>
            <w:r w:rsidRPr="006F4BDE">
              <w:rPr>
                <w:i w:val="0"/>
                <w:sz w:val="22"/>
                <w:szCs w:val="22"/>
              </w:rPr>
              <w:t>Pooblastilo člana upravnega ali vodstvenega ali nadzornega organa oziroma pooblaščenca  za zastopa</w:t>
            </w:r>
            <w:r w:rsidRPr="00CB3185">
              <w:rPr>
                <w:i w:val="0"/>
                <w:sz w:val="22"/>
                <w:szCs w:val="22"/>
              </w:rPr>
              <w:t xml:space="preserve">nje ali odločanje ali </w:t>
            </w:r>
            <w:r w:rsidRPr="006F4BDE">
              <w:rPr>
                <w:i w:val="0"/>
                <w:sz w:val="22"/>
                <w:szCs w:val="22"/>
              </w:rPr>
              <w:t>nadzor pri ponudniku ali podizvajalcu</w:t>
            </w:r>
            <w:r w:rsidR="00E831E9" w:rsidRPr="006F4BDE">
              <w:rPr>
                <w:i w:val="0"/>
                <w:sz w:val="22"/>
                <w:szCs w:val="22"/>
              </w:rPr>
              <w:t xml:space="preserve"> (Priloga 11</w:t>
            </w:r>
            <w:r w:rsidRPr="006F4BDE">
              <w:rPr>
                <w:i w:val="0"/>
                <w:sz w:val="22"/>
                <w:szCs w:val="22"/>
              </w:rPr>
              <w:t>)</w:t>
            </w:r>
          </w:p>
          <w:p w14:paraId="7EBF304C" w14:textId="77777777" w:rsidR="008A3700" w:rsidRPr="00096AC9" w:rsidRDefault="008A3700" w:rsidP="00DF4F24">
            <w:pPr>
              <w:pStyle w:val="Glava"/>
              <w:numPr>
                <w:ilvl w:val="0"/>
                <w:numId w:val="31"/>
              </w:numPr>
              <w:ind w:right="502"/>
              <w:jc w:val="both"/>
              <w:rPr>
                <w:i w:val="0"/>
                <w:sz w:val="22"/>
                <w:szCs w:val="22"/>
              </w:rPr>
            </w:pPr>
            <w:r w:rsidRPr="00D56D9E">
              <w:rPr>
                <w:i w:val="0"/>
                <w:sz w:val="22"/>
                <w:szCs w:val="22"/>
              </w:rPr>
              <w:t>Izjava fizične osebe oziroma odgovorne osebe poslovnega subjekta o nepovezanosti s funkcionarjem ali njegovim družinskim članom</w:t>
            </w:r>
            <w:r>
              <w:rPr>
                <w:i w:val="0"/>
                <w:sz w:val="22"/>
                <w:szCs w:val="22"/>
              </w:rPr>
              <w:t xml:space="preserve"> (Priloga 12)</w:t>
            </w:r>
          </w:p>
          <w:p w14:paraId="07ACC92D" w14:textId="77777777" w:rsidR="008A3700" w:rsidRPr="006F4BDE" w:rsidRDefault="008A3700" w:rsidP="00743DA5">
            <w:pPr>
              <w:pStyle w:val="Glava"/>
              <w:tabs>
                <w:tab w:val="clear" w:pos="4536"/>
                <w:tab w:val="clear" w:pos="9072"/>
              </w:tabs>
              <w:ind w:left="340" w:right="502"/>
              <w:rPr>
                <w:i w:val="0"/>
                <w:sz w:val="22"/>
                <w:szCs w:val="22"/>
              </w:rPr>
            </w:pPr>
          </w:p>
        </w:tc>
      </w:tr>
      <w:tr w:rsidR="00E00175" w:rsidRPr="00CB3185" w14:paraId="25BAC551" w14:textId="77777777" w:rsidTr="00452CCC">
        <w:tc>
          <w:tcPr>
            <w:tcW w:w="2606" w:type="dxa"/>
          </w:tcPr>
          <w:p w14:paraId="620B8E95" w14:textId="77777777" w:rsidR="00E00175" w:rsidRPr="00CB3185" w:rsidRDefault="00E00175" w:rsidP="00743DA5">
            <w:pPr>
              <w:pStyle w:val="Glava"/>
              <w:tabs>
                <w:tab w:val="clear" w:pos="4536"/>
                <w:tab w:val="clear" w:pos="9072"/>
              </w:tabs>
              <w:ind w:right="502"/>
              <w:jc w:val="both"/>
              <w:rPr>
                <w:i w:val="0"/>
                <w:sz w:val="22"/>
                <w:szCs w:val="22"/>
              </w:rPr>
            </w:pPr>
          </w:p>
        </w:tc>
        <w:tc>
          <w:tcPr>
            <w:tcW w:w="6379" w:type="dxa"/>
          </w:tcPr>
          <w:p w14:paraId="7069CBC2" w14:textId="77777777" w:rsidR="00E00175" w:rsidRPr="00CB3185" w:rsidRDefault="00E00175" w:rsidP="00743DA5">
            <w:pPr>
              <w:pStyle w:val="Glava"/>
              <w:tabs>
                <w:tab w:val="clear" w:pos="4536"/>
                <w:tab w:val="clear" w:pos="9072"/>
              </w:tabs>
              <w:ind w:right="502"/>
              <w:jc w:val="both"/>
              <w:rPr>
                <w:i w:val="0"/>
                <w:sz w:val="22"/>
                <w:szCs w:val="22"/>
              </w:rPr>
            </w:pPr>
          </w:p>
        </w:tc>
      </w:tr>
      <w:tr w:rsidR="00E00175" w:rsidRPr="003F67FD" w14:paraId="63071EAD" w14:textId="77777777" w:rsidTr="00452CCC">
        <w:tc>
          <w:tcPr>
            <w:tcW w:w="2606" w:type="dxa"/>
          </w:tcPr>
          <w:p w14:paraId="09308760" w14:textId="77777777" w:rsidR="00E00175" w:rsidRPr="00CB3185" w:rsidRDefault="00E00175" w:rsidP="00743DA5">
            <w:pPr>
              <w:pStyle w:val="Glava"/>
              <w:tabs>
                <w:tab w:val="clear" w:pos="4536"/>
                <w:tab w:val="clear" w:pos="9072"/>
              </w:tabs>
              <w:ind w:right="502"/>
              <w:jc w:val="both"/>
              <w:rPr>
                <w:i w:val="0"/>
                <w:sz w:val="22"/>
                <w:szCs w:val="22"/>
              </w:rPr>
            </w:pPr>
            <w:r w:rsidRPr="00CB3185">
              <w:rPr>
                <w:i w:val="0"/>
                <w:sz w:val="22"/>
                <w:szCs w:val="22"/>
              </w:rPr>
              <w:t>SKUPNO</w:t>
            </w:r>
          </w:p>
          <w:p w14:paraId="25C62446" w14:textId="77777777" w:rsidR="00E00175" w:rsidRPr="006F4BDE" w:rsidRDefault="00E00175" w:rsidP="00743DA5">
            <w:pPr>
              <w:pStyle w:val="Glava"/>
              <w:tabs>
                <w:tab w:val="clear" w:pos="4536"/>
                <w:tab w:val="clear" w:pos="9072"/>
              </w:tabs>
              <w:ind w:right="502"/>
              <w:jc w:val="both"/>
              <w:rPr>
                <w:i w:val="0"/>
                <w:sz w:val="22"/>
                <w:szCs w:val="22"/>
              </w:rPr>
            </w:pPr>
            <w:r w:rsidRPr="006F4BDE">
              <w:rPr>
                <w:i w:val="0"/>
                <w:sz w:val="22"/>
                <w:szCs w:val="22"/>
              </w:rPr>
              <w:t>(vsi gospodarski subjekti)</w:t>
            </w:r>
          </w:p>
        </w:tc>
        <w:tc>
          <w:tcPr>
            <w:tcW w:w="6379" w:type="dxa"/>
            <w:vAlign w:val="center"/>
          </w:tcPr>
          <w:p w14:paraId="3D6A6653" w14:textId="77777777" w:rsidR="00E831E9" w:rsidRPr="006F4BDE" w:rsidRDefault="00E831E9" w:rsidP="00743DA5">
            <w:pPr>
              <w:pStyle w:val="Glava"/>
              <w:tabs>
                <w:tab w:val="clear" w:pos="4536"/>
                <w:tab w:val="clear" w:pos="9072"/>
              </w:tabs>
              <w:ind w:right="502"/>
              <w:rPr>
                <w:i w:val="0"/>
                <w:color w:val="000000" w:themeColor="text1"/>
                <w:sz w:val="22"/>
                <w:szCs w:val="22"/>
              </w:rPr>
            </w:pPr>
          </w:p>
          <w:p w14:paraId="35E45046" w14:textId="77777777" w:rsidR="00E00175" w:rsidRPr="006F4BDE" w:rsidRDefault="00E00175" w:rsidP="00DF4F24">
            <w:pPr>
              <w:pStyle w:val="Glava"/>
              <w:numPr>
                <w:ilvl w:val="0"/>
                <w:numId w:val="31"/>
              </w:numPr>
              <w:tabs>
                <w:tab w:val="clear" w:pos="4536"/>
                <w:tab w:val="clear" w:pos="9072"/>
              </w:tabs>
              <w:ind w:right="502"/>
              <w:rPr>
                <w:i w:val="0"/>
                <w:color w:val="000000" w:themeColor="text1"/>
                <w:sz w:val="22"/>
                <w:szCs w:val="22"/>
              </w:rPr>
            </w:pPr>
            <w:r w:rsidRPr="006F4BDE">
              <w:rPr>
                <w:i w:val="0"/>
                <w:color w:val="000000" w:themeColor="text1"/>
                <w:sz w:val="22"/>
                <w:szCs w:val="22"/>
              </w:rPr>
              <w:t xml:space="preserve">Predračun (Priloga </w:t>
            </w:r>
            <w:r w:rsidR="00E831E9" w:rsidRPr="006F4BDE">
              <w:rPr>
                <w:i w:val="0"/>
                <w:color w:val="000000" w:themeColor="text1"/>
                <w:sz w:val="22"/>
                <w:szCs w:val="22"/>
              </w:rPr>
              <w:t>2</w:t>
            </w:r>
            <w:r w:rsidRPr="006F4BDE">
              <w:rPr>
                <w:i w:val="0"/>
                <w:color w:val="000000" w:themeColor="text1"/>
                <w:sz w:val="22"/>
                <w:szCs w:val="22"/>
              </w:rPr>
              <w:t>) in P</w:t>
            </w:r>
            <w:r w:rsidR="00E831E9" w:rsidRPr="006F4BDE">
              <w:rPr>
                <w:i w:val="0"/>
                <w:color w:val="000000" w:themeColor="text1"/>
                <w:sz w:val="22"/>
                <w:szCs w:val="22"/>
              </w:rPr>
              <w:t>opis blaga</w:t>
            </w:r>
            <w:r w:rsidRPr="006F4BDE">
              <w:rPr>
                <w:i w:val="0"/>
                <w:color w:val="000000" w:themeColor="text1"/>
                <w:sz w:val="22"/>
                <w:szCs w:val="22"/>
              </w:rPr>
              <w:t xml:space="preserve"> (Priloga </w:t>
            </w:r>
            <w:r w:rsidR="00E831E9" w:rsidRPr="006F4BDE">
              <w:rPr>
                <w:i w:val="0"/>
                <w:color w:val="000000" w:themeColor="text1"/>
                <w:sz w:val="22"/>
                <w:szCs w:val="22"/>
              </w:rPr>
              <w:t>2</w:t>
            </w:r>
            <w:r w:rsidRPr="006F4BDE">
              <w:rPr>
                <w:i w:val="0"/>
                <w:color w:val="000000" w:themeColor="text1"/>
                <w:sz w:val="22"/>
                <w:szCs w:val="22"/>
              </w:rPr>
              <w:t>/1)</w:t>
            </w:r>
          </w:p>
          <w:p w14:paraId="12E86A45" w14:textId="77777777" w:rsidR="00E00175" w:rsidRPr="006F4BDE" w:rsidRDefault="00E831E9" w:rsidP="00DF4F24">
            <w:pPr>
              <w:pStyle w:val="Glava"/>
              <w:numPr>
                <w:ilvl w:val="0"/>
                <w:numId w:val="31"/>
              </w:numPr>
              <w:tabs>
                <w:tab w:val="clear" w:pos="4536"/>
                <w:tab w:val="clear" w:pos="9072"/>
              </w:tabs>
              <w:ind w:right="502"/>
              <w:rPr>
                <w:i w:val="0"/>
                <w:color w:val="000000" w:themeColor="text1"/>
                <w:sz w:val="22"/>
                <w:szCs w:val="22"/>
              </w:rPr>
            </w:pPr>
            <w:r w:rsidRPr="006F4BDE">
              <w:rPr>
                <w:i w:val="0"/>
                <w:color w:val="000000" w:themeColor="text1"/>
                <w:sz w:val="22"/>
                <w:szCs w:val="22"/>
              </w:rPr>
              <w:t xml:space="preserve">Kopije certifikatov </w:t>
            </w:r>
            <w:r w:rsidR="00537151">
              <w:rPr>
                <w:i w:val="0"/>
                <w:color w:val="000000" w:themeColor="text1"/>
                <w:sz w:val="22"/>
                <w:szCs w:val="22"/>
              </w:rPr>
              <w:t>za ponujena ekološka živila in ž</w:t>
            </w:r>
            <w:r w:rsidRPr="006F4BDE">
              <w:rPr>
                <w:i w:val="0"/>
                <w:color w:val="000000" w:themeColor="text1"/>
                <w:sz w:val="22"/>
                <w:szCs w:val="22"/>
              </w:rPr>
              <w:t>ivila iz drugih shem kakovosti ter za distribucijo živil</w:t>
            </w:r>
            <w:r w:rsidR="00894B35">
              <w:rPr>
                <w:i w:val="0"/>
                <w:color w:val="000000" w:themeColor="text1"/>
                <w:sz w:val="22"/>
                <w:szCs w:val="22"/>
              </w:rPr>
              <w:t xml:space="preserve"> iz shem kakovo</w:t>
            </w:r>
            <w:r w:rsidR="00453D0C">
              <w:rPr>
                <w:i w:val="0"/>
                <w:color w:val="000000" w:themeColor="text1"/>
                <w:sz w:val="22"/>
                <w:szCs w:val="22"/>
              </w:rPr>
              <w:t>sti ekološka pridelava</w:t>
            </w:r>
            <w:r w:rsidR="00894B35">
              <w:rPr>
                <w:i w:val="0"/>
                <w:color w:val="000000" w:themeColor="text1"/>
                <w:sz w:val="22"/>
                <w:szCs w:val="22"/>
              </w:rPr>
              <w:t xml:space="preserve"> in izbrana kakovost (za sektor mesa in sektor sadja)</w:t>
            </w:r>
            <w:r w:rsidRPr="006F4BDE">
              <w:rPr>
                <w:i w:val="0"/>
                <w:color w:val="000000" w:themeColor="text1"/>
                <w:sz w:val="22"/>
                <w:szCs w:val="22"/>
              </w:rPr>
              <w:t xml:space="preserve"> (Priloga 4)</w:t>
            </w:r>
          </w:p>
          <w:p w14:paraId="79418E90" w14:textId="77777777" w:rsidR="00E00175" w:rsidRPr="006F4BDE" w:rsidRDefault="00E00175" w:rsidP="00DF4F24">
            <w:pPr>
              <w:pStyle w:val="Glava"/>
              <w:numPr>
                <w:ilvl w:val="0"/>
                <w:numId w:val="31"/>
              </w:numPr>
              <w:tabs>
                <w:tab w:val="clear" w:pos="4536"/>
                <w:tab w:val="clear" w:pos="9072"/>
              </w:tabs>
              <w:ind w:right="502"/>
              <w:rPr>
                <w:i w:val="0"/>
                <w:color w:val="000000" w:themeColor="text1"/>
                <w:sz w:val="22"/>
                <w:szCs w:val="22"/>
              </w:rPr>
            </w:pPr>
            <w:r w:rsidRPr="006F4BDE">
              <w:rPr>
                <w:i w:val="0"/>
                <w:color w:val="000000" w:themeColor="text1"/>
                <w:sz w:val="22"/>
                <w:szCs w:val="22"/>
              </w:rPr>
              <w:t>Podizvajalci</w:t>
            </w:r>
            <w:r w:rsidR="00537151">
              <w:rPr>
                <w:i w:val="0"/>
                <w:color w:val="000000" w:themeColor="text1"/>
                <w:sz w:val="22"/>
                <w:szCs w:val="22"/>
              </w:rPr>
              <w:t xml:space="preserve"> (P</w:t>
            </w:r>
            <w:r w:rsidR="00E831E9" w:rsidRPr="006F4BDE">
              <w:rPr>
                <w:i w:val="0"/>
                <w:color w:val="000000" w:themeColor="text1"/>
                <w:sz w:val="22"/>
                <w:szCs w:val="22"/>
              </w:rPr>
              <w:t>rilogi 7 in 8</w:t>
            </w:r>
            <w:r w:rsidRPr="006F4BDE">
              <w:rPr>
                <w:i w:val="0"/>
                <w:color w:val="000000" w:themeColor="text1"/>
                <w:sz w:val="22"/>
                <w:szCs w:val="22"/>
              </w:rPr>
              <w:t>)</w:t>
            </w:r>
          </w:p>
        </w:tc>
      </w:tr>
    </w:tbl>
    <w:p w14:paraId="2330B023" w14:textId="77777777" w:rsidR="00E00175" w:rsidRPr="001F1894" w:rsidRDefault="00E00175" w:rsidP="00743DA5">
      <w:pPr>
        <w:ind w:left="1080" w:right="502"/>
        <w:jc w:val="both"/>
        <w:rPr>
          <w:i w:val="0"/>
          <w:sz w:val="22"/>
          <w:szCs w:val="22"/>
        </w:rPr>
      </w:pPr>
    </w:p>
    <w:p w14:paraId="1DE1E7AA" w14:textId="77777777" w:rsidR="00E00175" w:rsidRDefault="00E00175" w:rsidP="00743DA5">
      <w:pPr>
        <w:pStyle w:val="Glava"/>
        <w:tabs>
          <w:tab w:val="clear" w:pos="4536"/>
          <w:tab w:val="clear" w:pos="9072"/>
        </w:tabs>
        <w:ind w:left="1080" w:right="502"/>
        <w:jc w:val="center"/>
        <w:rPr>
          <w:b/>
          <w:i w:val="0"/>
          <w:sz w:val="28"/>
          <w:szCs w:val="28"/>
        </w:rPr>
      </w:pPr>
    </w:p>
    <w:p w14:paraId="7E811A07" w14:textId="77777777" w:rsidR="00E00175" w:rsidRDefault="00E00175" w:rsidP="00743DA5">
      <w:pPr>
        <w:ind w:right="502"/>
        <w:rPr>
          <w:b/>
          <w:i w:val="0"/>
          <w:sz w:val="28"/>
          <w:szCs w:val="28"/>
        </w:rPr>
      </w:pPr>
      <w:r>
        <w:rPr>
          <w:b/>
          <w:i w:val="0"/>
          <w:sz w:val="28"/>
          <w:szCs w:val="28"/>
        </w:rPr>
        <w:br w:type="page"/>
      </w:r>
    </w:p>
    <w:p w14:paraId="39D0845E" w14:textId="77777777" w:rsidR="00E00175" w:rsidRPr="00FF38DC" w:rsidRDefault="00E00175" w:rsidP="00743DA5">
      <w:pPr>
        <w:pStyle w:val="Glava"/>
        <w:tabs>
          <w:tab w:val="clear" w:pos="4536"/>
          <w:tab w:val="clear" w:pos="9072"/>
        </w:tabs>
        <w:ind w:left="1080" w:right="502"/>
        <w:jc w:val="right"/>
        <w:rPr>
          <w:b/>
          <w:i w:val="0"/>
          <w:sz w:val="22"/>
          <w:szCs w:val="22"/>
        </w:rPr>
      </w:pPr>
      <w:r w:rsidRPr="00B63185">
        <w:rPr>
          <w:b/>
          <w:i w:val="0"/>
          <w:sz w:val="22"/>
          <w:szCs w:val="22"/>
        </w:rPr>
        <w:lastRenderedPageBreak/>
        <w:t xml:space="preserve">PRILOGA </w:t>
      </w:r>
      <w:r>
        <w:rPr>
          <w:b/>
          <w:i w:val="0"/>
          <w:sz w:val="22"/>
          <w:szCs w:val="22"/>
        </w:rPr>
        <w:t>10</w:t>
      </w:r>
    </w:p>
    <w:p w14:paraId="0F72CD83" w14:textId="77777777" w:rsidR="00E00175" w:rsidRDefault="00E00175" w:rsidP="00743DA5">
      <w:pPr>
        <w:pStyle w:val="Glava"/>
        <w:tabs>
          <w:tab w:val="clear" w:pos="4536"/>
          <w:tab w:val="clear" w:pos="9072"/>
        </w:tabs>
        <w:ind w:left="1080" w:right="502"/>
        <w:jc w:val="center"/>
        <w:rPr>
          <w:b/>
          <w:i w:val="0"/>
          <w:sz w:val="28"/>
          <w:szCs w:val="28"/>
        </w:rPr>
      </w:pPr>
    </w:p>
    <w:p w14:paraId="4242D961" w14:textId="77777777" w:rsidR="00065CC6" w:rsidRPr="00FF38DC" w:rsidRDefault="00065CC6" w:rsidP="00743DA5">
      <w:pPr>
        <w:pStyle w:val="Glava"/>
        <w:tabs>
          <w:tab w:val="clear" w:pos="4536"/>
          <w:tab w:val="clear" w:pos="9072"/>
        </w:tabs>
        <w:ind w:left="1080" w:right="502"/>
        <w:jc w:val="center"/>
        <w:rPr>
          <w:b/>
          <w:i w:val="0"/>
          <w:sz w:val="28"/>
          <w:szCs w:val="28"/>
        </w:rPr>
      </w:pPr>
      <w:r>
        <w:rPr>
          <w:b/>
          <w:i w:val="0"/>
          <w:sz w:val="28"/>
          <w:szCs w:val="28"/>
        </w:rPr>
        <w:t>POOBLASTILO</w:t>
      </w:r>
      <w:r w:rsidRPr="00FF38DC">
        <w:rPr>
          <w:b/>
          <w:i w:val="0"/>
          <w:sz w:val="28"/>
          <w:szCs w:val="28"/>
        </w:rPr>
        <w:t xml:space="preserve"> PRAVNE OSEBE</w:t>
      </w:r>
    </w:p>
    <w:p w14:paraId="199A4052" w14:textId="77777777" w:rsidR="00065CC6" w:rsidRPr="00FF38DC" w:rsidRDefault="00065CC6" w:rsidP="00743DA5">
      <w:pPr>
        <w:pStyle w:val="Glava"/>
        <w:tabs>
          <w:tab w:val="clear" w:pos="4536"/>
          <w:tab w:val="clear" w:pos="9072"/>
        </w:tabs>
        <w:ind w:left="1080" w:right="502"/>
        <w:jc w:val="both"/>
        <w:rPr>
          <w:i w:val="0"/>
          <w:sz w:val="22"/>
          <w:szCs w:val="22"/>
        </w:rPr>
      </w:pPr>
    </w:p>
    <w:p w14:paraId="4DA25AB6" w14:textId="77777777" w:rsidR="00065CC6" w:rsidRPr="00FF38DC" w:rsidRDefault="00065CC6" w:rsidP="00743DA5">
      <w:pPr>
        <w:pStyle w:val="Glava"/>
        <w:tabs>
          <w:tab w:val="clear" w:pos="4536"/>
          <w:tab w:val="clear" w:pos="9072"/>
        </w:tabs>
        <w:ind w:left="1080" w:right="502"/>
        <w:jc w:val="both"/>
        <w:rPr>
          <w:i w:val="0"/>
          <w:sz w:val="22"/>
          <w:szCs w:val="22"/>
        </w:rPr>
      </w:pPr>
    </w:p>
    <w:p w14:paraId="687ED88C" w14:textId="77777777" w:rsidR="00065CC6" w:rsidRDefault="00065CC6" w:rsidP="00743DA5">
      <w:pPr>
        <w:pStyle w:val="Glava"/>
        <w:tabs>
          <w:tab w:val="clear" w:pos="4536"/>
          <w:tab w:val="clear" w:pos="9072"/>
        </w:tabs>
        <w:ind w:left="1080" w:right="502"/>
        <w:jc w:val="both"/>
        <w:rPr>
          <w:i w:val="0"/>
          <w:sz w:val="22"/>
          <w:szCs w:val="22"/>
        </w:rPr>
      </w:pPr>
      <w:r>
        <w:rPr>
          <w:i w:val="0"/>
          <w:sz w:val="22"/>
          <w:szCs w:val="22"/>
        </w:rPr>
        <w:t xml:space="preserve">Pooblaščamo pooblaščenca naročnika, Mestno občino Ljubljana, Mestni trg 1, 1000 Ljubljana, da za potrebe preverjanja obveznega izpolnjevanja pogojev iz </w:t>
      </w:r>
      <w:r w:rsidR="00BE551F">
        <w:rPr>
          <w:i w:val="0"/>
          <w:sz w:val="22"/>
          <w:szCs w:val="22"/>
        </w:rPr>
        <w:t xml:space="preserve">prvega odstavka </w:t>
      </w:r>
      <w:r>
        <w:rPr>
          <w:i w:val="0"/>
          <w:sz w:val="22"/>
          <w:szCs w:val="22"/>
        </w:rPr>
        <w:t>75. člena ZJN-3 v postopku oddaje javnega naročila</w:t>
      </w:r>
      <w:r w:rsidR="00AD5349">
        <w:rPr>
          <w:i w:val="0"/>
          <w:sz w:val="22"/>
          <w:szCs w:val="22"/>
        </w:rPr>
        <w:t>,</w:t>
      </w:r>
    </w:p>
    <w:p w14:paraId="65466A4B" w14:textId="77777777" w:rsidR="00065CC6" w:rsidRDefault="00065CC6" w:rsidP="00743DA5">
      <w:pPr>
        <w:pStyle w:val="Glava"/>
        <w:tabs>
          <w:tab w:val="clear" w:pos="4536"/>
          <w:tab w:val="clear" w:pos="9072"/>
        </w:tabs>
        <w:ind w:left="1080" w:right="502"/>
        <w:jc w:val="both"/>
        <w:rPr>
          <w:i w:val="0"/>
          <w:sz w:val="22"/>
          <w:szCs w:val="22"/>
        </w:rPr>
      </w:pPr>
    </w:p>
    <w:p w14:paraId="5968AD9D" w14:textId="77777777" w:rsidR="00065CC6" w:rsidRDefault="00AD5349" w:rsidP="00743DA5">
      <w:pPr>
        <w:pStyle w:val="Glava"/>
        <w:tabs>
          <w:tab w:val="clear" w:pos="4536"/>
          <w:tab w:val="clear" w:pos="9072"/>
        </w:tabs>
        <w:ind w:left="1080" w:right="502"/>
        <w:jc w:val="both"/>
        <w:rPr>
          <w:i w:val="0"/>
          <w:sz w:val="22"/>
          <w:szCs w:val="22"/>
        </w:rPr>
      </w:pPr>
      <w:r>
        <w:rPr>
          <w:i w:val="0"/>
          <w:sz w:val="22"/>
          <w:szCs w:val="22"/>
        </w:rPr>
        <w:t>z</w:t>
      </w:r>
      <w:r w:rsidR="00065CC6">
        <w:rPr>
          <w:i w:val="0"/>
          <w:sz w:val="22"/>
          <w:szCs w:val="22"/>
        </w:rPr>
        <w:t>a nas kot ponudnika/podizvajalca z naslednjimi podatki:</w:t>
      </w:r>
    </w:p>
    <w:p w14:paraId="1FD94F3B" w14:textId="77777777" w:rsidR="00065CC6" w:rsidRDefault="00065CC6" w:rsidP="00743DA5">
      <w:pPr>
        <w:pStyle w:val="Glava"/>
        <w:tabs>
          <w:tab w:val="clear" w:pos="4536"/>
          <w:tab w:val="clear" w:pos="9072"/>
        </w:tabs>
        <w:ind w:left="1080" w:right="502"/>
        <w:jc w:val="both"/>
        <w:rPr>
          <w:i w:val="0"/>
          <w:sz w:val="22"/>
          <w:szCs w:val="22"/>
        </w:rPr>
      </w:pPr>
    </w:p>
    <w:p w14:paraId="6EC15330" w14:textId="77777777" w:rsidR="0051758C" w:rsidRDefault="0051758C" w:rsidP="00743DA5">
      <w:pPr>
        <w:pStyle w:val="Glava"/>
        <w:tabs>
          <w:tab w:val="clear" w:pos="4536"/>
          <w:tab w:val="clear" w:pos="9072"/>
        </w:tabs>
        <w:ind w:left="1080" w:right="502"/>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4"/>
        <w:gridCol w:w="5502"/>
      </w:tblGrid>
      <w:tr w:rsidR="00065CC6" w14:paraId="140B327B" w14:textId="77777777" w:rsidTr="00065CC6">
        <w:tc>
          <w:tcPr>
            <w:tcW w:w="3494" w:type="dxa"/>
          </w:tcPr>
          <w:p w14:paraId="09A14097" w14:textId="77777777" w:rsidR="00065CC6" w:rsidRDefault="00065CC6" w:rsidP="00743DA5">
            <w:pPr>
              <w:pStyle w:val="Glava"/>
              <w:tabs>
                <w:tab w:val="clear" w:pos="4536"/>
                <w:tab w:val="clear" w:pos="9072"/>
              </w:tabs>
              <w:ind w:right="502"/>
              <w:jc w:val="both"/>
              <w:rPr>
                <w:i w:val="0"/>
                <w:sz w:val="22"/>
                <w:szCs w:val="22"/>
              </w:rPr>
            </w:pPr>
            <w:r>
              <w:rPr>
                <w:i w:val="0"/>
                <w:sz w:val="22"/>
                <w:szCs w:val="22"/>
              </w:rPr>
              <w:t>Polno ime podjetja</w:t>
            </w:r>
          </w:p>
        </w:tc>
        <w:tc>
          <w:tcPr>
            <w:tcW w:w="5502" w:type="dxa"/>
            <w:tcBorders>
              <w:bottom w:val="single" w:sz="4" w:space="0" w:color="auto"/>
            </w:tcBorders>
          </w:tcPr>
          <w:p w14:paraId="0A37A6EB" w14:textId="77777777" w:rsidR="00065CC6" w:rsidRDefault="00065CC6" w:rsidP="00743DA5">
            <w:pPr>
              <w:pStyle w:val="Glava"/>
              <w:tabs>
                <w:tab w:val="clear" w:pos="4536"/>
                <w:tab w:val="clear" w:pos="9072"/>
              </w:tabs>
              <w:ind w:right="502"/>
              <w:jc w:val="both"/>
              <w:rPr>
                <w:i w:val="0"/>
                <w:sz w:val="22"/>
                <w:szCs w:val="22"/>
              </w:rPr>
            </w:pPr>
          </w:p>
        </w:tc>
      </w:tr>
      <w:tr w:rsidR="00065CC6" w14:paraId="2D95847F" w14:textId="77777777" w:rsidTr="00065CC6">
        <w:tc>
          <w:tcPr>
            <w:tcW w:w="3494" w:type="dxa"/>
          </w:tcPr>
          <w:p w14:paraId="0C9C5980" w14:textId="77777777" w:rsidR="00065CC6" w:rsidRDefault="00065CC6" w:rsidP="00743DA5">
            <w:pPr>
              <w:pStyle w:val="Glava"/>
              <w:tabs>
                <w:tab w:val="clear" w:pos="4536"/>
                <w:tab w:val="clear" w:pos="9072"/>
              </w:tabs>
              <w:ind w:right="502"/>
              <w:jc w:val="both"/>
              <w:rPr>
                <w:i w:val="0"/>
                <w:sz w:val="22"/>
                <w:szCs w:val="22"/>
              </w:rPr>
            </w:pPr>
          </w:p>
          <w:p w14:paraId="65223B8B" w14:textId="77777777" w:rsidR="00065CC6" w:rsidRDefault="00065CC6" w:rsidP="00743DA5">
            <w:pPr>
              <w:pStyle w:val="Glava"/>
              <w:tabs>
                <w:tab w:val="clear" w:pos="4536"/>
                <w:tab w:val="clear" w:pos="9072"/>
              </w:tabs>
              <w:ind w:right="502"/>
              <w:jc w:val="both"/>
              <w:rPr>
                <w:i w:val="0"/>
                <w:sz w:val="22"/>
                <w:szCs w:val="22"/>
              </w:rPr>
            </w:pPr>
            <w:r>
              <w:rPr>
                <w:i w:val="0"/>
                <w:sz w:val="22"/>
                <w:szCs w:val="22"/>
              </w:rPr>
              <w:t>Sedež podjetja</w:t>
            </w:r>
          </w:p>
        </w:tc>
        <w:tc>
          <w:tcPr>
            <w:tcW w:w="5502" w:type="dxa"/>
            <w:tcBorders>
              <w:top w:val="single" w:sz="4" w:space="0" w:color="auto"/>
              <w:bottom w:val="single" w:sz="4" w:space="0" w:color="auto"/>
            </w:tcBorders>
          </w:tcPr>
          <w:p w14:paraId="6D533E9A" w14:textId="77777777" w:rsidR="00065CC6" w:rsidRDefault="00065CC6" w:rsidP="00743DA5">
            <w:pPr>
              <w:pStyle w:val="Glava"/>
              <w:tabs>
                <w:tab w:val="clear" w:pos="4536"/>
                <w:tab w:val="clear" w:pos="9072"/>
              </w:tabs>
              <w:ind w:right="502"/>
              <w:jc w:val="both"/>
              <w:rPr>
                <w:i w:val="0"/>
                <w:sz w:val="22"/>
                <w:szCs w:val="22"/>
              </w:rPr>
            </w:pPr>
          </w:p>
        </w:tc>
      </w:tr>
      <w:tr w:rsidR="00065CC6" w14:paraId="7B41F07C" w14:textId="77777777" w:rsidTr="00065CC6">
        <w:tc>
          <w:tcPr>
            <w:tcW w:w="3494" w:type="dxa"/>
          </w:tcPr>
          <w:p w14:paraId="5C08BB00" w14:textId="77777777" w:rsidR="00065CC6" w:rsidRDefault="00065CC6" w:rsidP="00743DA5">
            <w:pPr>
              <w:pStyle w:val="Glava"/>
              <w:tabs>
                <w:tab w:val="clear" w:pos="4536"/>
                <w:tab w:val="clear" w:pos="9072"/>
              </w:tabs>
              <w:ind w:right="502"/>
              <w:jc w:val="both"/>
              <w:rPr>
                <w:i w:val="0"/>
                <w:sz w:val="22"/>
                <w:szCs w:val="22"/>
              </w:rPr>
            </w:pPr>
          </w:p>
          <w:p w14:paraId="55FAD80C" w14:textId="77777777" w:rsidR="00065CC6" w:rsidRDefault="00065CC6" w:rsidP="00743DA5">
            <w:pPr>
              <w:pStyle w:val="Glava"/>
              <w:tabs>
                <w:tab w:val="clear" w:pos="4536"/>
                <w:tab w:val="clear" w:pos="9072"/>
              </w:tabs>
              <w:ind w:right="502"/>
              <w:jc w:val="both"/>
              <w:rPr>
                <w:i w:val="0"/>
                <w:sz w:val="22"/>
                <w:szCs w:val="22"/>
              </w:rPr>
            </w:pPr>
            <w:r>
              <w:rPr>
                <w:i w:val="0"/>
                <w:sz w:val="22"/>
                <w:szCs w:val="22"/>
              </w:rPr>
              <w:t>Občina sedeža podjetja</w:t>
            </w:r>
          </w:p>
        </w:tc>
        <w:tc>
          <w:tcPr>
            <w:tcW w:w="5502" w:type="dxa"/>
            <w:tcBorders>
              <w:top w:val="single" w:sz="4" w:space="0" w:color="auto"/>
              <w:bottom w:val="single" w:sz="4" w:space="0" w:color="auto"/>
            </w:tcBorders>
          </w:tcPr>
          <w:p w14:paraId="133F3787" w14:textId="77777777" w:rsidR="00065CC6" w:rsidRDefault="00065CC6" w:rsidP="00743DA5">
            <w:pPr>
              <w:pStyle w:val="Glava"/>
              <w:tabs>
                <w:tab w:val="clear" w:pos="4536"/>
                <w:tab w:val="clear" w:pos="9072"/>
              </w:tabs>
              <w:ind w:right="502"/>
              <w:jc w:val="both"/>
              <w:rPr>
                <w:i w:val="0"/>
                <w:sz w:val="22"/>
                <w:szCs w:val="22"/>
              </w:rPr>
            </w:pPr>
          </w:p>
        </w:tc>
      </w:tr>
      <w:tr w:rsidR="00065CC6" w14:paraId="07ED1E7E" w14:textId="77777777" w:rsidTr="00065CC6">
        <w:tc>
          <w:tcPr>
            <w:tcW w:w="3494" w:type="dxa"/>
          </w:tcPr>
          <w:p w14:paraId="2BB3B8F6" w14:textId="77777777" w:rsidR="00065CC6" w:rsidRDefault="00065CC6" w:rsidP="00743DA5">
            <w:pPr>
              <w:pStyle w:val="Glava"/>
              <w:tabs>
                <w:tab w:val="clear" w:pos="4536"/>
                <w:tab w:val="clear" w:pos="9072"/>
              </w:tabs>
              <w:ind w:right="502"/>
              <w:jc w:val="both"/>
              <w:rPr>
                <w:i w:val="0"/>
                <w:sz w:val="22"/>
                <w:szCs w:val="22"/>
              </w:rPr>
            </w:pPr>
          </w:p>
          <w:p w14:paraId="28CB8F35" w14:textId="77777777" w:rsidR="00065CC6" w:rsidRDefault="00065CC6" w:rsidP="00743DA5">
            <w:pPr>
              <w:pStyle w:val="Glava"/>
              <w:tabs>
                <w:tab w:val="clear" w:pos="4536"/>
                <w:tab w:val="clear" w:pos="9072"/>
              </w:tabs>
              <w:ind w:right="502"/>
              <w:jc w:val="both"/>
              <w:rPr>
                <w:i w:val="0"/>
                <w:sz w:val="22"/>
                <w:szCs w:val="22"/>
              </w:rPr>
            </w:pPr>
            <w:r>
              <w:rPr>
                <w:i w:val="0"/>
                <w:sz w:val="22"/>
                <w:szCs w:val="22"/>
              </w:rPr>
              <w:t>Matična številka</w:t>
            </w:r>
          </w:p>
        </w:tc>
        <w:tc>
          <w:tcPr>
            <w:tcW w:w="5502" w:type="dxa"/>
            <w:tcBorders>
              <w:top w:val="single" w:sz="4" w:space="0" w:color="auto"/>
              <w:bottom w:val="single" w:sz="4" w:space="0" w:color="auto"/>
            </w:tcBorders>
          </w:tcPr>
          <w:p w14:paraId="2441B5EE" w14:textId="77777777" w:rsidR="00065CC6" w:rsidRDefault="00065CC6" w:rsidP="00743DA5">
            <w:pPr>
              <w:pStyle w:val="Glava"/>
              <w:tabs>
                <w:tab w:val="clear" w:pos="4536"/>
                <w:tab w:val="clear" w:pos="9072"/>
              </w:tabs>
              <w:ind w:right="502"/>
              <w:jc w:val="both"/>
              <w:rPr>
                <w:i w:val="0"/>
                <w:sz w:val="22"/>
                <w:szCs w:val="22"/>
              </w:rPr>
            </w:pPr>
          </w:p>
        </w:tc>
      </w:tr>
    </w:tbl>
    <w:p w14:paraId="2EB76FA3" w14:textId="77777777" w:rsidR="00065CC6" w:rsidRDefault="00065CC6" w:rsidP="00743DA5">
      <w:pPr>
        <w:pStyle w:val="Glava"/>
        <w:tabs>
          <w:tab w:val="clear" w:pos="4536"/>
          <w:tab w:val="clear" w:pos="9072"/>
        </w:tabs>
        <w:ind w:left="1080" w:right="502"/>
        <w:jc w:val="both"/>
        <w:rPr>
          <w:i w:val="0"/>
          <w:sz w:val="22"/>
          <w:szCs w:val="22"/>
        </w:rPr>
      </w:pPr>
    </w:p>
    <w:p w14:paraId="4E428BF8" w14:textId="77777777" w:rsidR="0051758C" w:rsidRDefault="0051758C" w:rsidP="00743DA5">
      <w:pPr>
        <w:pStyle w:val="Glava"/>
        <w:tabs>
          <w:tab w:val="clear" w:pos="4536"/>
          <w:tab w:val="clear" w:pos="9072"/>
        </w:tabs>
        <w:ind w:left="1080" w:right="502"/>
        <w:jc w:val="both"/>
        <w:rPr>
          <w:i w:val="0"/>
          <w:sz w:val="22"/>
          <w:szCs w:val="22"/>
        </w:rPr>
      </w:pPr>
    </w:p>
    <w:p w14:paraId="6A007512" w14:textId="77777777" w:rsidR="00BE551F" w:rsidRDefault="00BE551F" w:rsidP="00743DA5">
      <w:pPr>
        <w:pStyle w:val="Glava"/>
        <w:tabs>
          <w:tab w:val="clear" w:pos="4536"/>
          <w:tab w:val="clear" w:pos="9072"/>
        </w:tabs>
        <w:ind w:left="1080" w:right="502"/>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w:t>
      </w:r>
      <w:r w:rsidR="0051758C">
        <w:rPr>
          <w:i w:val="0"/>
          <w:sz w:val="22"/>
          <w:szCs w:val="22"/>
        </w:rPr>
        <w:t xml:space="preserve"> pravnih oseb.</w:t>
      </w:r>
    </w:p>
    <w:p w14:paraId="2E98146C" w14:textId="77777777" w:rsidR="0051758C" w:rsidRDefault="0051758C" w:rsidP="00743DA5">
      <w:pPr>
        <w:pStyle w:val="Glava"/>
        <w:tabs>
          <w:tab w:val="clear" w:pos="4536"/>
          <w:tab w:val="clear" w:pos="9072"/>
        </w:tabs>
        <w:ind w:left="1080" w:right="502"/>
        <w:jc w:val="both"/>
        <w:rPr>
          <w:i w:val="0"/>
          <w:sz w:val="22"/>
          <w:szCs w:val="22"/>
        </w:rPr>
      </w:pPr>
    </w:p>
    <w:p w14:paraId="1B5447C2" w14:textId="77777777" w:rsidR="00BE551F" w:rsidRDefault="00BE551F" w:rsidP="00743DA5">
      <w:pPr>
        <w:pStyle w:val="Glava"/>
        <w:tabs>
          <w:tab w:val="clear" w:pos="4536"/>
          <w:tab w:val="clear" w:pos="9072"/>
        </w:tabs>
        <w:ind w:left="1080" w:right="502"/>
        <w:jc w:val="both"/>
        <w:rPr>
          <w:i w:val="0"/>
          <w:sz w:val="22"/>
          <w:szCs w:val="22"/>
        </w:rPr>
      </w:pPr>
    </w:p>
    <w:p w14:paraId="0B518CC3" w14:textId="77777777" w:rsidR="00065CC6" w:rsidRDefault="00065CC6" w:rsidP="00743DA5">
      <w:pPr>
        <w:pStyle w:val="Glava"/>
        <w:tabs>
          <w:tab w:val="clear" w:pos="4536"/>
          <w:tab w:val="clear" w:pos="9072"/>
        </w:tabs>
        <w:ind w:left="1080" w:right="502"/>
        <w:jc w:val="both"/>
        <w:rPr>
          <w:i w:val="0"/>
          <w:sz w:val="22"/>
          <w:szCs w:val="22"/>
        </w:rPr>
      </w:pPr>
    </w:p>
    <w:p w14:paraId="5291B98E" w14:textId="77777777" w:rsidR="00065CC6" w:rsidRDefault="00065CC6" w:rsidP="00743DA5">
      <w:pPr>
        <w:ind w:right="502"/>
        <w:jc w:val="both"/>
        <w:rPr>
          <w:i w:val="0"/>
          <w:sz w:val="22"/>
          <w:szCs w:val="22"/>
        </w:rPr>
      </w:pPr>
    </w:p>
    <w:p w14:paraId="3B885693" w14:textId="77777777" w:rsidR="0051758C" w:rsidRDefault="0051758C" w:rsidP="00743DA5">
      <w:pPr>
        <w:ind w:right="502"/>
        <w:jc w:val="both"/>
        <w:rPr>
          <w:i w:val="0"/>
          <w:sz w:val="22"/>
          <w:szCs w:val="22"/>
        </w:rPr>
      </w:pPr>
    </w:p>
    <w:p w14:paraId="786E2502" w14:textId="77777777" w:rsidR="0051758C" w:rsidRDefault="0051758C" w:rsidP="00743DA5">
      <w:pPr>
        <w:ind w:right="502"/>
        <w:jc w:val="both"/>
        <w:rPr>
          <w:i w:val="0"/>
          <w:sz w:val="22"/>
          <w:szCs w:val="22"/>
        </w:rPr>
      </w:pPr>
    </w:p>
    <w:p w14:paraId="348EB53D" w14:textId="77777777" w:rsidR="00BE551F" w:rsidRDefault="00BE551F" w:rsidP="00743DA5">
      <w:pPr>
        <w:ind w:right="502"/>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4"/>
        <w:gridCol w:w="1607"/>
        <w:gridCol w:w="1758"/>
        <w:gridCol w:w="4567"/>
      </w:tblGrid>
      <w:tr w:rsidR="00065CC6" w:rsidRPr="00BA6EE2" w14:paraId="170B1891" w14:textId="77777777" w:rsidTr="00055D7B">
        <w:trPr>
          <w:trHeight w:val="266"/>
        </w:trPr>
        <w:tc>
          <w:tcPr>
            <w:tcW w:w="1293" w:type="dxa"/>
          </w:tcPr>
          <w:p w14:paraId="61CBB435" w14:textId="77777777" w:rsidR="00065CC6" w:rsidRPr="00BA6EE2" w:rsidRDefault="00065CC6" w:rsidP="00743DA5">
            <w:pPr>
              <w:ind w:right="502" w:hanging="54"/>
              <w:jc w:val="both"/>
              <w:rPr>
                <w:i w:val="0"/>
                <w:sz w:val="22"/>
                <w:szCs w:val="22"/>
              </w:rPr>
            </w:pPr>
            <w:r w:rsidRPr="00BA6EE2">
              <w:rPr>
                <w:i w:val="0"/>
                <w:sz w:val="22"/>
                <w:szCs w:val="22"/>
              </w:rPr>
              <w:t>Datum:</w:t>
            </w:r>
          </w:p>
        </w:tc>
        <w:tc>
          <w:tcPr>
            <w:tcW w:w="1607" w:type="dxa"/>
            <w:tcBorders>
              <w:bottom w:val="single" w:sz="4" w:space="0" w:color="auto"/>
            </w:tcBorders>
          </w:tcPr>
          <w:p w14:paraId="5ECD474B" w14:textId="77777777" w:rsidR="00065CC6" w:rsidRPr="00BA6EE2" w:rsidRDefault="00065CC6" w:rsidP="00743DA5">
            <w:pPr>
              <w:ind w:right="502" w:hanging="54"/>
              <w:jc w:val="both"/>
              <w:rPr>
                <w:i w:val="0"/>
                <w:sz w:val="22"/>
                <w:szCs w:val="22"/>
              </w:rPr>
            </w:pPr>
          </w:p>
        </w:tc>
        <w:tc>
          <w:tcPr>
            <w:tcW w:w="1758" w:type="dxa"/>
          </w:tcPr>
          <w:p w14:paraId="0434F39F" w14:textId="77777777" w:rsidR="00065CC6" w:rsidRPr="00BA6EE2" w:rsidRDefault="00065CC6" w:rsidP="00743DA5">
            <w:pPr>
              <w:ind w:right="502" w:hanging="54"/>
              <w:jc w:val="both"/>
              <w:rPr>
                <w:i w:val="0"/>
                <w:sz w:val="22"/>
                <w:szCs w:val="22"/>
              </w:rPr>
            </w:pPr>
            <w:r w:rsidRPr="00BA6EE2">
              <w:rPr>
                <w:i w:val="0"/>
                <w:sz w:val="22"/>
                <w:szCs w:val="22"/>
              </w:rPr>
              <w:t xml:space="preserve">       Žig:</w:t>
            </w:r>
          </w:p>
        </w:tc>
        <w:tc>
          <w:tcPr>
            <w:tcW w:w="4567" w:type="dxa"/>
          </w:tcPr>
          <w:p w14:paraId="7E72D966" w14:textId="77777777" w:rsidR="00065CC6" w:rsidRPr="00BA6EE2" w:rsidRDefault="00065CC6" w:rsidP="00743DA5">
            <w:pPr>
              <w:ind w:right="502" w:hanging="54"/>
              <w:jc w:val="both"/>
              <w:rPr>
                <w:i w:val="0"/>
                <w:sz w:val="22"/>
                <w:szCs w:val="22"/>
              </w:rPr>
            </w:pPr>
            <w:r w:rsidRPr="00BA6EE2">
              <w:rPr>
                <w:i w:val="0"/>
                <w:sz w:val="22"/>
                <w:szCs w:val="22"/>
              </w:rPr>
              <w:t>Ime in priimek zakonitega zastopnika:</w:t>
            </w:r>
          </w:p>
        </w:tc>
      </w:tr>
      <w:tr w:rsidR="00065CC6" w:rsidRPr="00BA6EE2" w14:paraId="38006A96" w14:textId="77777777" w:rsidTr="00055D7B">
        <w:trPr>
          <w:trHeight w:val="266"/>
        </w:trPr>
        <w:tc>
          <w:tcPr>
            <w:tcW w:w="1293" w:type="dxa"/>
          </w:tcPr>
          <w:p w14:paraId="1FBA258E" w14:textId="77777777" w:rsidR="00065CC6" w:rsidRPr="00BA6EE2" w:rsidRDefault="00065CC6" w:rsidP="00743DA5">
            <w:pPr>
              <w:ind w:right="502" w:hanging="54"/>
              <w:jc w:val="both"/>
              <w:rPr>
                <w:i w:val="0"/>
                <w:sz w:val="22"/>
                <w:szCs w:val="22"/>
              </w:rPr>
            </w:pPr>
          </w:p>
        </w:tc>
        <w:tc>
          <w:tcPr>
            <w:tcW w:w="1607" w:type="dxa"/>
            <w:tcBorders>
              <w:top w:val="single" w:sz="4" w:space="0" w:color="auto"/>
            </w:tcBorders>
          </w:tcPr>
          <w:p w14:paraId="433F78E0" w14:textId="77777777" w:rsidR="00065CC6" w:rsidRPr="00BA6EE2" w:rsidRDefault="00065CC6" w:rsidP="00743DA5">
            <w:pPr>
              <w:ind w:right="502" w:hanging="54"/>
              <w:jc w:val="both"/>
              <w:rPr>
                <w:i w:val="0"/>
                <w:sz w:val="22"/>
                <w:szCs w:val="22"/>
              </w:rPr>
            </w:pPr>
          </w:p>
        </w:tc>
        <w:tc>
          <w:tcPr>
            <w:tcW w:w="1758" w:type="dxa"/>
          </w:tcPr>
          <w:p w14:paraId="750CFD5E" w14:textId="77777777" w:rsidR="00065CC6" w:rsidRPr="00BA6EE2" w:rsidRDefault="00065CC6" w:rsidP="00743DA5">
            <w:pPr>
              <w:ind w:right="502" w:hanging="54"/>
              <w:jc w:val="both"/>
              <w:rPr>
                <w:i w:val="0"/>
                <w:sz w:val="22"/>
                <w:szCs w:val="22"/>
              </w:rPr>
            </w:pPr>
          </w:p>
        </w:tc>
        <w:tc>
          <w:tcPr>
            <w:tcW w:w="4567" w:type="dxa"/>
            <w:tcBorders>
              <w:bottom w:val="single" w:sz="4" w:space="0" w:color="auto"/>
            </w:tcBorders>
          </w:tcPr>
          <w:p w14:paraId="0E60F0BE" w14:textId="77777777" w:rsidR="00065CC6" w:rsidRPr="00BA6EE2" w:rsidRDefault="00065CC6" w:rsidP="00743DA5">
            <w:pPr>
              <w:ind w:right="502" w:hanging="54"/>
              <w:jc w:val="both"/>
              <w:rPr>
                <w:i w:val="0"/>
                <w:sz w:val="22"/>
                <w:szCs w:val="22"/>
              </w:rPr>
            </w:pPr>
          </w:p>
        </w:tc>
      </w:tr>
      <w:tr w:rsidR="00065CC6" w:rsidRPr="00BA6EE2" w14:paraId="072B3237" w14:textId="77777777" w:rsidTr="00055D7B">
        <w:trPr>
          <w:trHeight w:val="266"/>
        </w:trPr>
        <w:tc>
          <w:tcPr>
            <w:tcW w:w="1293" w:type="dxa"/>
          </w:tcPr>
          <w:p w14:paraId="0305D3DD" w14:textId="77777777" w:rsidR="00065CC6" w:rsidRPr="00BA6EE2" w:rsidRDefault="00065CC6" w:rsidP="00743DA5">
            <w:pPr>
              <w:ind w:right="502" w:hanging="54"/>
              <w:jc w:val="both"/>
              <w:rPr>
                <w:i w:val="0"/>
                <w:sz w:val="22"/>
                <w:szCs w:val="22"/>
              </w:rPr>
            </w:pPr>
          </w:p>
        </w:tc>
        <w:tc>
          <w:tcPr>
            <w:tcW w:w="1607" w:type="dxa"/>
          </w:tcPr>
          <w:p w14:paraId="119D70D2" w14:textId="77777777" w:rsidR="00065CC6" w:rsidRPr="00BA6EE2" w:rsidRDefault="00065CC6" w:rsidP="00743DA5">
            <w:pPr>
              <w:ind w:right="502" w:hanging="54"/>
              <w:jc w:val="both"/>
              <w:rPr>
                <w:i w:val="0"/>
                <w:sz w:val="22"/>
                <w:szCs w:val="22"/>
              </w:rPr>
            </w:pPr>
          </w:p>
        </w:tc>
        <w:tc>
          <w:tcPr>
            <w:tcW w:w="1758" w:type="dxa"/>
          </w:tcPr>
          <w:p w14:paraId="5FFDF039" w14:textId="77777777" w:rsidR="00065CC6" w:rsidRPr="00BA6EE2" w:rsidRDefault="00065CC6" w:rsidP="00743DA5">
            <w:pPr>
              <w:ind w:right="502" w:hanging="54"/>
              <w:jc w:val="both"/>
              <w:rPr>
                <w:i w:val="0"/>
                <w:sz w:val="22"/>
                <w:szCs w:val="22"/>
              </w:rPr>
            </w:pPr>
          </w:p>
        </w:tc>
        <w:tc>
          <w:tcPr>
            <w:tcW w:w="4567" w:type="dxa"/>
            <w:tcBorders>
              <w:top w:val="single" w:sz="4" w:space="0" w:color="auto"/>
            </w:tcBorders>
          </w:tcPr>
          <w:p w14:paraId="2BF59393" w14:textId="77777777" w:rsidR="00065CC6" w:rsidRPr="00BA6EE2" w:rsidRDefault="00065CC6" w:rsidP="00743DA5">
            <w:pPr>
              <w:ind w:right="502" w:hanging="54"/>
              <w:jc w:val="both"/>
              <w:rPr>
                <w:i w:val="0"/>
                <w:sz w:val="22"/>
                <w:szCs w:val="22"/>
              </w:rPr>
            </w:pPr>
          </w:p>
        </w:tc>
      </w:tr>
      <w:tr w:rsidR="00065CC6" w14:paraId="7C2E87FB" w14:textId="77777777" w:rsidTr="00055D7B">
        <w:trPr>
          <w:trHeight w:val="266"/>
        </w:trPr>
        <w:tc>
          <w:tcPr>
            <w:tcW w:w="1293" w:type="dxa"/>
          </w:tcPr>
          <w:p w14:paraId="1F322A38" w14:textId="77777777" w:rsidR="00065CC6" w:rsidRPr="00BA6EE2" w:rsidRDefault="00065CC6" w:rsidP="00743DA5">
            <w:pPr>
              <w:ind w:right="502"/>
              <w:jc w:val="both"/>
              <w:rPr>
                <w:i w:val="0"/>
                <w:sz w:val="22"/>
                <w:szCs w:val="22"/>
              </w:rPr>
            </w:pPr>
          </w:p>
        </w:tc>
        <w:tc>
          <w:tcPr>
            <w:tcW w:w="1607" w:type="dxa"/>
          </w:tcPr>
          <w:p w14:paraId="628A6FB2" w14:textId="77777777" w:rsidR="00065CC6" w:rsidRPr="00BA6EE2" w:rsidRDefault="00065CC6" w:rsidP="00743DA5">
            <w:pPr>
              <w:ind w:right="502"/>
              <w:jc w:val="both"/>
              <w:rPr>
                <w:i w:val="0"/>
                <w:sz w:val="22"/>
                <w:szCs w:val="22"/>
              </w:rPr>
            </w:pPr>
          </w:p>
        </w:tc>
        <w:tc>
          <w:tcPr>
            <w:tcW w:w="1758" w:type="dxa"/>
          </w:tcPr>
          <w:p w14:paraId="73EBF932" w14:textId="77777777" w:rsidR="00065CC6" w:rsidRPr="00BA6EE2" w:rsidRDefault="00065CC6" w:rsidP="00743DA5">
            <w:pPr>
              <w:ind w:right="502"/>
              <w:jc w:val="both"/>
              <w:rPr>
                <w:i w:val="0"/>
                <w:sz w:val="22"/>
                <w:szCs w:val="22"/>
              </w:rPr>
            </w:pPr>
          </w:p>
        </w:tc>
        <w:tc>
          <w:tcPr>
            <w:tcW w:w="4567" w:type="dxa"/>
          </w:tcPr>
          <w:p w14:paraId="3EC3E4D5" w14:textId="77777777" w:rsidR="00065CC6" w:rsidRDefault="00065CC6" w:rsidP="00743DA5">
            <w:pPr>
              <w:ind w:right="502"/>
              <w:jc w:val="both"/>
              <w:rPr>
                <w:i w:val="0"/>
                <w:sz w:val="22"/>
                <w:szCs w:val="22"/>
              </w:rPr>
            </w:pPr>
            <w:r w:rsidRPr="00BA6EE2">
              <w:rPr>
                <w:i w:val="0"/>
                <w:sz w:val="22"/>
                <w:szCs w:val="22"/>
              </w:rPr>
              <w:t xml:space="preserve">                        (podpis)</w:t>
            </w:r>
          </w:p>
        </w:tc>
      </w:tr>
    </w:tbl>
    <w:p w14:paraId="2023A8C3" w14:textId="77777777" w:rsidR="00065CC6" w:rsidRDefault="00065CC6" w:rsidP="00743DA5">
      <w:pPr>
        <w:ind w:left="1080" w:right="502"/>
        <w:jc w:val="both"/>
        <w:rPr>
          <w:i w:val="0"/>
          <w:sz w:val="22"/>
          <w:szCs w:val="22"/>
        </w:rPr>
      </w:pPr>
    </w:p>
    <w:p w14:paraId="130E0EFE" w14:textId="77777777" w:rsidR="00065CC6" w:rsidRDefault="00065CC6" w:rsidP="00743DA5">
      <w:pPr>
        <w:ind w:right="502"/>
        <w:jc w:val="both"/>
        <w:rPr>
          <w:i w:val="0"/>
          <w:sz w:val="22"/>
          <w:szCs w:val="22"/>
        </w:rPr>
      </w:pPr>
    </w:p>
    <w:p w14:paraId="1D61EB0F" w14:textId="77777777" w:rsidR="00065CC6" w:rsidRDefault="00065CC6" w:rsidP="00743DA5">
      <w:pPr>
        <w:ind w:right="502"/>
        <w:jc w:val="both"/>
        <w:rPr>
          <w:i w:val="0"/>
          <w:sz w:val="22"/>
          <w:szCs w:val="22"/>
        </w:rPr>
      </w:pPr>
    </w:p>
    <w:p w14:paraId="50836E8C" w14:textId="77777777" w:rsidR="00065CC6" w:rsidRDefault="00065CC6" w:rsidP="00743DA5">
      <w:pPr>
        <w:ind w:right="502" w:firstLine="1134"/>
        <w:jc w:val="both"/>
        <w:rPr>
          <w:i w:val="0"/>
          <w:sz w:val="18"/>
          <w:szCs w:val="18"/>
        </w:rPr>
      </w:pPr>
    </w:p>
    <w:p w14:paraId="5D34D15E" w14:textId="77777777" w:rsidR="00065CC6" w:rsidRDefault="00065CC6" w:rsidP="00743DA5">
      <w:pPr>
        <w:ind w:right="502" w:firstLine="1134"/>
        <w:jc w:val="both"/>
        <w:rPr>
          <w:i w:val="0"/>
          <w:sz w:val="18"/>
          <w:szCs w:val="18"/>
        </w:rPr>
      </w:pPr>
    </w:p>
    <w:p w14:paraId="4E50DB30" w14:textId="77777777" w:rsidR="00065CC6" w:rsidRDefault="00065CC6" w:rsidP="00743DA5">
      <w:pPr>
        <w:ind w:right="502" w:firstLine="1134"/>
        <w:jc w:val="both"/>
        <w:rPr>
          <w:i w:val="0"/>
          <w:sz w:val="18"/>
          <w:szCs w:val="18"/>
        </w:rPr>
      </w:pPr>
    </w:p>
    <w:p w14:paraId="0EF5AAB0" w14:textId="77777777" w:rsidR="0051758C" w:rsidRDefault="0051758C" w:rsidP="00743DA5">
      <w:pPr>
        <w:ind w:right="502" w:firstLine="1134"/>
        <w:jc w:val="both"/>
        <w:rPr>
          <w:i w:val="0"/>
          <w:sz w:val="18"/>
          <w:szCs w:val="18"/>
        </w:rPr>
      </w:pPr>
    </w:p>
    <w:p w14:paraId="01A1EB26" w14:textId="77777777" w:rsidR="0051758C" w:rsidRDefault="0051758C" w:rsidP="00743DA5">
      <w:pPr>
        <w:ind w:right="502" w:firstLine="1134"/>
        <w:jc w:val="both"/>
        <w:rPr>
          <w:i w:val="0"/>
          <w:sz w:val="18"/>
          <w:szCs w:val="18"/>
        </w:rPr>
      </w:pPr>
    </w:p>
    <w:p w14:paraId="3BC6AFAD" w14:textId="77777777" w:rsidR="0051758C" w:rsidRDefault="0051758C" w:rsidP="00743DA5">
      <w:pPr>
        <w:ind w:right="502" w:firstLine="1134"/>
        <w:jc w:val="both"/>
        <w:rPr>
          <w:i w:val="0"/>
          <w:sz w:val="18"/>
          <w:szCs w:val="18"/>
        </w:rPr>
      </w:pPr>
    </w:p>
    <w:p w14:paraId="504E5365" w14:textId="77777777" w:rsidR="00B63185" w:rsidRDefault="00B63185" w:rsidP="00743DA5">
      <w:pPr>
        <w:ind w:right="502" w:firstLine="1134"/>
        <w:jc w:val="both"/>
        <w:rPr>
          <w:i w:val="0"/>
          <w:sz w:val="18"/>
          <w:szCs w:val="18"/>
        </w:rPr>
      </w:pPr>
    </w:p>
    <w:p w14:paraId="67E21CEF" w14:textId="77777777" w:rsidR="00B63185" w:rsidRDefault="00B63185" w:rsidP="00743DA5">
      <w:pPr>
        <w:ind w:right="502" w:firstLine="1134"/>
        <w:jc w:val="both"/>
        <w:rPr>
          <w:i w:val="0"/>
          <w:sz w:val="18"/>
          <w:szCs w:val="18"/>
        </w:rPr>
      </w:pPr>
    </w:p>
    <w:p w14:paraId="687CF575" w14:textId="77777777" w:rsidR="00B63185" w:rsidRDefault="00B63185" w:rsidP="00743DA5">
      <w:pPr>
        <w:ind w:right="502" w:firstLine="1134"/>
        <w:jc w:val="both"/>
        <w:rPr>
          <w:i w:val="0"/>
          <w:sz w:val="18"/>
          <w:szCs w:val="18"/>
        </w:rPr>
      </w:pPr>
    </w:p>
    <w:p w14:paraId="1CE17447" w14:textId="77777777" w:rsidR="00B63185" w:rsidRDefault="00B63185" w:rsidP="00743DA5">
      <w:pPr>
        <w:ind w:right="502" w:firstLine="1134"/>
        <w:jc w:val="both"/>
        <w:rPr>
          <w:i w:val="0"/>
          <w:sz w:val="18"/>
          <w:szCs w:val="18"/>
        </w:rPr>
      </w:pPr>
    </w:p>
    <w:p w14:paraId="10369B6B" w14:textId="77777777" w:rsidR="00B63185" w:rsidRDefault="00B63185" w:rsidP="00743DA5">
      <w:pPr>
        <w:ind w:right="502" w:firstLine="1134"/>
        <w:jc w:val="both"/>
        <w:rPr>
          <w:i w:val="0"/>
          <w:sz w:val="18"/>
          <w:szCs w:val="18"/>
        </w:rPr>
      </w:pPr>
    </w:p>
    <w:p w14:paraId="19F50043" w14:textId="77777777" w:rsidR="00B63185" w:rsidRDefault="00B63185" w:rsidP="00743DA5">
      <w:pPr>
        <w:ind w:right="502" w:firstLine="1134"/>
        <w:jc w:val="both"/>
        <w:rPr>
          <w:i w:val="0"/>
          <w:sz w:val="18"/>
          <w:szCs w:val="18"/>
        </w:rPr>
      </w:pPr>
    </w:p>
    <w:p w14:paraId="6717BA24" w14:textId="77777777" w:rsidR="00B63185" w:rsidRDefault="00B63185" w:rsidP="00743DA5">
      <w:pPr>
        <w:ind w:right="502" w:firstLine="1134"/>
        <w:jc w:val="both"/>
        <w:rPr>
          <w:i w:val="0"/>
          <w:sz w:val="18"/>
          <w:szCs w:val="18"/>
        </w:rPr>
      </w:pPr>
    </w:p>
    <w:p w14:paraId="144CF2F0" w14:textId="77777777" w:rsidR="0051758C" w:rsidRDefault="0051758C" w:rsidP="00743DA5">
      <w:pPr>
        <w:ind w:right="502"/>
        <w:jc w:val="both"/>
        <w:rPr>
          <w:i w:val="0"/>
          <w:sz w:val="18"/>
          <w:szCs w:val="18"/>
        </w:rPr>
      </w:pPr>
    </w:p>
    <w:p w14:paraId="67109E54" w14:textId="77777777" w:rsidR="0051758C" w:rsidRDefault="0051758C" w:rsidP="00743DA5">
      <w:pPr>
        <w:ind w:right="502" w:firstLine="1134"/>
        <w:jc w:val="both"/>
        <w:rPr>
          <w:i w:val="0"/>
          <w:sz w:val="18"/>
          <w:szCs w:val="18"/>
        </w:rPr>
      </w:pPr>
    </w:p>
    <w:p w14:paraId="0396DEC0" w14:textId="77777777" w:rsidR="00065CC6" w:rsidRPr="00A611BE" w:rsidRDefault="00065CC6" w:rsidP="00743DA5">
      <w:pPr>
        <w:ind w:right="502" w:firstLine="1134"/>
        <w:jc w:val="both"/>
        <w:rPr>
          <w:i w:val="0"/>
          <w:sz w:val="22"/>
          <w:szCs w:val="22"/>
        </w:rPr>
      </w:pPr>
      <w:r w:rsidRPr="00A611BE">
        <w:rPr>
          <w:i w:val="0"/>
          <w:sz w:val="22"/>
          <w:szCs w:val="22"/>
        </w:rPr>
        <w:t>NAVODILO:</w:t>
      </w:r>
    </w:p>
    <w:p w14:paraId="4DEC243F" w14:textId="77777777" w:rsidR="00065CC6" w:rsidRPr="00A611BE" w:rsidRDefault="00065CC6" w:rsidP="00743DA5">
      <w:pPr>
        <w:ind w:right="502" w:firstLine="1134"/>
        <w:jc w:val="both"/>
        <w:rPr>
          <w:i w:val="0"/>
          <w:sz w:val="22"/>
          <w:szCs w:val="22"/>
        </w:rPr>
      </w:pPr>
      <w:r w:rsidRPr="00A611BE">
        <w:rPr>
          <w:i w:val="0"/>
          <w:sz w:val="22"/>
          <w:szCs w:val="22"/>
        </w:rPr>
        <w:t>Ta obrazec se izpolni, žigosa in podpiše.</w:t>
      </w:r>
    </w:p>
    <w:p w14:paraId="77375D13" w14:textId="77777777" w:rsidR="00065CC6" w:rsidRPr="00A611BE" w:rsidRDefault="00065CC6" w:rsidP="00743DA5">
      <w:pPr>
        <w:ind w:left="1134" w:right="502"/>
        <w:jc w:val="both"/>
        <w:rPr>
          <w:i w:val="0"/>
          <w:sz w:val="22"/>
          <w:szCs w:val="22"/>
        </w:rPr>
      </w:pPr>
      <w:r w:rsidRPr="00A611BE">
        <w:rPr>
          <w:i w:val="0"/>
          <w:sz w:val="22"/>
          <w:szCs w:val="22"/>
        </w:rPr>
        <w:t>Obrazec izpolnijo vsi udeleženci v ponudbi (samostojni ponudnik, ponudn</w:t>
      </w:r>
      <w:r w:rsidR="0051758C" w:rsidRPr="00A611BE">
        <w:rPr>
          <w:i w:val="0"/>
          <w:sz w:val="22"/>
          <w:szCs w:val="22"/>
        </w:rPr>
        <w:t xml:space="preserve">iki v skupni ponudbi, vsi </w:t>
      </w:r>
      <w:r w:rsidRPr="00A611BE">
        <w:rPr>
          <w:i w:val="0"/>
          <w:sz w:val="22"/>
          <w:szCs w:val="22"/>
        </w:rPr>
        <w:t>nominirani podizvajalci).</w:t>
      </w:r>
    </w:p>
    <w:p w14:paraId="21FA9A17" w14:textId="77777777" w:rsidR="00BE551F" w:rsidRDefault="00BE551F" w:rsidP="00743DA5">
      <w:pPr>
        <w:pStyle w:val="Glava"/>
        <w:tabs>
          <w:tab w:val="clear" w:pos="4536"/>
          <w:tab w:val="clear" w:pos="9072"/>
        </w:tabs>
        <w:ind w:right="502"/>
        <w:rPr>
          <w:b/>
          <w:i w:val="0"/>
          <w:sz w:val="22"/>
          <w:szCs w:val="22"/>
        </w:rPr>
      </w:pPr>
    </w:p>
    <w:p w14:paraId="25F62552" w14:textId="77777777" w:rsidR="00BE551F" w:rsidRDefault="00BE551F" w:rsidP="00743DA5">
      <w:pPr>
        <w:pStyle w:val="Glava"/>
        <w:tabs>
          <w:tab w:val="clear" w:pos="4536"/>
          <w:tab w:val="clear" w:pos="9072"/>
        </w:tabs>
        <w:ind w:left="8496" w:right="502"/>
        <w:rPr>
          <w:b/>
          <w:i w:val="0"/>
          <w:sz w:val="22"/>
          <w:szCs w:val="22"/>
        </w:rPr>
      </w:pPr>
    </w:p>
    <w:p w14:paraId="6F0280C5" w14:textId="77777777" w:rsidR="009E3C49" w:rsidRDefault="009E3C49" w:rsidP="00743DA5">
      <w:pPr>
        <w:pStyle w:val="Glava"/>
        <w:tabs>
          <w:tab w:val="clear" w:pos="4536"/>
          <w:tab w:val="clear" w:pos="9072"/>
        </w:tabs>
        <w:ind w:left="8496" w:right="502"/>
        <w:rPr>
          <w:b/>
          <w:i w:val="0"/>
          <w:sz w:val="22"/>
          <w:szCs w:val="22"/>
        </w:rPr>
      </w:pPr>
    </w:p>
    <w:p w14:paraId="4E12F86E" w14:textId="77777777" w:rsidR="00AD5349" w:rsidRDefault="006E4B7E" w:rsidP="00743DA5">
      <w:pPr>
        <w:pStyle w:val="Glava"/>
        <w:tabs>
          <w:tab w:val="clear" w:pos="4536"/>
          <w:tab w:val="clear" w:pos="9072"/>
        </w:tabs>
        <w:ind w:left="8496" w:right="502"/>
        <w:rPr>
          <w:b/>
          <w:i w:val="0"/>
          <w:sz w:val="22"/>
          <w:szCs w:val="22"/>
        </w:rPr>
      </w:pPr>
      <w:r>
        <w:rPr>
          <w:b/>
          <w:i w:val="0"/>
          <w:sz w:val="22"/>
          <w:szCs w:val="22"/>
        </w:rPr>
        <w:lastRenderedPageBreak/>
        <w:t xml:space="preserve">     </w:t>
      </w:r>
    </w:p>
    <w:p w14:paraId="48D17F55" w14:textId="77777777" w:rsidR="00065CC6" w:rsidRDefault="004A7BAD" w:rsidP="00696BD4">
      <w:pPr>
        <w:pStyle w:val="Glava"/>
        <w:tabs>
          <w:tab w:val="clear" w:pos="4536"/>
          <w:tab w:val="clear" w:pos="9072"/>
        </w:tabs>
        <w:ind w:left="8647" w:right="502"/>
        <w:jc w:val="right"/>
        <w:rPr>
          <w:b/>
          <w:i w:val="0"/>
          <w:sz w:val="22"/>
          <w:szCs w:val="22"/>
        </w:rPr>
      </w:pPr>
      <w:r w:rsidRPr="00B63185">
        <w:rPr>
          <w:b/>
          <w:i w:val="0"/>
          <w:sz w:val="22"/>
          <w:szCs w:val="22"/>
        </w:rPr>
        <w:t>PRILOGA 1</w:t>
      </w:r>
      <w:r w:rsidR="00E00175">
        <w:rPr>
          <w:b/>
          <w:i w:val="0"/>
          <w:sz w:val="22"/>
          <w:szCs w:val="22"/>
        </w:rPr>
        <w:t>1</w:t>
      </w:r>
    </w:p>
    <w:p w14:paraId="280EC4E2" w14:textId="77777777" w:rsidR="00233366" w:rsidRPr="0079325B" w:rsidRDefault="00233366" w:rsidP="00743DA5">
      <w:pPr>
        <w:pStyle w:val="Glava"/>
        <w:tabs>
          <w:tab w:val="clear" w:pos="4536"/>
          <w:tab w:val="clear" w:pos="9072"/>
        </w:tabs>
        <w:ind w:right="502"/>
        <w:jc w:val="both"/>
        <w:rPr>
          <w:i w:val="0"/>
          <w:sz w:val="22"/>
          <w:szCs w:val="22"/>
        </w:rPr>
      </w:pPr>
    </w:p>
    <w:tbl>
      <w:tblPr>
        <w:tblW w:w="8168" w:type="dxa"/>
        <w:tblInd w:w="993" w:type="dxa"/>
        <w:tblLook w:val="01E0" w:firstRow="1" w:lastRow="1" w:firstColumn="1" w:lastColumn="1" w:noHBand="0" w:noVBand="0"/>
      </w:tblPr>
      <w:tblGrid>
        <w:gridCol w:w="2116"/>
        <w:gridCol w:w="6052"/>
      </w:tblGrid>
      <w:tr w:rsidR="00233366" w:rsidRPr="00FF38DC" w14:paraId="3DA14A68" w14:textId="77777777" w:rsidTr="00D77475">
        <w:trPr>
          <w:trHeight w:val="293"/>
        </w:trPr>
        <w:tc>
          <w:tcPr>
            <w:tcW w:w="2116" w:type="dxa"/>
            <w:vMerge w:val="restart"/>
          </w:tcPr>
          <w:p w14:paraId="59A3E63F" w14:textId="77777777" w:rsidR="00233366" w:rsidRPr="00FF38DC" w:rsidRDefault="00233366" w:rsidP="00743DA5">
            <w:pPr>
              <w:pStyle w:val="Glava"/>
              <w:tabs>
                <w:tab w:val="clear" w:pos="4536"/>
                <w:tab w:val="clear" w:pos="9072"/>
              </w:tabs>
              <w:ind w:right="502"/>
              <w:jc w:val="both"/>
              <w:rPr>
                <w:i w:val="0"/>
                <w:sz w:val="22"/>
                <w:szCs w:val="22"/>
              </w:rPr>
            </w:pPr>
            <w:r>
              <w:rPr>
                <w:i w:val="0"/>
                <w:sz w:val="22"/>
                <w:szCs w:val="22"/>
              </w:rPr>
              <w:t>Gospodarski subjekt</w:t>
            </w:r>
            <w:r w:rsidRPr="00FF38DC">
              <w:rPr>
                <w:i w:val="0"/>
                <w:sz w:val="22"/>
                <w:szCs w:val="22"/>
              </w:rPr>
              <w:t>:</w:t>
            </w:r>
          </w:p>
        </w:tc>
        <w:tc>
          <w:tcPr>
            <w:tcW w:w="6052" w:type="dxa"/>
            <w:tcBorders>
              <w:bottom w:val="single" w:sz="4" w:space="0" w:color="auto"/>
            </w:tcBorders>
          </w:tcPr>
          <w:p w14:paraId="7FC4D80C" w14:textId="77777777" w:rsidR="00233366" w:rsidRPr="00FF38DC" w:rsidRDefault="00233366" w:rsidP="00743DA5">
            <w:pPr>
              <w:pStyle w:val="Glava"/>
              <w:tabs>
                <w:tab w:val="clear" w:pos="4536"/>
                <w:tab w:val="clear" w:pos="9072"/>
              </w:tabs>
              <w:ind w:right="502"/>
              <w:jc w:val="both"/>
              <w:rPr>
                <w:i w:val="0"/>
                <w:szCs w:val="24"/>
              </w:rPr>
            </w:pPr>
          </w:p>
        </w:tc>
      </w:tr>
      <w:tr w:rsidR="00233366" w:rsidRPr="00FF38DC" w14:paraId="3A1AEC1F" w14:textId="77777777" w:rsidTr="00D77475">
        <w:trPr>
          <w:trHeight w:val="307"/>
        </w:trPr>
        <w:tc>
          <w:tcPr>
            <w:tcW w:w="2116" w:type="dxa"/>
            <w:vMerge/>
          </w:tcPr>
          <w:p w14:paraId="6FB04FF8" w14:textId="77777777" w:rsidR="00233366" w:rsidRPr="00FF38DC" w:rsidRDefault="00233366" w:rsidP="00743DA5">
            <w:pPr>
              <w:pStyle w:val="Glava"/>
              <w:tabs>
                <w:tab w:val="clear" w:pos="4536"/>
                <w:tab w:val="clear" w:pos="9072"/>
              </w:tabs>
              <w:ind w:right="502"/>
              <w:jc w:val="both"/>
              <w:rPr>
                <w:i w:val="0"/>
                <w:sz w:val="22"/>
                <w:szCs w:val="22"/>
              </w:rPr>
            </w:pPr>
          </w:p>
        </w:tc>
        <w:tc>
          <w:tcPr>
            <w:tcW w:w="6052" w:type="dxa"/>
            <w:tcBorders>
              <w:top w:val="single" w:sz="4" w:space="0" w:color="auto"/>
              <w:bottom w:val="single" w:sz="4" w:space="0" w:color="auto"/>
            </w:tcBorders>
          </w:tcPr>
          <w:p w14:paraId="59F8D547" w14:textId="77777777" w:rsidR="00233366" w:rsidRPr="00FF38DC" w:rsidRDefault="00233366" w:rsidP="00743DA5">
            <w:pPr>
              <w:pStyle w:val="Glava"/>
              <w:tabs>
                <w:tab w:val="clear" w:pos="4536"/>
                <w:tab w:val="clear" w:pos="9072"/>
              </w:tabs>
              <w:ind w:right="502"/>
              <w:jc w:val="both"/>
              <w:rPr>
                <w:i w:val="0"/>
                <w:szCs w:val="24"/>
              </w:rPr>
            </w:pPr>
          </w:p>
        </w:tc>
      </w:tr>
      <w:tr w:rsidR="00233366" w:rsidRPr="00FF38DC" w14:paraId="5FD08943" w14:textId="77777777" w:rsidTr="00D77475">
        <w:trPr>
          <w:trHeight w:val="307"/>
        </w:trPr>
        <w:tc>
          <w:tcPr>
            <w:tcW w:w="2116" w:type="dxa"/>
            <w:vMerge/>
          </w:tcPr>
          <w:p w14:paraId="35E1273F" w14:textId="77777777" w:rsidR="00233366" w:rsidRPr="00FF38DC" w:rsidRDefault="00233366" w:rsidP="00743DA5">
            <w:pPr>
              <w:pStyle w:val="Glava"/>
              <w:tabs>
                <w:tab w:val="clear" w:pos="4536"/>
                <w:tab w:val="clear" w:pos="9072"/>
              </w:tabs>
              <w:ind w:right="502"/>
              <w:jc w:val="both"/>
              <w:rPr>
                <w:i w:val="0"/>
                <w:sz w:val="22"/>
                <w:szCs w:val="22"/>
              </w:rPr>
            </w:pPr>
          </w:p>
        </w:tc>
        <w:tc>
          <w:tcPr>
            <w:tcW w:w="6052" w:type="dxa"/>
            <w:tcBorders>
              <w:top w:val="single" w:sz="4" w:space="0" w:color="auto"/>
              <w:bottom w:val="single" w:sz="4" w:space="0" w:color="auto"/>
            </w:tcBorders>
          </w:tcPr>
          <w:p w14:paraId="19AB6864" w14:textId="77777777" w:rsidR="00233366" w:rsidRPr="00FF38DC" w:rsidRDefault="00233366" w:rsidP="00743DA5">
            <w:pPr>
              <w:pStyle w:val="Glava"/>
              <w:tabs>
                <w:tab w:val="clear" w:pos="4536"/>
                <w:tab w:val="clear" w:pos="9072"/>
              </w:tabs>
              <w:ind w:right="502"/>
              <w:jc w:val="both"/>
              <w:rPr>
                <w:i w:val="0"/>
                <w:szCs w:val="24"/>
              </w:rPr>
            </w:pPr>
          </w:p>
        </w:tc>
      </w:tr>
    </w:tbl>
    <w:p w14:paraId="5E2EAD60" w14:textId="77777777" w:rsidR="00233366" w:rsidRDefault="00233366" w:rsidP="00743DA5">
      <w:pPr>
        <w:pStyle w:val="Glava"/>
        <w:tabs>
          <w:tab w:val="clear" w:pos="4536"/>
          <w:tab w:val="clear" w:pos="9072"/>
          <w:tab w:val="left" w:pos="2523"/>
        </w:tabs>
        <w:ind w:right="502"/>
        <w:rPr>
          <w:b/>
          <w:i w:val="0"/>
          <w:sz w:val="22"/>
          <w:szCs w:val="22"/>
        </w:rPr>
      </w:pPr>
    </w:p>
    <w:p w14:paraId="3FBE1424" w14:textId="77777777" w:rsidR="00233366" w:rsidRPr="00FF38DC" w:rsidRDefault="00233366" w:rsidP="00743DA5">
      <w:pPr>
        <w:pStyle w:val="Glava"/>
        <w:tabs>
          <w:tab w:val="clear" w:pos="4536"/>
          <w:tab w:val="clear" w:pos="9072"/>
          <w:tab w:val="left" w:pos="2523"/>
        </w:tabs>
        <w:ind w:right="502"/>
        <w:rPr>
          <w:b/>
          <w:i w:val="0"/>
          <w:sz w:val="22"/>
          <w:szCs w:val="22"/>
        </w:rPr>
      </w:pPr>
    </w:p>
    <w:p w14:paraId="7A1781DD" w14:textId="77777777" w:rsidR="00233366" w:rsidRPr="00E23471" w:rsidRDefault="00233366" w:rsidP="00743DA5">
      <w:pPr>
        <w:pStyle w:val="Glava"/>
        <w:tabs>
          <w:tab w:val="clear" w:pos="4536"/>
          <w:tab w:val="clear" w:pos="9072"/>
        </w:tabs>
        <w:ind w:left="1080" w:right="502"/>
        <w:jc w:val="center"/>
        <w:rPr>
          <w:b/>
          <w:i w:val="0"/>
          <w:sz w:val="28"/>
          <w:szCs w:val="28"/>
        </w:rPr>
      </w:pPr>
      <w:r w:rsidRPr="00E23471">
        <w:rPr>
          <w:b/>
          <w:i w:val="0"/>
          <w:sz w:val="28"/>
          <w:szCs w:val="28"/>
        </w:rPr>
        <w:t>POOBLASTILO FIZIČNE OSEBE</w:t>
      </w:r>
    </w:p>
    <w:p w14:paraId="72DE04DA" w14:textId="77777777" w:rsidR="00233366" w:rsidRPr="00600D75" w:rsidRDefault="00233366" w:rsidP="00743DA5">
      <w:pPr>
        <w:pStyle w:val="Glava"/>
        <w:tabs>
          <w:tab w:val="clear" w:pos="4536"/>
          <w:tab w:val="clear" w:pos="9072"/>
        </w:tabs>
        <w:ind w:left="1080" w:right="502"/>
        <w:jc w:val="right"/>
        <w:rPr>
          <w:b/>
          <w:i w:val="0"/>
          <w:sz w:val="22"/>
          <w:szCs w:val="22"/>
        </w:rPr>
      </w:pPr>
    </w:p>
    <w:p w14:paraId="4A6D0BEA" w14:textId="77777777" w:rsidR="00233366" w:rsidRDefault="00233366" w:rsidP="00743DA5">
      <w:pPr>
        <w:pStyle w:val="Glava"/>
        <w:tabs>
          <w:tab w:val="clear" w:pos="4536"/>
          <w:tab w:val="clear" w:pos="9072"/>
        </w:tabs>
        <w:ind w:left="1080" w:right="502"/>
        <w:jc w:val="both"/>
        <w:rPr>
          <w:i w:val="0"/>
          <w:sz w:val="22"/>
          <w:szCs w:val="22"/>
        </w:rPr>
      </w:pPr>
    </w:p>
    <w:p w14:paraId="546EFF6D" w14:textId="77777777" w:rsidR="00233366" w:rsidRDefault="00233366" w:rsidP="00743DA5">
      <w:pPr>
        <w:pStyle w:val="Glava"/>
        <w:tabs>
          <w:tab w:val="clear" w:pos="4536"/>
          <w:tab w:val="clear" w:pos="9072"/>
        </w:tabs>
        <w:ind w:left="1080" w:right="502"/>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w:t>
      </w:r>
      <w:r w:rsidR="00994E27">
        <w:rPr>
          <w:i w:val="0"/>
          <w:sz w:val="22"/>
          <w:szCs w:val="22"/>
        </w:rPr>
        <w:t xml:space="preserve"> oddaje javnega naročila, </w:t>
      </w:r>
      <w:r>
        <w:rPr>
          <w:i w:val="0"/>
          <w:sz w:val="22"/>
          <w:szCs w:val="22"/>
        </w:rPr>
        <w:t>od Ministrstva za pravosodje pridobi potrdilo iz kazenske evidence fizičnih oseb.</w:t>
      </w:r>
    </w:p>
    <w:p w14:paraId="4149D642" w14:textId="77777777" w:rsidR="00233366" w:rsidRDefault="00233366" w:rsidP="00743DA5">
      <w:pPr>
        <w:pStyle w:val="Glava"/>
        <w:tabs>
          <w:tab w:val="clear" w:pos="4536"/>
          <w:tab w:val="clear" w:pos="9072"/>
        </w:tabs>
        <w:ind w:left="1080" w:right="502"/>
        <w:jc w:val="both"/>
        <w:rPr>
          <w:i w:val="0"/>
          <w:sz w:val="22"/>
          <w:szCs w:val="22"/>
        </w:rPr>
      </w:pPr>
    </w:p>
    <w:p w14:paraId="48AD7DC3" w14:textId="77777777" w:rsidR="00233366" w:rsidRPr="00FF38DC" w:rsidRDefault="00233366" w:rsidP="00743DA5">
      <w:pPr>
        <w:pStyle w:val="Glava"/>
        <w:tabs>
          <w:tab w:val="clear" w:pos="4536"/>
          <w:tab w:val="clear" w:pos="9072"/>
        </w:tabs>
        <w:ind w:left="1080" w:right="502"/>
        <w:jc w:val="both"/>
        <w:rPr>
          <w:i w:val="0"/>
          <w:sz w:val="22"/>
          <w:szCs w:val="22"/>
        </w:rPr>
      </w:pPr>
      <w:r>
        <w:rPr>
          <w:i w:val="0"/>
          <w:sz w:val="22"/>
          <w:szCs w:val="22"/>
        </w:rPr>
        <w:t>Moji osebni podatki so:</w:t>
      </w:r>
    </w:p>
    <w:p w14:paraId="42BE8F3C" w14:textId="77777777" w:rsidR="00233366" w:rsidRPr="00FF38DC" w:rsidRDefault="00233366" w:rsidP="00743DA5">
      <w:pPr>
        <w:pStyle w:val="Glava"/>
        <w:tabs>
          <w:tab w:val="clear" w:pos="4536"/>
          <w:tab w:val="clear" w:pos="9072"/>
        </w:tabs>
        <w:ind w:left="1080" w:right="502"/>
        <w:jc w:val="both"/>
        <w:rPr>
          <w:i w:val="0"/>
          <w:sz w:val="22"/>
          <w:szCs w:val="22"/>
        </w:rPr>
      </w:pPr>
    </w:p>
    <w:tbl>
      <w:tblPr>
        <w:tblW w:w="8928" w:type="dxa"/>
        <w:tblInd w:w="1242" w:type="dxa"/>
        <w:tblLook w:val="01E0" w:firstRow="1" w:lastRow="1" w:firstColumn="1" w:lastColumn="1" w:noHBand="0" w:noVBand="0"/>
      </w:tblPr>
      <w:tblGrid>
        <w:gridCol w:w="1824"/>
        <w:gridCol w:w="202"/>
        <w:gridCol w:w="79"/>
        <w:gridCol w:w="591"/>
        <w:gridCol w:w="500"/>
        <w:gridCol w:w="1319"/>
        <w:gridCol w:w="170"/>
        <w:gridCol w:w="4243"/>
      </w:tblGrid>
      <w:tr w:rsidR="00233366" w:rsidRPr="00B42EA8" w14:paraId="69BD5AEB" w14:textId="77777777" w:rsidTr="00D77475">
        <w:tc>
          <w:tcPr>
            <w:tcW w:w="1701" w:type="dxa"/>
            <w:gridSpan w:val="3"/>
          </w:tcPr>
          <w:p w14:paraId="2389D221" w14:textId="77777777" w:rsidR="00233366" w:rsidRPr="00B42EA8" w:rsidRDefault="00233366" w:rsidP="00743DA5">
            <w:pPr>
              <w:pStyle w:val="Glava"/>
              <w:tabs>
                <w:tab w:val="clear" w:pos="4536"/>
                <w:tab w:val="clear" w:pos="9072"/>
              </w:tabs>
              <w:ind w:right="502"/>
              <w:jc w:val="both"/>
              <w:rPr>
                <w:i w:val="0"/>
                <w:sz w:val="22"/>
                <w:szCs w:val="22"/>
              </w:rPr>
            </w:pPr>
            <w:r w:rsidRPr="00B42EA8">
              <w:rPr>
                <w:i w:val="0"/>
                <w:sz w:val="22"/>
                <w:szCs w:val="22"/>
              </w:rPr>
              <w:t>I</w:t>
            </w:r>
            <w:r>
              <w:rPr>
                <w:i w:val="0"/>
                <w:sz w:val="22"/>
                <w:szCs w:val="22"/>
              </w:rPr>
              <w:t>me</w:t>
            </w:r>
            <w:r w:rsidRPr="00B42EA8">
              <w:rPr>
                <w:i w:val="0"/>
                <w:sz w:val="22"/>
                <w:szCs w:val="22"/>
              </w:rPr>
              <w:t>:</w:t>
            </w:r>
          </w:p>
        </w:tc>
        <w:tc>
          <w:tcPr>
            <w:tcW w:w="7227" w:type="dxa"/>
            <w:gridSpan w:val="5"/>
            <w:tcBorders>
              <w:bottom w:val="single" w:sz="4" w:space="0" w:color="auto"/>
            </w:tcBorders>
          </w:tcPr>
          <w:p w14:paraId="794F13F3" w14:textId="77777777" w:rsidR="00233366" w:rsidRPr="00B42EA8" w:rsidRDefault="00233366" w:rsidP="00743DA5">
            <w:pPr>
              <w:pStyle w:val="Glava"/>
              <w:tabs>
                <w:tab w:val="clear" w:pos="4536"/>
                <w:tab w:val="clear" w:pos="9072"/>
              </w:tabs>
              <w:ind w:right="502"/>
              <w:jc w:val="both"/>
              <w:rPr>
                <w:i w:val="0"/>
                <w:sz w:val="22"/>
                <w:szCs w:val="22"/>
              </w:rPr>
            </w:pPr>
          </w:p>
        </w:tc>
      </w:tr>
      <w:tr w:rsidR="00233366" w:rsidRPr="00B42EA8" w14:paraId="5B02A1D0" w14:textId="77777777" w:rsidTr="00D77475">
        <w:tc>
          <w:tcPr>
            <w:tcW w:w="1701" w:type="dxa"/>
            <w:gridSpan w:val="3"/>
          </w:tcPr>
          <w:p w14:paraId="2055DD23" w14:textId="77777777" w:rsidR="00233366" w:rsidRDefault="00233366" w:rsidP="00743DA5">
            <w:pPr>
              <w:pStyle w:val="Glava"/>
              <w:tabs>
                <w:tab w:val="clear" w:pos="4536"/>
                <w:tab w:val="clear" w:pos="9072"/>
              </w:tabs>
              <w:ind w:right="502"/>
              <w:jc w:val="both"/>
              <w:rPr>
                <w:i w:val="0"/>
                <w:sz w:val="22"/>
                <w:szCs w:val="22"/>
              </w:rPr>
            </w:pPr>
          </w:p>
          <w:p w14:paraId="1911538C" w14:textId="77777777" w:rsidR="00233366" w:rsidRPr="00B42EA8" w:rsidRDefault="00233366" w:rsidP="00743DA5">
            <w:pPr>
              <w:pStyle w:val="Glava"/>
              <w:tabs>
                <w:tab w:val="clear" w:pos="4536"/>
                <w:tab w:val="clear" w:pos="9072"/>
              </w:tabs>
              <w:ind w:right="502"/>
              <w:jc w:val="both"/>
              <w:rPr>
                <w:i w:val="0"/>
                <w:sz w:val="22"/>
                <w:szCs w:val="22"/>
              </w:rPr>
            </w:pPr>
            <w:r>
              <w:rPr>
                <w:i w:val="0"/>
                <w:sz w:val="22"/>
                <w:szCs w:val="22"/>
              </w:rPr>
              <w:t>Priimek</w:t>
            </w:r>
            <w:r w:rsidRPr="00B42EA8">
              <w:rPr>
                <w:i w:val="0"/>
                <w:sz w:val="22"/>
                <w:szCs w:val="22"/>
              </w:rPr>
              <w:t>:</w:t>
            </w:r>
          </w:p>
        </w:tc>
        <w:tc>
          <w:tcPr>
            <w:tcW w:w="7227" w:type="dxa"/>
            <w:gridSpan w:val="5"/>
            <w:tcBorders>
              <w:bottom w:val="single" w:sz="4" w:space="0" w:color="auto"/>
            </w:tcBorders>
          </w:tcPr>
          <w:p w14:paraId="48BECE71" w14:textId="77777777" w:rsidR="00233366" w:rsidRPr="00B42EA8" w:rsidRDefault="00233366" w:rsidP="00743DA5">
            <w:pPr>
              <w:pStyle w:val="Glava"/>
              <w:tabs>
                <w:tab w:val="clear" w:pos="4536"/>
                <w:tab w:val="clear" w:pos="9072"/>
              </w:tabs>
              <w:ind w:right="502"/>
              <w:jc w:val="both"/>
              <w:rPr>
                <w:i w:val="0"/>
                <w:sz w:val="22"/>
                <w:szCs w:val="22"/>
              </w:rPr>
            </w:pPr>
          </w:p>
        </w:tc>
      </w:tr>
      <w:tr w:rsidR="00233366" w:rsidRPr="00FF38DC" w14:paraId="4FE8ADF6" w14:textId="77777777" w:rsidTr="00D77475">
        <w:tc>
          <w:tcPr>
            <w:tcW w:w="4432" w:type="dxa"/>
            <w:gridSpan w:val="7"/>
          </w:tcPr>
          <w:p w14:paraId="0F067D76"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0707C3A1"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2CCB1289" w14:textId="77777777" w:rsidTr="00D77475">
        <w:tc>
          <w:tcPr>
            <w:tcW w:w="2853" w:type="dxa"/>
            <w:gridSpan w:val="5"/>
          </w:tcPr>
          <w:p w14:paraId="2C66923B"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7604AF6E"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6605708B" w14:textId="77777777" w:rsidTr="00D77475">
        <w:tc>
          <w:tcPr>
            <w:tcW w:w="4432" w:type="dxa"/>
            <w:gridSpan w:val="7"/>
          </w:tcPr>
          <w:p w14:paraId="0592EA1D"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702C13ED"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71B7D430" w14:textId="77777777" w:rsidTr="00D77475">
        <w:tc>
          <w:tcPr>
            <w:tcW w:w="1621" w:type="dxa"/>
            <w:gridSpan w:val="2"/>
          </w:tcPr>
          <w:p w14:paraId="79BB71AA"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2704798D"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14A2A03A" w14:textId="77777777" w:rsidTr="00D77475">
        <w:tc>
          <w:tcPr>
            <w:tcW w:w="4432" w:type="dxa"/>
            <w:gridSpan w:val="7"/>
          </w:tcPr>
          <w:p w14:paraId="34541798"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1919FA43"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6540EF16" w14:textId="77777777" w:rsidTr="00D77475">
        <w:tc>
          <w:tcPr>
            <w:tcW w:w="1418" w:type="dxa"/>
          </w:tcPr>
          <w:p w14:paraId="3DE99A47"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45D05B07"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52E2457B" w14:textId="77777777" w:rsidTr="00D77475">
        <w:tc>
          <w:tcPr>
            <w:tcW w:w="4432" w:type="dxa"/>
            <w:gridSpan w:val="7"/>
          </w:tcPr>
          <w:p w14:paraId="07210D24"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1A01D202"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07A591D8" w14:textId="77777777" w:rsidTr="00D77475">
        <w:tc>
          <w:tcPr>
            <w:tcW w:w="1621" w:type="dxa"/>
            <w:gridSpan w:val="2"/>
          </w:tcPr>
          <w:p w14:paraId="4D9066B6" w14:textId="77777777" w:rsidR="00233366" w:rsidRPr="00FF38DC" w:rsidRDefault="00233366" w:rsidP="00743DA5">
            <w:pPr>
              <w:pStyle w:val="Glava"/>
              <w:tabs>
                <w:tab w:val="clear" w:pos="4536"/>
                <w:tab w:val="clear" w:pos="9072"/>
              </w:tabs>
              <w:ind w:right="502"/>
              <w:jc w:val="both"/>
              <w:rPr>
                <w:i w:val="0"/>
                <w:sz w:val="22"/>
                <w:szCs w:val="22"/>
              </w:rPr>
            </w:pPr>
            <w:r>
              <w:rPr>
                <w:i w:val="0"/>
                <w:sz w:val="22"/>
                <w:szCs w:val="22"/>
              </w:rPr>
              <w:t>Država</w:t>
            </w:r>
            <w:r w:rsidRPr="00FF38DC">
              <w:rPr>
                <w:i w:val="0"/>
                <w:sz w:val="22"/>
                <w:szCs w:val="22"/>
              </w:rPr>
              <w:t xml:space="preserve"> rojstva:</w:t>
            </w:r>
          </w:p>
        </w:tc>
        <w:tc>
          <w:tcPr>
            <w:tcW w:w="7307" w:type="dxa"/>
            <w:gridSpan w:val="6"/>
            <w:tcBorders>
              <w:bottom w:val="single" w:sz="4" w:space="0" w:color="auto"/>
            </w:tcBorders>
          </w:tcPr>
          <w:p w14:paraId="37C12497"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531F3DAB" w14:textId="77777777" w:rsidTr="00D77475">
        <w:tc>
          <w:tcPr>
            <w:tcW w:w="4432" w:type="dxa"/>
            <w:gridSpan w:val="7"/>
          </w:tcPr>
          <w:p w14:paraId="75D8CEE7"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1986600B"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04752BC2" w14:textId="77777777" w:rsidTr="00D77475">
        <w:tc>
          <w:tcPr>
            <w:tcW w:w="8928" w:type="dxa"/>
            <w:gridSpan w:val="8"/>
          </w:tcPr>
          <w:p w14:paraId="708DA162"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Naslov stalnega/začasnega prebivališča:</w:t>
            </w:r>
          </w:p>
        </w:tc>
      </w:tr>
      <w:tr w:rsidR="00233366" w:rsidRPr="00FF38DC" w14:paraId="4D5C12AD" w14:textId="77777777" w:rsidTr="00D77475">
        <w:tc>
          <w:tcPr>
            <w:tcW w:w="2325" w:type="dxa"/>
            <w:gridSpan w:val="4"/>
          </w:tcPr>
          <w:p w14:paraId="1E1C6E65"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43C3E604"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4BF5891B" w14:textId="77777777" w:rsidTr="00D77475">
        <w:tc>
          <w:tcPr>
            <w:tcW w:w="4432" w:type="dxa"/>
            <w:gridSpan w:val="7"/>
          </w:tcPr>
          <w:p w14:paraId="60454DEA"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5DCAE665"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75A13C67" w14:textId="77777777" w:rsidTr="00D77475">
        <w:tc>
          <w:tcPr>
            <w:tcW w:w="2325" w:type="dxa"/>
            <w:gridSpan w:val="4"/>
          </w:tcPr>
          <w:p w14:paraId="2599B78A"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1522DDBC"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4D79CC97" w14:textId="77777777" w:rsidTr="00D77475">
        <w:tc>
          <w:tcPr>
            <w:tcW w:w="4432" w:type="dxa"/>
            <w:gridSpan w:val="7"/>
          </w:tcPr>
          <w:p w14:paraId="459723B8"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52421DB0"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07CB8C0E" w14:textId="77777777" w:rsidTr="00D77475">
        <w:tc>
          <w:tcPr>
            <w:tcW w:w="1621" w:type="dxa"/>
            <w:gridSpan w:val="2"/>
          </w:tcPr>
          <w:p w14:paraId="54AAAD06"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32BC95CC"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6BFA11E9" w14:textId="77777777" w:rsidTr="00D77475">
        <w:tc>
          <w:tcPr>
            <w:tcW w:w="4432" w:type="dxa"/>
            <w:gridSpan w:val="7"/>
          </w:tcPr>
          <w:p w14:paraId="26C89981"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78B5A7FA"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6A821A11" w14:textId="77777777" w:rsidTr="00D77475">
        <w:tc>
          <w:tcPr>
            <w:tcW w:w="4253" w:type="dxa"/>
            <w:gridSpan w:val="6"/>
          </w:tcPr>
          <w:p w14:paraId="738E0DA7"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2BAEC32B" w14:textId="77777777" w:rsidR="00233366" w:rsidRPr="00FF38DC" w:rsidRDefault="00233366" w:rsidP="00743DA5">
            <w:pPr>
              <w:pStyle w:val="Glava"/>
              <w:tabs>
                <w:tab w:val="clear" w:pos="4536"/>
                <w:tab w:val="clear" w:pos="9072"/>
              </w:tabs>
              <w:ind w:right="502"/>
              <w:jc w:val="both"/>
              <w:rPr>
                <w:i w:val="0"/>
                <w:sz w:val="22"/>
                <w:szCs w:val="22"/>
              </w:rPr>
            </w:pPr>
          </w:p>
        </w:tc>
      </w:tr>
    </w:tbl>
    <w:p w14:paraId="1C2EE907" w14:textId="77777777" w:rsidR="00233366" w:rsidRPr="00FF38DC" w:rsidRDefault="00233366" w:rsidP="00743DA5">
      <w:pPr>
        <w:pStyle w:val="Glava"/>
        <w:tabs>
          <w:tab w:val="clear" w:pos="4536"/>
          <w:tab w:val="clear" w:pos="9072"/>
        </w:tabs>
        <w:ind w:left="1080" w:right="502"/>
        <w:jc w:val="both"/>
        <w:rPr>
          <w:i w:val="0"/>
          <w:sz w:val="22"/>
          <w:szCs w:val="22"/>
        </w:rPr>
      </w:pPr>
    </w:p>
    <w:p w14:paraId="4EAE65C4" w14:textId="77777777" w:rsidR="00233366" w:rsidRPr="00FF38DC" w:rsidRDefault="00233366" w:rsidP="00743DA5">
      <w:pPr>
        <w:pStyle w:val="Glava"/>
        <w:tabs>
          <w:tab w:val="clear" w:pos="4536"/>
          <w:tab w:val="clear" w:pos="9072"/>
        </w:tabs>
        <w:ind w:right="502"/>
        <w:jc w:val="both"/>
        <w:rPr>
          <w:i w:val="0"/>
          <w:sz w:val="22"/>
          <w:szCs w:val="22"/>
        </w:rPr>
      </w:pPr>
    </w:p>
    <w:p w14:paraId="13830133" w14:textId="77777777" w:rsidR="00233366" w:rsidRPr="00FF38DC" w:rsidRDefault="00233366" w:rsidP="00743DA5">
      <w:pPr>
        <w:pStyle w:val="Glava"/>
        <w:tabs>
          <w:tab w:val="clear" w:pos="4536"/>
          <w:tab w:val="clear" w:pos="9072"/>
        </w:tabs>
        <w:ind w:left="1080" w:right="502"/>
        <w:jc w:val="both"/>
        <w:rPr>
          <w:i w:val="0"/>
          <w:sz w:val="22"/>
          <w:szCs w:val="22"/>
        </w:rPr>
      </w:pPr>
    </w:p>
    <w:p w14:paraId="23D1B1B5" w14:textId="77777777" w:rsidR="00233366" w:rsidRPr="00FF38DC" w:rsidRDefault="00233366" w:rsidP="00743DA5">
      <w:pPr>
        <w:pStyle w:val="Glava"/>
        <w:tabs>
          <w:tab w:val="clear" w:pos="4536"/>
          <w:tab w:val="clear" w:pos="9072"/>
        </w:tabs>
        <w:ind w:left="1080" w:right="502"/>
        <w:jc w:val="both"/>
        <w:rPr>
          <w:i w:val="0"/>
          <w:sz w:val="22"/>
          <w:szCs w:val="22"/>
        </w:rPr>
      </w:pPr>
      <w:r>
        <w:rPr>
          <w:i w:val="0"/>
          <w:sz w:val="22"/>
          <w:szCs w:val="22"/>
        </w:rPr>
        <w:t>Datum:</w:t>
      </w:r>
      <w:r>
        <w:rPr>
          <w:i w:val="0"/>
          <w:sz w:val="22"/>
          <w:szCs w:val="22"/>
        </w:rPr>
        <w:tab/>
      </w:r>
      <w:r>
        <w:rPr>
          <w:i w:val="0"/>
          <w:sz w:val="22"/>
          <w:szCs w:val="22"/>
        </w:rPr>
        <w:tab/>
      </w:r>
      <w:r>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3E9B3EBA" w14:textId="77777777" w:rsidR="00233366" w:rsidRPr="00FF38DC" w:rsidRDefault="00233366" w:rsidP="00743DA5">
      <w:pPr>
        <w:pStyle w:val="Glava"/>
        <w:tabs>
          <w:tab w:val="clear" w:pos="4536"/>
          <w:tab w:val="clear" w:pos="9072"/>
        </w:tabs>
        <w:ind w:left="1080" w:right="502"/>
        <w:jc w:val="both"/>
        <w:rPr>
          <w:i w:val="0"/>
          <w:sz w:val="22"/>
          <w:szCs w:val="22"/>
        </w:rPr>
      </w:pPr>
    </w:p>
    <w:p w14:paraId="64C23478" w14:textId="77777777" w:rsidR="00233366" w:rsidRPr="00FF38DC" w:rsidRDefault="00233366" w:rsidP="00743DA5">
      <w:pPr>
        <w:pStyle w:val="Glava"/>
        <w:tabs>
          <w:tab w:val="clear" w:pos="4536"/>
          <w:tab w:val="clear" w:pos="9072"/>
        </w:tabs>
        <w:ind w:left="1080" w:right="502"/>
        <w:jc w:val="both"/>
        <w:rPr>
          <w:i w:val="0"/>
          <w:sz w:val="22"/>
          <w:szCs w:val="22"/>
        </w:rPr>
      </w:pPr>
    </w:p>
    <w:p w14:paraId="0963C3B4" w14:textId="77777777" w:rsidR="00233366" w:rsidRDefault="00233366" w:rsidP="00743DA5">
      <w:pPr>
        <w:pStyle w:val="Glava"/>
        <w:tabs>
          <w:tab w:val="clear" w:pos="4536"/>
          <w:tab w:val="clear" w:pos="9072"/>
        </w:tabs>
        <w:ind w:right="502"/>
        <w:rPr>
          <w:b/>
          <w:i w:val="0"/>
          <w:sz w:val="22"/>
          <w:szCs w:val="22"/>
        </w:rPr>
      </w:pPr>
    </w:p>
    <w:p w14:paraId="53577747" w14:textId="77777777" w:rsidR="00994E27" w:rsidRDefault="00994E27" w:rsidP="00743DA5">
      <w:pPr>
        <w:pStyle w:val="Glava"/>
        <w:tabs>
          <w:tab w:val="clear" w:pos="4536"/>
          <w:tab w:val="clear" w:pos="9072"/>
        </w:tabs>
        <w:ind w:left="1080" w:right="502"/>
        <w:jc w:val="both"/>
        <w:rPr>
          <w:i w:val="0"/>
          <w:sz w:val="18"/>
          <w:szCs w:val="18"/>
        </w:rPr>
      </w:pPr>
      <w:r>
        <w:rPr>
          <w:i w:val="0"/>
          <w:sz w:val="18"/>
          <w:szCs w:val="18"/>
        </w:rPr>
        <w:t>NAVODILA ZA IZPOLNJEVANJE:</w:t>
      </w:r>
    </w:p>
    <w:p w14:paraId="5D87C30C" w14:textId="77777777" w:rsidR="00994E27" w:rsidRDefault="00994E27" w:rsidP="00743DA5">
      <w:pPr>
        <w:pStyle w:val="Glava"/>
        <w:tabs>
          <w:tab w:val="clear" w:pos="4536"/>
          <w:tab w:val="clear" w:pos="9072"/>
        </w:tabs>
        <w:ind w:left="1080" w:right="502"/>
        <w:jc w:val="both"/>
        <w:rPr>
          <w:i w:val="0"/>
          <w:sz w:val="18"/>
          <w:szCs w:val="18"/>
        </w:rPr>
      </w:pPr>
      <w:r>
        <w:rPr>
          <w:i w:val="0"/>
          <w:sz w:val="18"/>
          <w:szCs w:val="18"/>
        </w:rPr>
        <w:t>Obrazec se izpolni, datira, žigosa in podpiše.</w:t>
      </w:r>
    </w:p>
    <w:p w14:paraId="3C527E8C" w14:textId="77777777" w:rsidR="00994E27" w:rsidRDefault="00994E27" w:rsidP="00743DA5">
      <w:pPr>
        <w:pStyle w:val="Glava"/>
        <w:tabs>
          <w:tab w:val="clear" w:pos="4536"/>
          <w:tab w:val="clear" w:pos="9072"/>
        </w:tabs>
        <w:ind w:left="1080" w:right="502"/>
        <w:jc w:val="both"/>
        <w:rPr>
          <w:i w:val="0"/>
          <w:sz w:val="18"/>
          <w:szCs w:val="18"/>
        </w:rPr>
      </w:pPr>
      <w:r>
        <w:rPr>
          <w:i w:val="0"/>
          <w:sz w:val="18"/>
          <w:szCs w:val="18"/>
        </w:rPr>
        <w:t>V kolikor ima ponudnik ali podizvajalec več članov upravnega ali vodstvenega ali nadzornega organa oziroma več oseb, ki imajo pooblastila za zastopanje ali odločanje ali nadzor je potrebno izjavo priložiti za vsakega posebej.</w:t>
      </w:r>
    </w:p>
    <w:p w14:paraId="43CD9CDF" w14:textId="77777777" w:rsidR="00994E27" w:rsidRDefault="00994E27" w:rsidP="00743DA5">
      <w:pPr>
        <w:pStyle w:val="Glava"/>
        <w:tabs>
          <w:tab w:val="clear" w:pos="4536"/>
          <w:tab w:val="clear" w:pos="9072"/>
        </w:tabs>
        <w:ind w:left="1080" w:right="502"/>
        <w:jc w:val="both"/>
        <w:rPr>
          <w:i w:val="0"/>
          <w:sz w:val="18"/>
          <w:szCs w:val="18"/>
        </w:rPr>
      </w:pPr>
    </w:p>
    <w:p w14:paraId="4207F2F3" w14:textId="77777777" w:rsidR="00994E27" w:rsidRPr="00EE738D" w:rsidRDefault="00994E27" w:rsidP="00743DA5">
      <w:pPr>
        <w:pStyle w:val="Glava"/>
        <w:tabs>
          <w:tab w:val="clear" w:pos="4536"/>
          <w:tab w:val="clear" w:pos="9072"/>
        </w:tabs>
        <w:ind w:left="1080" w:right="502"/>
        <w:jc w:val="both"/>
        <w:rPr>
          <w:i w:val="0"/>
          <w:sz w:val="18"/>
          <w:szCs w:val="18"/>
        </w:rPr>
      </w:pPr>
      <w:r>
        <w:rPr>
          <w:i w:val="0"/>
          <w:sz w:val="18"/>
          <w:szCs w:val="18"/>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p>
    <w:p w14:paraId="4600293F" w14:textId="77777777" w:rsidR="00233366" w:rsidRDefault="00233366" w:rsidP="00894B35">
      <w:pPr>
        <w:pStyle w:val="Glava"/>
        <w:tabs>
          <w:tab w:val="clear" w:pos="4536"/>
          <w:tab w:val="clear" w:pos="9072"/>
        </w:tabs>
        <w:ind w:right="502"/>
        <w:rPr>
          <w:b/>
          <w:i w:val="0"/>
          <w:sz w:val="22"/>
          <w:szCs w:val="22"/>
        </w:rPr>
      </w:pPr>
    </w:p>
    <w:p w14:paraId="0F3B2EFB" w14:textId="77777777" w:rsidR="00065CC6" w:rsidRDefault="00065CC6" w:rsidP="00743DA5">
      <w:pPr>
        <w:pStyle w:val="Glava"/>
        <w:tabs>
          <w:tab w:val="clear" w:pos="4536"/>
          <w:tab w:val="clear" w:pos="9072"/>
        </w:tabs>
        <w:ind w:left="708" w:right="502" w:firstLine="708"/>
        <w:rPr>
          <w:b/>
          <w:i w:val="0"/>
          <w:sz w:val="22"/>
          <w:szCs w:val="22"/>
        </w:rPr>
      </w:pPr>
    </w:p>
    <w:p w14:paraId="6C860588" w14:textId="77777777" w:rsidR="00A3071F" w:rsidRDefault="00A3071F" w:rsidP="001E454D">
      <w:pPr>
        <w:pStyle w:val="Glava"/>
        <w:tabs>
          <w:tab w:val="clear" w:pos="4536"/>
          <w:tab w:val="clear" w:pos="9072"/>
        </w:tabs>
        <w:jc w:val="right"/>
        <w:rPr>
          <w:b/>
          <w:i w:val="0"/>
          <w:sz w:val="22"/>
          <w:szCs w:val="22"/>
        </w:rPr>
      </w:pPr>
    </w:p>
    <w:p w14:paraId="6C8F3501" w14:textId="77777777" w:rsidR="00D463BF" w:rsidRDefault="00D463BF" w:rsidP="00696BD4">
      <w:pPr>
        <w:pStyle w:val="Glava"/>
        <w:tabs>
          <w:tab w:val="clear" w:pos="4536"/>
          <w:tab w:val="clear" w:pos="9072"/>
        </w:tabs>
        <w:ind w:right="360"/>
        <w:jc w:val="right"/>
        <w:rPr>
          <w:b/>
          <w:i w:val="0"/>
          <w:sz w:val="22"/>
          <w:szCs w:val="22"/>
        </w:rPr>
      </w:pPr>
      <w:r w:rsidRPr="00D463BF">
        <w:rPr>
          <w:b/>
          <w:i w:val="0"/>
          <w:sz w:val="22"/>
          <w:szCs w:val="22"/>
        </w:rPr>
        <w:t>PRILOGA 12</w:t>
      </w:r>
    </w:p>
    <w:p w14:paraId="4CF15848" w14:textId="77777777" w:rsidR="00D463BF" w:rsidRDefault="00D463BF" w:rsidP="00D463BF">
      <w:pPr>
        <w:pStyle w:val="Glava"/>
        <w:tabs>
          <w:tab w:val="clear" w:pos="4536"/>
          <w:tab w:val="clear" w:pos="9072"/>
        </w:tabs>
        <w:jc w:val="right"/>
        <w:rPr>
          <w:b/>
          <w:i w:val="0"/>
          <w:sz w:val="22"/>
          <w:szCs w:val="22"/>
        </w:rPr>
      </w:pPr>
    </w:p>
    <w:p w14:paraId="61D491CE" w14:textId="77777777" w:rsidR="00696BD4" w:rsidRPr="008811E9" w:rsidRDefault="00696BD4" w:rsidP="00B66422">
      <w:pPr>
        <w:ind w:left="993" w:right="360"/>
        <w:jc w:val="both"/>
        <w:rPr>
          <w:i w:val="0"/>
          <w:sz w:val="22"/>
          <w:szCs w:val="22"/>
        </w:rPr>
      </w:pPr>
      <w:r w:rsidRPr="008811E9">
        <w:rPr>
          <w:i w:val="0"/>
          <w:sz w:val="22"/>
          <w:szCs w:val="22"/>
        </w:rPr>
        <w:t>Zaradi namena iz petega odstavka 35. člena Zakona o integriteti in preprečevanju korupcije (Uradni list RS, št. 69/11</w:t>
      </w:r>
      <w:r w:rsidR="00DA24D8">
        <w:rPr>
          <w:i w:val="0"/>
          <w:sz w:val="22"/>
          <w:szCs w:val="22"/>
        </w:rPr>
        <w:t xml:space="preserve"> – uradno prečiščeno besedilo</w:t>
      </w:r>
      <w:r w:rsidR="008811E9">
        <w:rPr>
          <w:i w:val="0"/>
          <w:sz w:val="22"/>
          <w:szCs w:val="22"/>
        </w:rPr>
        <w:t xml:space="preserve">, s sprem. in </w:t>
      </w:r>
      <w:proofErr w:type="spellStart"/>
      <w:r w:rsidR="008811E9">
        <w:rPr>
          <w:i w:val="0"/>
          <w:sz w:val="22"/>
          <w:szCs w:val="22"/>
        </w:rPr>
        <w:t>dopol</w:t>
      </w:r>
      <w:proofErr w:type="spellEnd"/>
      <w:r w:rsidR="008811E9">
        <w:rPr>
          <w:i w:val="0"/>
          <w:sz w:val="22"/>
          <w:szCs w:val="22"/>
        </w:rPr>
        <w:t>.</w:t>
      </w:r>
      <w:r w:rsidRPr="008811E9">
        <w:rPr>
          <w:i w:val="0"/>
          <w:sz w:val="22"/>
          <w:szCs w:val="22"/>
        </w:rPr>
        <w:t xml:space="preserve">), t. j. zaradi zagotovitve transparentnosti posla in preprečitve korupcijskih tveganj pri sklepanju pravnih poslov </w:t>
      </w:r>
    </w:p>
    <w:p w14:paraId="32EA68E6" w14:textId="77777777" w:rsidR="00696BD4" w:rsidRPr="008811E9" w:rsidRDefault="00696BD4" w:rsidP="00696BD4">
      <w:pPr>
        <w:ind w:left="567" w:right="360"/>
        <w:jc w:val="both"/>
        <w:rPr>
          <w:i w:val="0"/>
          <w:sz w:val="22"/>
          <w:szCs w:val="22"/>
        </w:rPr>
      </w:pPr>
    </w:p>
    <w:p w14:paraId="65C709F5" w14:textId="77777777" w:rsidR="00696BD4" w:rsidRPr="008811E9" w:rsidRDefault="00696BD4" w:rsidP="00696BD4">
      <w:pPr>
        <w:ind w:left="567" w:right="360"/>
        <w:jc w:val="center"/>
        <w:rPr>
          <w:i w:val="0"/>
          <w:sz w:val="22"/>
          <w:szCs w:val="22"/>
        </w:rPr>
      </w:pPr>
      <w:r w:rsidRPr="008811E9">
        <w:rPr>
          <w:i w:val="0"/>
          <w:sz w:val="22"/>
          <w:szCs w:val="22"/>
        </w:rPr>
        <w:t>odgovorna oseba poslovnega subjekta</w:t>
      </w:r>
    </w:p>
    <w:p w14:paraId="1FD5E402" w14:textId="77777777" w:rsidR="00696BD4" w:rsidRPr="008811E9" w:rsidRDefault="00696BD4" w:rsidP="00696BD4">
      <w:pPr>
        <w:ind w:left="567" w:right="360"/>
        <w:rPr>
          <w:i w:val="0"/>
          <w:sz w:val="22"/>
          <w:szCs w:val="22"/>
        </w:rPr>
      </w:pPr>
    </w:p>
    <w:tbl>
      <w:tblPr>
        <w:tblpPr w:leftFromText="141" w:rightFromText="141" w:vertAnchor="text" w:horzAnchor="margin" w:tblpX="983" w:tblpY="52"/>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5670"/>
      </w:tblGrid>
      <w:tr w:rsidR="00696BD4" w:rsidRPr="00B66422" w14:paraId="6039C712" w14:textId="77777777" w:rsidTr="0084187B">
        <w:trPr>
          <w:trHeight w:val="1125"/>
        </w:trPr>
        <w:tc>
          <w:tcPr>
            <w:tcW w:w="3681" w:type="dxa"/>
            <w:tcBorders>
              <w:top w:val="single" w:sz="4" w:space="0" w:color="auto"/>
              <w:left w:val="single" w:sz="4" w:space="0" w:color="auto"/>
              <w:bottom w:val="single" w:sz="4" w:space="0" w:color="auto"/>
              <w:right w:val="single" w:sz="4" w:space="0" w:color="auto"/>
            </w:tcBorders>
            <w:hideMark/>
          </w:tcPr>
          <w:p w14:paraId="6B98D8B2" w14:textId="77777777" w:rsidR="00696BD4" w:rsidRPr="008811E9" w:rsidRDefault="00696BD4" w:rsidP="00B66422">
            <w:pPr>
              <w:ind w:right="360"/>
              <w:rPr>
                <w:i w:val="0"/>
                <w:sz w:val="22"/>
                <w:szCs w:val="22"/>
              </w:rPr>
            </w:pPr>
            <w:r w:rsidRPr="008811E9">
              <w:rPr>
                <w:i w:val="0"/>
                <w:sz w:val="22"/>
                <w:szCs w:val="22"/>
              </w:rPr>
              <w:t xml:space="preserve">Ime in priimek odgovorne osebe poslovnega subjekta : </w:t>
            </w:r>
          </w:p>
        </w:tc>
        <w:tc>
          <w:tcPr>
            <w:tcW w:w="5670" w:type="dxa"/>
            <w:tcBorders>
              <w:top w:val="single" w:sz="4" w:space="0" w:color="auto"/>
              <w:left w:val="single" w:sz="4" w:space="0" w:color="auto"/>
              <w:bottom w:val="single" w:sz="4" w:space="0" w:color="auto"/>
              <w:right w:val="single" w:sz="4" w:space="0" w:color="auto"/>
            </w:tcBorders>
          </w:tcPr>
          <w:p w14:paraId="61BE18CD" w14:textId="77777777" w:rsidR="00696BD4" w:rsidRPr="008811E9" w:rsidRDefault="00696BD4" w:rsidP="00B66422">
            <w:pPr>
              <w:ind w:left="567" w:right="360"/>
              <w:jc w:val="both"/>
              <w:rPr>
                <w:i w:val="0"/>
                <w:sz w:val="22"/>
                <w:szCs w:val="22"/>
              </w:rPr>
            </w:pPr>
          </w:p>
          <w:p w14:paraId="54CA5F4A" w14:textId="77777777" w:rsidR="00696BD4" w:rsidRPr="008811E9" w:rsidRDefault="00696BD4" w:rsidP="00B66422">
            <w:pPr>
              <w:ind w:left="567" w:right="360"/>
              <w:jc w:val="both"/>
              <w:rPr>
                <w:i w:val="0"/>
                <w:sz w:val="22"/>
                <w:szCs w:val="22"/>
              </w:rPr>
            </w:pPr>
          </w:p>
          <w:p w14:paraId="72B68C85" w14:textId="77777777" w:rsidR="00696BD4" w:rsidRPr="008811E9" w:rsidRDefault="00696BD4" w:rsidP="00B66422">
            <w:pPr>
              <w:ind w:left="567" w:right="360"/>
              <w:jc w:val="both"/>
              <w:rPr>
                <w:i w:val="0"/>
                <w:sz w:val="22"/>
                <w:szCs w:val="22"/>
              </w:rPr>
            </w:pPr>
          </w:p>
        </w:tc>
      </w:tr>
      <w:tr w:rsidR="00696BD4" w:rsidRPr="00B66422" w14:paraId="5BB518C3" w14:textId="77777777" w:rsidTr="0084187B">
        <w:trPr>
          <w:trHeight w:val="24"/>
        </w:trPr>
        <w:tc>
          <w:tcPr>
            <w:tcW w:w="3681" w:type="dxa"/>
            <w:tcBorders>
              <w:top w:val="single" w:sz="4" w:space="0" w:color="auto"/>
              <w:left w:val="single" w:sz="4" w:space="0" w:color="auto"/>
              <w:bottom w:val="single" w:sz="4" w:space="0" w:color="auto"/>
              <w:right w:val="single" w:sz="4" w:space="0" w:color="auto"/>
            </w:tcBorders>
            <w:hideMark/>
          </w:tcPr>
          <w:p w14:paraId="2396E804" w14:textId="77777777" w:rsidR="00696BD4" w:rsidRPr="008811E9" w:rsidRDefault="00696BD4" w:rsidP="00B66422">
            <w:pPr>
              <w:ind w:right="360"/>
              <w:rPr>
                <w:i w:val="0"/>
                <w:sz w:val="22"/>
                <w:szCs w:val="22"/>
              </w:rPr>
            </w:pPr>
            <w:r w:rsidRPr="008811E9">
              <w:rPr>
                <w:i w:val="0"/>
                <w:sz w:val="22"/>
                <w:szCs w:val="22"/>
              </w:rPr>
              <w:t>Naziv poslovnega subjekta</w:t>
            </w:r>
          </w:p>
        </w:tc>
        <w:tc>
          <w:tcPr>
            <w:tcW w:w="5670" w:type="dxa"/>
            <w:tcBorders>
              <w:top w:val="single" w:sz="4" w:space="0" w:color="auto"/>
              <w:left w:val="single" w:sz="4" w:space="0" w:color="auto"/>
              <w:bottom w:val="single" w:sz="4" w:space="0" w:color="auto"/>
              <w:right w:val="single" w:sz="4" w:space="0" w:color="auto"/>
            </w:tcBorders>
          </w:tcPr>
          <w:p w14:paraId="6F4F9932" w14:textId="77777777" w:rsidR="00696BD4" w:rsidRPr="008811E9" w:rsidRDefault="00696BD4" w:rsidP="00B66422">
            <w:pPr>
              <w:ind w:left="567" w:right="360"/>
              <w:jc w:val="both"/>
              <w:rPr>
                <w:i w:val="0"/>
                <w:sz w:val="22"/>
                <w:szCs w:val="22"/>
              </w:rPr>
            </w:pPr>
          </w:p>
        </w:tc>
      </w:tr>
      <w:tr w:rsidR="00696BD4" w:rsidRPr="00B66422" w14:paraId="520F04ED" w14:textId="77777777" w:rsidTr="0084187B">
        <w:trPr>
          <w:trHeight w:val="24"/>
        </w:trPr>
        <w:tc>
          <w:tcPr>
            <w:tcW w:w="3681" w:type="dxa"/>
            <w:tcBorders>
              <w:top w:val="single" w:sz="4" w:space="0" w:color="auto"/>
              <w:left w:val="single" w:sz="4" w:space="0" w:color="auto"/>
              <w:bottom w:val="single" w:sz="4" w:space="0" w:color="auto"/>
              <w:right w:val="single" w:sz="4" w:space="0" w:color="auto"/>
            </w:tcBorders>
            <w:hideMark/>
          </w:tcPr>
          <w:p w14:paraId="4D83C595" w14:textId="77777777" w:rsidR="00696BD4" w:rsidRPr="008811E9" w:rsidRDefault="00696BD4" w:rsidP="00B66422">
            <w:pPr>
              <w:ind w:right="360"/>
              <w:jc w:val="both"/>
              <w:rPr>
                <w:i w:val="0"/>
                <w:sz w:val="22"/>
                <w:szCs w:val="22"/>
              </w:rPr>
            </w:pPr>
            <w:r w:rsidRPr="008811E9">
              <w:rPr>
                <w:i w:val="0"/>
                <w:sz w:val="22"/>
                <w:szCs w:val="22"/>
              </w:rPr>
              <w:t>Naslov oz. sedež:</w:t>
            </w:r>
          </w:p>
        </w:tc>
        <w:tc>
          <w:tcPr>
            <w:tcW w:w="5670" w:type="dxa"/>
            <w:tcBorders>
              <w:top w:val="single" w:sz="4" w:space="0" w:color="auto"/>
              <w:left w:val="single" w:sz="4" w:space="0" w:color="auto"/>
              <w:bottom w:val="single" w:sz="4" w:space="0" w:color="auto"/>
              <w:right w:val="single" w:sz="4" w:space="0" w:color="auto"/>
            </w:tcBorders>
          </w:tcPr>
          <w:p w14:paraId="533FCFAD" w14:textId="77777777" w:rsidR="00696BD4" w:rsidRPr="008811E9" w:rsidRDefault="00696BD4" w:rsidP="00B66422">
            <w:pPr>
              <w:ind w:left="567" w:right="360"/>
              <w:jc w:val="both"/>
              <w:rPr>
                <w:i w:val="0"/>
                <w:sz w:val="22"/>
                <w:szCs w:val="22"/>
              </w:rPr>
            </w:pPr>
          </w:p>
        </w:tc>
      </w:tr>
      <w:tr w:rsidR="00696BD4" w:rsidRPr="00B66422" w14:paraId="1E509A74" w14:textId="77777777" w:rsidTr="0084187B">
        <w:trPr>
          <w:trHeight w:val="24"/>
        </w:trPr>
        <w:tc>
          <w:tcPr>
            <w:tcW w:w="3681" w:type="dxa"/>
            <w:tcBorders>
              <w:top w:val="single" w:sz="4" w:space="0" w:color="auto"/>
              <w:left w:val="single" w:sz="4" w:space="0" w:color="auto"/>
              <w:bottom w:val="single" w:sz="4" w:space="0" w:color="auto"/>
              <w:right w:val="single" w:sz="4" w:space="0" w:color="auto"/>
            </w:tcBorders>
            <w:hideMark/>
          </w:tcPr>
          <w:p w14:paraId="253CD336" w14:textId="77777777" w:rsidR="00696BD4" w:rsidRPr="008811E9" w:rsidRDefault="00696BD4" w:rsidP="00B66422">
            <w:pPr>
              <w:ind w:right="360"/>
              <w:jc w:val="both"/>
              <w:rPr>
                <w:i w:val="0"/>
                <w:sz w:val="22"/>
                <w:szCs w:val="22"/>
              </w:rPr>
            </w:pPr>
            <w:r w:rsidRPr="008811E9">
              <w:rPr>
                <w:i w:val="0"/>
                <w:sz w:val="22"/>
                <w:szCs w:val="22"/>
              </w:rPr>
              <w:t>Matična številka</w:t>
            </w:r>
            <w:r w:rsidRPr="008811E9">
              <w:rPr>
                <w:i w:val="0"/>
                <w:sz w:val="22"/>
                <w:szCs w:val="22"/>
                <w:vertAlign w:val="superscript"/>
              </w:rPr>
              <w:t>1</w:t>
            </w:r>
            <w:r w:rsidRPr="008811E9">
              <w:rPr>
                <w:i w:val="0"/>
                <w:sz w:val="22"/>
                <w:szCs w:val="22"/>
              </w:rPr>
              <w:t xml:space="preserve">:  </w:t>
            </w:r>
          </w:p>
        </w:tc>
        <w:tc>
          <w:tcPr>
            <w:tcW w:w="5670" w:type="dxa"/>
            <w:tcBorders>
              <w:top w:val="single" w:sz="4" w:space="0" w:color="auto"/>
              <w:left w:val="single" w:sz="4" w:space="0" w:color="auto"/>
              <w:bottom w:val="single" w:sz="4" w:space="0" w:color="auto"/>
              <w:right w:val="single" w:sz="4" w:space="0" w:color="auto"/>
            </w:tcBorders>
          </w:tcPr>
          <w:p w14:paraId="297F93AA" w14:textId="77777777" w:rsidR="00696BD4" w:rsidRPr="008811E9" w:rsidRDefault="00696BD4" w:rsidP="00B66422">
            <w:pPr>
              <w:ind w:left="567" w:right="360"/>
              <w:jc w:val="both"/>
              <w:rPr>
                <w:i w:val="0"/>
                <w:sz w:val="22"/>
                <w:szCs w:val="22"/>
              </w:rPr>
            </w:pPr>
          </w:p>
        </w:tc>
      </w:tr>
    </w:tbl>
    <w:p w14:paraId="154228BD" w14:textId="77777777" w:rsidR="00696BD4" w:rsidRPr="008811E9" w:rsidRDefault="00696BD4" w:rsidP="00696BD4">
      <w:pPr>
        <w:ind w:left="567" w:right="360"/>
        <w:rPr>
          <w:i w:val="0"/>
          <w:sz w:val="22"/>
          <w:szCs w:val="22"/>
        </w:rPr>
      </w:pPr>
    </w:p>
    <w:p w14:paraId="262190E9" w14:textId="77777777" w:rsidR="00696BD4" w:rsidRPr="008811E9" w:rsidRDefault="00696BD4" w:rsidP="00696BD4">
      <w:pPr>
        <w:ind w:left="567" w:right="360"/>
        <w:rPr>
          <w:b/>
          <w:i w:val="0"/>
          <w:sz w:val="22"/>
          <w:szCs w:val="22"/>
        </w:rPr>
      </w:pPr>
    </w:p>
    <w:p w14:paraId="70C10199" w14:textId="77777777" w:rsidR="00696BD4" w:rsidRPr="008811E9" w:rsidRDefault="00696BD4" w:rsidP="00696BD4">
      <w:pPr>
        <w:ind w:left="567" w:right="360"/>
        <w:jc w:val="right"/>
        <w:rPr>
          <w:b/>
          <w:i w:val="0"/>
          <w:sz w:val="22"/>
          <w:szCs w:val="22"/>
        </w:rPr>
      </w:pPr>
    </w:p>
    <w:p w14:paraId="37674B4F" w14:textId="77777777" w:rsidR="00696BD4" w:rsidRPr="008811E9" w:rsidRDefault="00696BD4" w:rsidP="00696BD4">
      <w:pPr>
        <w:ind w:left="567" w:right="360"/>
        <w:rPr>
          <w:i w:val="0"/>
          <w:sz w:val="22"/>
          <w:szCs w:val="22"/>
        </w:rPr>
      </w:pPr>
    </w:p>
    <w:p w14:paraId="10C0F1F0" w14:textId="77777777" w:rsidR="00696BD4" w:rsidRPr="008811E9" w:rsidRDefault="00696BD4" w:rsidP="00696BD4">
      <w:pPr>
        <w:ind w:left="567" w:right="360"/>
        <w:rPr>
          <w:i w:val="0"/>
          <w:sz w:val="22"/>
          <w:szCs w:val="22"/>
        </w:rPr>
      </w:pPr>
    </w:p>
    <w:p w14:paraId="550E4EAA" w14:textId="77777777" w:rsidR="00696BD4" w:rsidRPr="008811E9" w:rsidRDefault="00696BD4" w:rsidP="00696BD4">
      <w:pPr>
        <w:ind w:left="567" w:right="360"/>
        <w:rPr>
          <w:i w:val="0"/>
          <w:sz w:val="22"/>
          <w:szCs w:val="22"/>
        </w:rPr>
      </w:pPr>
    </w:p>
    <w:p w14:paraId="20ECBEBB" w14:textId="77777777" w:rsidR="00696BD4" w:rsidRPr="008811E9" w:rsidRDefault="00696BD4" w:rsidP="00696BD4">
      <w:pPr>
        <w:ind w:left="567" w:right="360"/>
        <w:rPr>
          <w:i w:val="0"/>
          <w:sz w:val="22"/>
          <w:szCs w:val="22"/>
        </w:rPr>
      </w:pPr>
    </w:p>
    <w:p w14:paraId="355DBFC9" w14:textId="77777777" w:rsidR="00696BD4" w:rsidRPr="008811E9" w:rsidRDefault="00696BD4" w:rsidP="00696BD4">
      <w:pPr>
        <w:ind w:left="567" w:right="360"/>
        <w:rPr>
          <w:i w:val="0"/>
          <w:sz w:val="22"/>
          <w:szCs w:val="22"/>
        </w:rPr>
      </w:pPr>
    </w:p>
    <w:p w14:paraId="6893502B" w14:textId="77777777" w:rsidR="00696BD4" w:rsidRPr="008811E9" w:rsidRDefault="00696BD4" w:rsidP="00B66422">
      <w:pPr>
        <w:ind w:left="567" w:right="360" w:firstLine="426"/>
        <w:rPr>
          <w:i w:val="0"/>
          <w:sz w:val="22"/>
          <w:szCs w:val="22"/>
        </w:rPr>
      </w:pPr>
      <w:r w:rsidRPr="008811E9">
        <w:rPr>
          <w:i w:val="0"/>
          <w:sz w:val="22"/>
          <w:szCs w:val="22"/>
        </w:rPr>
        <w:t>podajam naslednjo</w:t>
      </w:r>
    </w:p>
    <w:p w14:paraId="76776CC4" w14:textId="77777777" w:rsidR="00696BD4" w:rsidRPr="008811E9" w:rsidRDefault="00696BD4" w:rsidP="00696BD4">
      <w:pPr>
        <w:ind w:left="567" w:right="360"/>
        <w:rPr>
          <w:i w:val="0"/>
          <w:sz w:val="22"/>
          <w:szCs w:val="22"/>
        </w:rPr>
      </w:pPr>
    </w:p>
    <w:p w14:paraId="5E9491AA" w14:textId="77777777" w:rsidR="00696BD4" w:rsidRPr="008811E9" w:rsidRDefault="00696BD4" w:rsidP="00696BD4">
      <w:pPr>
        <w:ind w:left="851" w:right="360"/>
        <w:rPr>
          <w:sz w:val="22"/>
          <w:szCs w:val="22"/>
        </w:rPr>
      </w:pPr>
    </w:p>
    <w:p w14:paraId="04A50758" w14:textId="77777777" w:rsidR="00696BD4" w:rsidRPr="008811E9" w:rsidRDefault="00696BD4" w:rsidP="00696BD4">
      <w:pPr>
        <w:ind w:left="851" w:right="360"/>
        <w:jc w:val="center"/>
        <w:rPr>
          <w:b/>
          <w:i w:val="0"/>
          <w:sz w:val="22"/>
          <w:szCs w:val="22"/>
        </w:rPr>
      </w:pPr>
      <w:r w:rsidRPr="008811E9">
        <w:rPr>
          <w:b/>
          <w:i w:val="0"/>
          <w:sz w:val="22"/>
          <w:szCs w:val="22"/>
        </w:rPr>
        <w:t>IZJAVO</w:t>
      </w:r>
    </w:p>
    <w:p w14:paraId="4A17739D" w14:textId="77777777" w:rsidR="00696BD4" w:rsidRPr="008811E9" w:rsidRDefault="00696BD4" w:rsidP="00696BD4">
      <w:pPr>
        <w:ind w:left="851" w:right="360"/>
        <w:jc w:val="center"/>
        <w:rPr>
          <w:b/>
          <w:i w:val="0"/>
          <w:sz w:val="22"/>
          <w:szCs w:val="22"/>
        </w:rPr>
      </w:pPr>
      <w:r w:rsidRPr="008811E9">
        <w:rPr>
          <w:b/>
          <w:i w:val="0"/>
          <w:sz w:val="22"/>
          <w:szCs w:val="22"/>
        </w:rPr>
        <w:t>ODGOVORNE OSEBE POSLOVNEGA SUBJEKTA</w:t>
      </w:r>
    </w:p>
    <w:p w14:paraId="00BB342B" w14:textId="77777777" w:rsidR="00696BD4" w:rsidRPr="008811E9" w:rsidRDefault="00696BD4" w:rsidP="00696BD4">
      <w:pPr>
        <w:ind w:left="851" w:right="360"/>
        <w:jc w:val="center"/>
        <w:rPr>
          <w:b/>
          <w:i w:val="0"/>
          <w:sz w:val="22"/>
          <w:szCs w:val="22"/>
        </w:rPr>
      </w:pPr>
      <w:r w:rsidRPr="008811E9">
        <w:rPr>
          <w:b/>
          <w:i w:val="0"/>
          <w:sz w:val="22"/>
          <w:szCs w:val="22"/>
        </w:rPr>
        <w:t>O NEPOVEZANOSTI S FUNKCIONARJEM ALI NJEGOVIM DRUŽINSKIM ČLANOM</w:t>
      </w:r>
    </w:p>
    <w:p w14:paraId="28CCF8D7" w14:textId="77777777" w:rsidR="00696BD4" w:rsidRPr="008811E9" w:rsidRDefault="00696BD4" w:rsidP="00696BD4">
      <w:pPr>
        <w:ind w:left="851" w:right="360"/>
        <w:jc w:val="both"/>
        <w:rPr>
          <w:sz w:val="22"/>
          <w:szCs w:val="22"/>
        </w:rPr>
      </w:pPr>
    </w:p>
    <w:p w14:paraId="5A7311D1" w14:textId="77777777" w:rsidR="00696BD4" w:rsidRPr="008811E9" w:rsidRDefault="00696BD4" w:rsidP="00696BD4">
      <w:pPr>
        <w:ind w:left="851" w:right="360"/>
        <w:jc w:val="both"/>
        <w:rPr>
          <w:sz w:val="22"/>
          <w:szCs w:val="22"/>
        </w:rPr>
      </w:pPr>
    </w:p>
    <w:p w14:paraId="0B7F6FBC" w14:textId="77777777" w:rsidR="00696BD4" w:rsidRPr="008811E9" w:rsidRDefault="00696BD4" w:rsidP="00B66422">
      <w:pPr>
        <w:ind w:left="993" w:right="360"/>
        <w:rPr>
          <w:sz w:val="22"/>
          <w:szCs w:val="22"/>
        </w:rPr>
      </w:pPr>
      <w:r w:rsidRPr="008811E9">
        <w:rPr>
          <w:sz w:val="22"/>
          <w:szCs w:val="22"/>
        </w:rPr>
        <w:t>s katero izjavljam, da poslovni subjekt ____________________________________________________</w:t>
      </w:r>
      <w:r w:rsidR="00B66422">
        <w:rPr>
          <w:sz w:val="22"/>
          <w:szCs w:val="22"/>
        </w:rPr>
        <w:t>____________________________</w:t>
      </w:r>
      <w:r w:rsidRPr="008811E9">
        <w:rPr>
          <w:sz w:val="22"/>
          <w:szCs w:val="22"/>
        </w:rPr>
        <w:t xml:space="preserve">_____  </w:t>
      </w:r>
    </w:p>
    <w:p w14:paraId="32EE3133" w14:textId="77777777" w:rsidR="00696BD4" w:rsidRPr="008811E9" w:rsidRDefault="00696BD4" w:rsidP="00B66422">
      <w:pPr>
        <w:ind w:left="993" w:right="360"/>
        <w:jc w:val="both"/>
        <w:rPr>
          <w:sz w:val="18"/>
          <w:szCs w:val="18"/>
        </w:rPr>
      </w:pPr>
      <w:r w:rsidRPr="008811E9">
        <w:rPr>
          <w:sz w:val="18"/>
          <w:szCs w:val="18"/>
        </w:rPr>
        <w:t xml:space="preserve">                                                                         (navede se firm poslovnega subjekta) </w:t>
      </w:r>
    </w:p>
    <w:p w14:paraId="76E24A50" w14:textId="77777777" w:rsidR="00696BD4" w:rsidRPr="008811E9" w:rsidRDefault="00696BD4" w:rsidP="00B66422">
      <w:pPr>
        <w:ind w:left="993" w:right="360"/>
        <w:jc w:val="both"/>
        <w:rPr>
          <w:i w:val="0"/>
          <w:sz w:val="22"/>
          <w:szCs w:val="22"/>
        </w:rPr>
      </w:pPr>
      <w:r w:rsidRPr="008811E9">
        <w:rPr>
          <w:i w:val="0"/>
          <w:sz w:val="22"/>
          <w:szCs w:val="22"/>
        </w:rPr>
        <w:softHyphen/>
      </w:r>
      <w:r w:rsidRPr="008811E9">
        <w:rPr>
          <w:i w:val="0"/>
          <w:sz w:val="22"/>
          <w:szCs w:val="22"/>
        </w:rPr>
        <w:softHyphen/>
      </w:r>
      <w:r w:rsidRPr="008811E9">
        <w:rPr>
          <w:i w:val="0"/>
          <w:sz w:val="22"/>
          <w:szCs w:val="22"/>
        </w:rPr>
        <w:softHyphen/>
      </w:r>
      <w:r w:rsidRPr="008811E9">
        <w:rPr>
          <w:i w:val="0"/>
          <w:sz w:val="22"/>
          <w:szCs w:val="22"/>
        </w:rPr>
        <w:softHyphen/>
      </w:r>
      <w:r w:rsidRPr="008811E9">
        <w:rPr>
          <w:i w:val="0"/>
          <w:sz w:val="22"/>
          <w:szCs w:val="22"/>
        </w:rPr>
        <w:softHyphen/>
        <w:t>nisem/ni  povezan s funkcionarjem Mestne občine Ljubljana</w:t>
      </w:r>
      <w:r w:rsidRPr="008811E9">
        <w:rPr>
          <w:i w:val="0"/>
          <w:sz w:val="22"/>
          <w:szCs w:val="22"/>
          <w:vertAlign w:val="superscript"/>
        </w:rPr>
        <w:t>2</w:t>
      </w:r>
      <w:r w:rsidRPr="008811E9">
        <w:rPr>
          <w:i w:val="0"/>
          <w:sz w:val="22"/>
          <w:szCs w:val="22"/>
        </w:rPr>
        <w:t xml:space="preserve"> in po mojem/našem vedenju tudi ne z njegovimi družinskimi člani na način, da bi bil funkcionar ali njegov družinski član pri poslovnem subjektu____________________________________________</w:t>
      </w:r>
      <w:r w:rsidR="00B66422">
        <w:rPr>
          <w:i w:val="0"/>
          <w:sz w:val="22"/>
          <w:szCs w:val="22"/>
        </w:rPr>
        <w:t>________________</w:t>
      </w:r>
      <w:r w:rsidRPr="008811E9">
        <w:rPr>
          <w:i w:val="0"/>
          <w:sz w:val="22"/>
          <w:szCs w:val="22"/>
        </w:rPr>
        <w:t xml:space="preserve">_________________: </w:t>
      </w:r>
    </w:p>
    <w:p w14:paraId="6249E8A1" w14:textId="77777777" w:rsidR="00696BD4" w:rsidRPr="008811E9" w:rsidRDefault="00696BD4" w:rsidP="00B66422">
      <w:pPr>
        <w:ind w:left="993" w:right="360"/>
        <w:jc w:val="both"/>
        <w:rPr>
          <w:sz w:val="18"/>
          <w:szCs w:val="18"/>
        </w:rPr>
      </w:pPr>
      <w:r w:rsidRPr="008811E9">
        <w:rPr>
          <w:i w:val="0"/>
          <w:sz w:val="22"/>
          <w:szCs w:val="22"/>
        </w:rPr>
        <w:t xml:space="preserve">                            </w:t>
      </w:r>
      <w:r w:rsidR="00B66422">
        <w:rPr>
          <w:i w:val="0"/>
          <w:sz w:val="22"/>
          <w:szCs w:val="22"/>
        </w:rPr>
        <w:t xml:space="preserve">    </w:t>
      </w:r>
      <w:r w:rsidR="00B66422">
        <w:rPr>
          <w:i w:val="0"/>
          <w:sz w:val="22"/>
          <w:szCs w:val="22"/>
        </w:rPr>
        <w:tab/>
        <w:t xml:space="preserve"> </w:t>
      </w:r>
      <w:r w:rsidR="00B66422">
        <w:rPr>
          <w:i w:val="0"/>
          <w:sz w:val="22"/>
          <w:szCs w:val="22"/>
        </w:rPr>
        <w:tab/>
      </w:r>
      <w:r w:rsidR="00B66422">
        <w:rPr>
          <w:i w:val="0"/>
          <w:sz w:val="22"/>
          <w:szCs w:val="22"/>
        </w:rPr>
        <w:tab/>
      </w:r>
      <w:r w:rsidRPr="008811E9">
        <w:rPr>
          <w:sz w:val="18"/>
          <w:szCs w:val="18"/>
        </w:rPr>
        <w:t>(navede se firma poslovnega subjekta)</w:t>
      </w:r>
    </w:p>
    <w:p w14:paraId="486E5536" w14:textId="77777777" w:rsidR="00696BD4" w:rsidRPr="008811E9" w:rsidRDefault="00696BD4" w:rsidP="00B66422">
      <w:pPr>
        <w:ind w:left="993" w:right="360"/>
        <w:jc w:val="right"/>
        <w:rPr>
          <w:i w:val="0"/>
          <w:sz w:val="22"/>
          <w:szCs w:val="22"/>
        </w:rPr>
      </w:pPr>
    </w:p>
    <w:p w14:paraId="4BC7C199" w14:textId="77777777" w:rsidR="00696BD4" w:rsidRPr="008811E9" w:rsidRDefault="00696BD4" w:rsidP="00DF4F24">
      <w:pPr>
        <w:numPr>
          <w:ilvl w:val="0"/>
          <w:numId w:val="33"/>
        </w:numPr>
        <w:ind w:left="993" w:right="360" w:firstLine="0"/>
        <w:contextualSpacing/>
        <w:rPr>
          <w:i w:val="0"/>
          <w:sz w:val="22"/>
          <w:szCs w:val="22"/>
        </w:rPr>
      </w:pPr>
      <w:r w:rsidRPr="008811E9">
        <w:rPr>
          <w:i w:val="0"/>
          <w:sz w:val="22"/>
          <w:szCs w:val="22"/>
        </w:rPr>
        <w:t>udeležen kot poslovodja, član poslovodstva ali zakoniti zastopnik,</w:t>
      </w:r>
    </w:p>
    <w:p w14:paraId="495AE146" w14:textId="77777777" w:rsidR="00696BD4" w:rsidRPr="008811E9" w:rsidRDefault="00696BD4" w:rsidP="00DF4F24">
      <w:pPr>
        <w:pStyle w:val="Odstavekseznama"/>
        <w:numPr>
          <w:ilvl w:val="0"/>
          <w:numId w:val="33"/>
        </w:numPr>
        <w:ind w:left="1418" w:right="360" w:hanging="425"/>
        <w:contextualSpacing/>
        <w:rPr>
          <w:i w:val="0"/>
          <w:sz w:val="22"/>
          <w:szCs w:val="22"/>
        </w:rPr>
      </w:pPr>
      <w:r w:rsidRPr="008811E9">
        <w:rPr>
          <w:i w:val="0"/>
          <w:sz w:val="22"/>
          <w:szCs w:val="22"/>
        </w:rPr>
        <w:t>neposredno ali prek drugih pravnih oseb v več kot pet odstotnem deležu udeležen pri ustanoviteljskih pravicah, upravljanju ali kapitalu.</w:t>
      </w:r>
    </w:p>
    <w:p w14:paraId="3E811A57" w14:textId="77777777" w:rsidR="00696BD4" w:rsidRPr="008811E9" w:rsidRDefault="00696BD4" w:rsidP="00B66422">
      <w:pPr>
        <w:ind w:left="993" w:right="360"/>
        <w:rPr>
          <w:sz w:val="22"/>
          <w:szCs w:val="22"/>
        </w:rPr>
      </w:pPr>
    </w:p>
    <w:p w14:paraId="79DC4242" w14:textId="77777777" w:rsidR="00696BD4" w:rsidRPr="008811E9" w:rsidRDefault="00696BD4" w:rsidP="00B66422">
      <w:pPr>
        <w:ind w:left="993" w:right="360"/>
        <w:rPr>
          <w:sz w:val="22"/>
          <w:szCs w:val="22"/>
        </w:rPr>
      </w:pPr>
    </w:p>
    <w:p w14:paraId="11E6E932" w14:textId="77777777" w:rsidR="00696BD4" w:rsidRPr="008811E9" w:rsidRDefault="00696BD4" w:rsidP="00B66422">
      <w:pPr>
        <w:ind w:left="993" w:right="360"/>
        <w:jc w:val="both"/>
        <w:rPr>
          <w:i w:val="0"/>
          <w:sz w:val="22"/>
          <w:szCs w:val="22"/>
        </w:rPr>
      </w:pPr>
    </w:p>
    <w:tbl>
      <w:tblPr>
        <w:tblW w:w="9213" w:type="dxa"/>
        <w:tblInd w:w="1101" w:type="dxa"/>
        <w:tblLook w:val="04A0" w:firstRow="1" w:lastRow="0" w:firstColumn="1" w:lastColumn="0" w:noHBand="0" w:noVBand="1"/>
      </w:tblPr>
      <w:tblGrid>
        <w:gridCol w:w="1969"/>
        <w:gridCol w:w="3559"/>
        <w:gridCol w:w="3685"/>
      </w:tblGrid>
      <w:tr w:rsidR="00696BD4" w:rsidRPr="00B66422" w14:paraId="22E87FE7" w14:textId="77777777" w:rsidTr="00696BD4">
        <w:tc>
          <w:tcPr>
            <w:tcW w:w="1969" w:type="dxa"/>
            <w:hideMark/>
          </w:tcPr>
          <w:p w14:paraId="628CE985" w14:textId="77777777" w:rsidR="00696BD4" w:rsidRPr="008811E9" w:rsidRDefault="00696BD4" w:rsidP="008811E9">
            <w:pPr>
              <w:ind w:right="360"/>
              <w:jc w:val="both"/>
              <w:rPr>
                <w:i w:val="0"/>
                <w:sz w:val="22"/>
                <w:szCs w:val="22"/>
              </w:rPr>
            </w:pPr>
            <w:r w:rsidRPr="008811E9">
              <w:rPr>
                <w:i w:val="0"/>
                <w:sz w:val="22"/>
                <w:szCs w:val="22"/>
              </w:rPr>
              <w:t>Kraj in datum:</w:t>
            </w:r>
          </w:p>
        </w:tc>
        <w:tc>
          <w:tcPr>
            <w:tcW w:w="3559" w:type="dxa"/>
            <w:hideMark/>
          </w:tcPr>
          <w:p w14:paraId="52E782A9" w14:textId="77777777" w:rsidR="00696BD4" w:rsidRPr="008811E9" w:rsidRDefault="00696BD4" w:rsidP="00B66422">
            <w:pPr>
              <w:ind w:left="993" w:right="360"/>
              <w:jc w:val="center"/>
              <w:rPr>
                <w:i w:val="0"/>
                <w:sz w:val="22"/>
                <w:szCs w:val="22"/>
              </w:rPr>
            </w:pPr>
            <w:r w:rsidRPr="008811E9">
              <w:rPr>
                <w:i w:val="0"/>
                <w:sz w:val="22"/>
                <w:szCs w:val="22"/>
              </w:rPr>
              <w:t>Žig</w:t>
            </w:r>
          </w:p>
        </w:tc>
        <w:tc>
          <w:tcPr>
            <w:tcW w:w="3685" w:type="dxa"/>
            <w:hideMark/>
          </w:tcPr>
          <w:p w14:paraId="168C6417" w14:textId="77777777" w:rsidR="00696BD4" w:rsidRPr="008811E9" w:rsidRDefault="00696BD4" w:rsidP="008811E9">
            <w:pPr>
              <w:ind w:right="360"/>
              <w:jc w:val="both"/>
              <w:rPr>
                <w:i w:val="0"/>
                <w:sz w:val="22"/>
                <w:szCs w:val="22"/>
              </w:rPr>
            </w:pPr>
            <w:r w:rsidRPr="008811E9">
              <w:rPr>
                <w:i w:val="0"/>
                <w:sz w:val="22"/>
                <w:szCs w:val="22"/>
              </w:rPr>
              <w:t>Podpis odgovorne osebe poslovnega subjekta:</w:t>
            </w:r>
          </w:p>
        </w:tc>
      </w:tr>
      <w:tr w:rsidR="00696BD4" w:rsidRPr="00B66422" w14:paraId="5F289D7B" w14:textId="77777777" w:rsidTr="00696BD4">
        <w:tc>
          <w:tcPr>
            <w:tcW w:w="1969" w:type="dxa"/>
            <w:tcBorders>
              <w:top w:val="nil"/>
              <w:left w:val="nil"/>
              <w:bottom w:val="single" w:sz="4" w:space="0" w:color="auto"/>
              <w:right w:val="nil"/>
            </w:tcBorders>
          </w:tcPr>
          <w:p w14:paraId="4C7F8793" w14:textId="77777777" w:rsidR="00696BD4" w:rsidRPr="008811E9" w:rsidRDefault="00696BD4" w:rsidP="00B66422">
            <w:pPr>
              <w:ind w:left="993" w:right="360"/>
              <w:jc w:val="both"/>
              <w:rPr>
                <w:i w:val="0"/>
                <w:sz w:val="22"/>
                <w:szCs w:val="22"/>
              </w:rPr>
            </w:pPr>
          </w:p>
        </w:tc>
        <w:tc>
          <w:tcPr>
            <w:tcW w:w="3559" w:type="dxa"/>
          </w:tcPr>
          <w:p w14:paraId="5380F741" w14:textId="77777777" w:rsidR="00696BD4" w:rsidRPr="008811E9" w:rsidRDefault="00696BD4" w:rsidP="00B66422">
            <w:pPr>
              <w:ind w:left="993" w:right="360"/>
              <w:jc w:val="both"/>
              <w:rPr>
                <w:i w:val="0"/>
                <w:sz w:val="22"/>
                <w:szCs w:val="22"/>
              </w:rPr>
            </w:pPr>
          </w:p>
        </w:tc>
        <w:tc>
          <w:tcPr>
            <w:tcW w:w="3685" w:type="dxa"/>
            <w:tcBorders>
              <w:top w:val="nil"/>
              <w:left w:val="nil"/>
              <w:bottom w:val="single" w:sz="4" w:space="0" w:color="auto"/>
              <w:right w:val="nil"/>
            </w:tcBorders>
          </w:tcPr>
          <w:p w14:paraId="159A6530" w14:textId="77777777" w:rsidR="00696BD4" w:rsidRPr="008811E9" w:rsidRDefault="00696BD4" w:rsidP="00B66422">
            <w:pPr>
              <w:ind w:left="993" w:right="360"/>
              <w:jc w:val="both"/>
              <w:rPr>
                <w:i w:val="0"/>
                <w:sz w:val="22"/>
                <w:szCs w:val="22"/>
              </w:rPr>
            </w:pPr>
          </w:p>
        </w:tc>
      </w:tr>
    </w:tbl>
    <w:p w14:paraId="342E569E" w14:textId="77777777" w:rsidR="00696BD4" w:rsidRPr="008811E9" w:rsidRDefault="00696BD4" w:rsidP="00B66422">
      <w:pPr>
        <w:ind w:left="993" w:right="360"/>
        <w:jc w:val="right"/>
        <w:rPr>
          <w:b/>
          <w:sz w:val="22"/>
          <w:szCs w:val="22"/>
        </w:rPr>
      </w:pPr>
    </w:p>
    <w:p w14:paraId="70BDCA8E" w14:textId="77777777" w:rsidR="00696BD4" w:rsidRPr="008811E9" w:rsidRDefault="00696BD4" w:rsidP="00B66422">
      <w:pPr>
        <w:ind w:left="993" w:right="360"/>
        <w:jc w:val="right"/>
        <w:rPr>
          <w:b/>
          <w:sz w:val="22"/>
          <w:szCs w:val="22"/>
        </w:rPr>
      </w:pPr>
    </w:p>
    <w:p w14:paraId="3C109DA7" w14:textId="77777777" w:rsidR="00696BD4" w:rsidRPr="008811E9" w:rsidRDefault="00696BD4" w:rsidP="00B66422">
      <w:pPr>
        <w:ind w:left="993" w:right="360"/>
        <w:jc w:val="right"/>
        <w:rPr>
          <w:b/>
          <w:sz w:val="22"/>
          <w:szCs w:val="22"/>
        </w:rPr>
      </w:pPr>
    </w:p>
    <w:p w14:paraId="647CD114" w14:textId="77777777" w:rsidR="00696BD4" w:rsidRPr="008811E9" w:rsidRDefault="00696BD4" w:rsidP="00B66422">
      <w:pPr>
        <w:ind w:left="993" w:right="360"/>
        <w:jc w:val="right"/>
        <w:rPr>
          <w:b/>
          <w:sz w:val="22"/>
          <w:szCs w:val="22"/>
        </w:rPr>
      </w:pPr>
    </w:p>
    <w:p w14:paraId="236DDC10" w14:textId="77777777" w:rsidR="00696BD4" w:rsidRPr="008811E9" w:rsidRDefault="00696BD4" w:rsidP="00B66422">
      <w:pPr>
        <w:ind w:left="993" w:right="360"/>
        <w:rPr>
          <w:sz w:val="22"/>
          <w:szCs w:val="22"/>
        </w:rPr>
      </w:pPr>
      <w:r w:rsidRPr="008811E9">
        <w:rPr>
          <w:sz w:val="22"/>
          <w:szCs w:val="22"/>
          <w:vertAlign w:val="superscript"/>
        </w:rPr>
        <w:t>1</w:t>
      </w:r>
      <w:r w:rsidRPr="008811E9">
        <w:rPr>
          <w:sz w:val="22"/>
          <w:szCs w:val="22"/>
        </w:rPr>
        <w:t>Če ponudnik ni vpisan v poslovnem registru vpišite davčno številko.</w:t>
      </w:r>
    </w:p>
    <w:p w14:paraId="48A00596" w14:textId="77777777" w:rsidR="00696BD4" w:rsidRPr="008811E9" w:rsidRDefault="00696BD4" w:rsidP="00B66422">
      <w:pPr>
        <w:ind w:left="993" w:right="360"/>
        <w:rPr>
          <w:sz w:val="22"/>
          <w:szCs w:val="22"/>
          <w:vertAlign w:val="superscript"/>
        </w:rPr>
      </w:pPr>
      <w:r w:rsidRPr="008811E9">
        <w:rPr>
          <w:sz w:val="22"/>
          <w:szCs w:val="22"/>
          <w:vertAlign w:val="superscript"/>
        </w:rPr>
        <w:t xml:space="preserve">2 </w:t>
      </w:r>
      <w:hyperlink r:id="rId9" w:history="1">
        <w:r w:rsidRPr="008811E9">
          <w:rPr>
            <w:rStyle w:val="Hiperpovezava"/>
            <w:sz w:val="22"/>
            <w:szCs w:val="22"/>
          </w:rPr>
          <w:t>https://www.ljubljana.si/sl/mestni-svet/mestni-svet-mol/</w:t>
        </w:r>
      </w:hyperlink>
      <w:r w:rsidRPr="008811E9">
        <w:rPr>
          <w:sz w:val="22"/>
          <w:szCs w:val="22"/>
        </w:rPr>
        <w:t xml:space="preserve">, </w:t>
      </w:r>
      <w:hyperlink r:id="rId10" w:history="1">
        <w:r w:rsidRPr="008811E9">
          <w:rPr>
            <w:rStyle w:val="Hiperpovezava"/>
            <w:sz w:val="22"/>
            <w:szCs w:val="22"/>
          </w:rPr>
          <w:t>https://www.ljubljana.si/sl/mestna-obcina/zupan/</w:t>
        </w:r>
      </w:hyperlink>
    </w:p>
    <w:p w14:paraId="3E03390A" w14:textId="77777777" w:rsidR="00696BD4" w:rsidRPr="008811E9" w:rsidRDefault="00696BD4" w:rsidP="00696BD4">
      <w:pPr>
        <w:rPr>
          <w:sz w:val="22"/>
          <w:szCs w:val="22"/>
        </w:rPr>
      </w:pPr>
    </w:p>
    <w:p w14:paraId="1CAFFD8A" w14:textId="77777777" w:rsidR="0082333C" w:rsidRPr="0079325B" w:rsidRDefault="0082333C" w:rsidP="00A611BE">
      <w:pPr>
        <w:pStyle w:val="Glava"/>
        <w:tabs>
          <w:tab w:val="clear" w:pos="4536"/>
          <w:tab w:val="clear" w:pos="9072"/>
        </w:tabs>
        <w:jc w:val="both"/>
        <w:rPr>
          <w:i w:val="0"/>
          <w:sz w:val="22"/>
          <w:szCs w:val="22"/>
        </w:rPr>
      </w:pPr>
    </w:p>
    <w:p w14:paraId="0723EAE5" w14:textId="77777777" w:rsidR="00A611BE" w:rsidRPr="00A611BE" w:rsidRDefault="00A611BE" w:rsidP="00A611BE">
      <w:pPr>
        <w:ind w:right="502" w:firstLine="1134"/>
        <w:jc w:val="both"/>
        <w:rPr>
          <w:i w:val="0"/>
          <w:sz w:val="22"/>
          <w:szCs w:val="22"/>
        </w:rPr>
      </w:pPr>
      <w:r w:rsidRPr="00A611BE">
        <w:rPr>
          <w:i w:val="0"/>
          <w:sz w:val="22"/>
          <w:szCs w:val="22"/>
        </w:rPr>
        <w:t>NAVODILO:</w:t>
      </w:r>
    </w:p>
    <w:p w14:paraId="6B84AD16" w14:textId="2AA86730" w:rsidR="0082333C" w:rsidRPr="0079325B" w:rsidRDefault="00A611BE" w:rsidP="002E3EA3">
      <w:pPr>
        <w:ind w:left="1134" w:right="502"/>
        <w:jc w:val="both"/>
        <w:rPr>
          <w:i w:val="0"/>
          <w:sz w:val="22"/>
          <w:szCs w:val="22"/>
        </w:rPr>
      </w:pPr>
      <w:r w:rsidRPr="00A611BE">
        <w:rPr>
          <w:i w:val="0"/>
          <w:sz w:val="22"/>
          <w:szCs w:val="22"/>
        </w:rPr>
        <w:t>Obrazec izpolnijo vsi udeleženci v ponudbi (samostojni ponudnik, ponudniki v skupni ponudbi, vsi nominirani podizvajalci).</w:t>
      </w:r>
    </w:p>
    <w:sectPr w:rsidR="0082333C" w:rsidRPr="0079325B" w:rsidSect="006F4BDE">
      <w:type w:val="continuous"/>
      <w:pgSz w:w="11906" w:h="16838"/>
      <w:pgMar w:top="1400" w:right="568" w:bottom="1200" w:left="630" w:header="709" w:footer="709" w:gutter="0"/>
      <w:cols w:space="708"/>
      <w:rtlGutter/>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1859BF9" w16cid:durableId="25B4B1AF"/>
  <w16cid:commentId w16cid:paraId="32081837" w16cid:durableId="25B4B16E"/>
  <w16cid:commentId w16cid:paraId="7FA00C35" w16cid:durableId="25B4B16F"/>
  <w16cid:commentId w16cid:paraId="3A015061" w16cid:durableId="25B4B170"/>
  <w16cid:commentId w16cid:paraId="54BFA7B9" w16cid:durableId="25B4B247"/>
  <w16cid:commentId w16cid:paraId="5F756E48" w16cid:durableId="25B4B171"/>
  <w16cid:commentId w16cid:paraId="16F3D031" w16cid:durableId="25B4B40E"/>
  <w16cid:commentId w16cid:paraId="6CC5F218" w16cid:durableId="25B4B45B"/>
  <w16cid:commentId w16cid:paraId="74CE7668" w16cid:durableId="25B4B172"/>
  <w16cid:commentId w16cid:paraId="44A8E251" w16cid:durableId="25B4B542"/>
  <w16cid:commentId w16cid:paraId="2FA17496" w16cid:durableId="25B4B173"/>
  <w16cid:commentId w16cid:paraId="73FEC301" w16cid:durableId="25B4B596"/>
  <w16cid:commentId w16cid:paraId="4924BC21" w16cid:durableId="25B4B5E6"/>
  <w16cid:commentId w16cid:paraId="60025B42" w16cid:durableId="25B4B174"/>
  <w16cid:commentId w16cid:paraId="5573D8BA" w16cid:durableId="25B4B175"/>
  <w16cid:commentId w16cid:paraId="4EA16E96" w16cid:durableId="25B4B176"/>
  <w16cid:commentId w16cid:paraId="221C53ED" w16cid:durableId="25B4B177"/>
  <w16cid:commentId w16cid:paraId="33CC6000" w16cid:durableId="25B4B178"/>
  <w16cid:commentId w16cid:paraId="428B9C9E" w16cid:durableId="25B4B179"/>
  <w16cid:commentId w16cid:paraId="01043138" w16cid:durableId="25B4B17A"/>
  <w16cid:commentId w16cid:paraId="18E0E054" w16cid:durableId="25B4B17B"/>
  <w16cid:commentId w16cid:paraId="308B6CBE" w16cid:durableId="25B4B66F"/>
  <w16cid:commentId w16cid:paraId="060AA5BA" w16cid:durableId="25B4B17C"/>
  <w16cid:commentId w16cid:paraId="618479D1" w16cid:durableId="25B4B17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6B0963" w14:textId="77777777" w:rsidR="00FE7371" w:rsidRDefault="00FE7371">
      <w:r>
        <w:separator/>
      </w:r>
    </w:p>
  </w:endnote>
  <w:endnote w:type="continuationSeparator" w:id="0">
    <w:p w14:paraId="086B1C79" w14:textId="77777777" w:rsidR="00FE7371" w:rsidRDefault="00FE73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Courier New"/>
    <w:panose1 w:val="00000000000000000000"/>
    <w:charset w:val="EE"/>
    <w:family w:val="swiss"/>
    <w:notTrueType/>
    <w:pitch w:val="variable"/>
    <w:sig w:usb0="00000007" w:usb1="00000000" w:usb2="00000000" w:usb3="00000000" w:csb0="00000003" w:csb1="00000000"/>
  </w:font>
  <w:font w:name="Times">
    <w:panose1 w:val="02020603050405020304"/>
    <w:charset w:val="EE"/>
    <w:family w:val="roman"/>
    <w:pitch w:val="variable"/>
    <w:sig w:usb0="E0002AFF" w:usb1="C0007841" w:usb2="00000009" w:usb3="00000000" w:csb0="000001FF" w:csb1="00000000"/>
  </w:font>
  <w:font w:name="Times-Italic">
    <w:altName w:val="Times New Roman"/>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0646E4" w14:textId="71A9D149" w:rsidR="00FE7371" w:rsidRPr="00733B9A" w:rsidRDefault="00FE7371" w:rsidP="007A75B8">
    <w:pPr>
      <w:pStyle w:val="Noga"/>
      <w:pBdr>
        <w:top w:val="single" w:sz="4" w:space="1" w:color="auto"/>
        <w:left w:val="single" w:sz="4" w:space="4" w:color="auto"/>
        <w:bottom w:val="single" w:sz="4" w:space="1" w:color="auto"/>
        <w:right w:val="single" w:sz="4" w:space="0" w:color="auto"/>
      </w:pBdr>
      <w:tabs>
        <w:tab w:val="clear" w:pos="4536"/>
        <w:tab w:val="clear" w:pos="9072"/>
      </w:tabs>
      <w:ind w:left="1080" w:right="502"/>
      <w:rPr>
        <w:i w:val="0"/>
        <w:sz w:val="18"/>
        <w:szCs w:val="18"/>
      </w:rPr>
    </w:pPr>
    <w:r w:rsidRPr="00733B9A">
      <w:rPr>
        <w:rStyle w:val="tevilkastrani"/>
        <w:i w:val="0"/>
        <w:sz w:val="18"/>
        <w:szCs w:val="18"/>
      </w:rPr>
      <w:t>Mestna občina Ljubl</w:t>
    </w:r>
    <w:r>
      <w:rPr>
        <w:rStyle w:val="tevilkastrani"/>
        <w:i w:val="0"/>
        <w:sz w:val="18"/>
        <w:szCs w:val="18"/>
      </w:rPr>
      <w:t>jana</w:t>
    </w:r>
    <w:r>
      <w:rPr>
        <w:rStyle w:val="tevilkastrani"/>
        <w:i w:val="0"/>
        <w:sz w:val="18"/>
        <w:szCs w:val="18"/>
      </w:rPr>
      <w:tab/>
    </w:r>
    <w:r>
      <w:rPr>
        <w:rStyle w:val="tevilkastrani"/>
        <w:i w:val="0"/>
        <w:sz w:val="18"/>
        <w:szCs w:val="18"/>
      </w:rPr>
      <w:tab/>
    </w:r>
    <w:r>
      <w:rPr>
        <w:rStyle w:val="tevilkastrani"/>
        <w:i w:val="0"/>
        <w:sz w:val="18"/>
        <w:szCs w:val="18"/>
      </w:rPr>
      <w:tab/>
      <w:t>Razpisna dokumentacija</w:t>
    </w:r>
    <w:r>
      <w:rPr>
        <w:rStyle w:val="tevilkastrani"/>
        <w:i w:val="0"/>
        <w:sz w:val="18"/>
        <w:szCs w:val="18"/>
      </w:rPr>
      <w:tab/>
    </w:r>
    <w:r>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DE5885">
      <w:rPr>
        <w:rStyle w:val="tevilkastrani"/>
        <w:i w:val="0"/>
        <w:noProof/>
        <w:sz w:val="18"/>
        <w:szCs w:val="18"/>
      </w:rPr>
      <w:t>1</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DE5885">
      <w:rPr>
        <w:rStyle w:val="tevilkastrani"/>
        <w:i w:val="0"/>
        <w:noProof/>
        <w:sz w:val="18"/>
        <w:szCs w:val="18"/>
      </w:rPr>
      <w:t>15</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3C9E07" w14:textId="77777777" w:rsidR="00FE7371" w:rsidRDefault="00FE7371">
      <w:r>
        <w:separator/>
      </w:r>
    </w:p>
  </w:footnote>
  <w:footnote w:type="continuationSeparator" w:id="0">
    <w:p w14:paraId="255484CB" w14:textId="77777777" w:rsidR="00FE7371" w:rsidRDefault="00FE73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6D10C3"/>
    <w:multiLevelType w:val="hybridMultilevel"/>
    <w:tmpl w:val="84E25B1E"/>
    <w:lvl w:ilvl="0" w:tplc="2C3EC1F4">
      <w:start w:val="15"/>
      <w:numFmt w:val="bullet"/>
      <w:lvlText w:val="-"/>
      <w:lvlJc w:val="left"/>
      <w:pPr>
        <w:ind w:left="1800" w:hanging="360"/>
      </w:pPr>
      <w:rPr>
        <w:rFonts w:ascii="Tms Rmn" w:hAnsi="Tms Rmn"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2"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3F4510D"/>
    <w:multiLevelType w:val="hybridMultilevel"/>
    <w:tmpl w:val="E1D424AE"/>
    <w:lvl w:ilvl="0" w:tplc="5568E19A">
      <w:start w:val="1"/>
      <w:numFmt w:val="bullet"/>
      <w:lvlText w:val="-"/>
      <w:lvlJc w:val="left"/>
      <w:pPr>
        <w:tabs>
          <w:tab w:val="num" w:pos="1296"/>
        </w:tabs>
        <w:ind w:left="1296"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5"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6" w15:restartNumberingAfterBreak="0">
    <w:nsid w:val="0CCB73D6"/>
    <w:multiLevelType w:val="hybridMultilevel"/>
    <w:tmpl w:val="64FA4DAC"/>
    <w:lvl w:ilvl="0" w:tplc="87A67BCE">
      <w:start w:val="1"/>
      <w:numFmt w:val="decimal"/>
      <w:pStyle w:val="Naslov2"/>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5D83165"/>
    <w:multiLevelType w:val="hybridMultilevel"/>
    <w:tmpl w:val="8B7ED1AA"/>
    <w:lvl w:ilvl="0" w:tplc="2C3EC1F4">
      <w:start w:val="15"/>
      <w:numFmt w:val="bullet"/>
      <w:lvlText w:val="-"/>
      <w:lvlJc w:val="left"/>
      <w:pPr>
        <w:ind w:left="1854" w:hanging="360"/>
      </w:pPr>
      <w:rPr>
        <w:rFonts w:ascii="Tms Rmn" w:hAnsi="Tms Rmn" w:hint="default"/>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8"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C2E410F"/>
    <w:multiLevelType w:val="hybridMultilevel"/>
    <w:tmpl w:val="480C6570"/>
    <w:lvl w:ilvl="0" w:tplc="C9E88002">
      <w:start w:val="1"/>
      <w:numFmt w:val="decimal"/>
      <w:lvlText w:val="%1."/>
      <w:lvlJc w:val="left"/>
      <w:pPr>
        <w:ind w:left="1851" w:hanging="360"/>
      </w:pPr>
      <w:rPr>
        <w:rFonts w:hint="default"/>
      </w:rPr>
    </w:lvl>
    <w:lvl w:ilvl="1" w:tplc="04240019" w:tentative="1">
      <w:start w:val="1"/>
      <w:numFmt w:val="lowerLetter"/>
      <w:lvlText w:val="%2."/>
      <w:lvlJc w:val="left"/>
      <w:pPr>
        <w:ind w:left="2571" w:hanging="360"/>
      </w:pPr>
    </w:lvl>
    <w:lvl w:ilvl="2" w:tplc="0424001B" w:tentative="1">
      <w:start w:val="1"/>
      <w:numFmt w:val="lowerRoman"/>
      <w:lvlText w:val="%3."/>
      <w:lvlJc w:val="right"/>
      <w:pPr>
        <w:ind w:left="3291" w:hanging="180"/>
      </w:pPr>
    </w:lvl>
    <w:lvl w:ilvl="3" w:tplc="0424000F" w:tentative="1">
      <w:start w:val="1"/>
      <w:numFmt w:val="decimal"/>
      <w:lvlText w:val="%4."/>
      <w:lvlJc w:val="left"/>
      <w:pPr>
        <w:ind w:left="4011" w:hanging="360"/>
      </w:pPr>
    </w:lvl>
    <w:lvl w:ilvl="4" w:tplc="04240019" w:tentative="1">
      <w:start w:val="1"/>
      <w:numFmt w:val="lowerLetter"/>
      <w:lvlText w:val="%5."/>
      <w:lvlJc w:val="left"/>
      <w:pPr>
        <w:ind w:left="4731" w:hanging="360"/>
      </w:pPr>
    </w:lvl>
    <w:lvl w:ilvl="5" w:tplc="0424001B" w:tentative="1">
      <w:start w:val="1"/>
      <w:numFmt w:val="lowerRoman"/>
      <w:lvlText w:val="%6."/>
      <w:lvlJc w:val="right"/>
      <w:pPr>
        <w:ind w:left="5451" w:hanging="180"/>
      </w:pPr>
    </w:lvl>
    <w:lvl w:ilvl="6" w:tplc="0424000F" w:tentative="1">
      <w:start w:val="1"/>
      <w:numFmt w:val="decimal"/>
      <w:lvlText w:val="%7."/>
      <w:lvlJc w:val="left"/>
      <w:pPr>
        <w:ind w:left="6171" w:hanging="360"/>
      </w:pPr>
    </w:lvl>
    <w:lvl w:ilvl="7" w:tplc="04240019" w:tentative="1">
      <w:start w:val="1"/>
      <w:numFmt w:val="lowerLetter"/>
      <w:lvlText w:val="%8."/>
      <w:lvlJc w:val="left"/>
      <w:pPr>
        <w:ind w:left="6891" w:hanging="360"/>
      </w:pPr>
    </w:lvl>
    <w:lvl w:ilvl="8" w:tplc="0424001B" w:tentative="1">
      <w:start w:val="1"/>
      <w:numFmt w:val="lowerRoman"/>
      <w:lvlText w:val="%9."/>
      <w:lvlJc w:val="right"/>
      <w:pPr>
        <w:ind w:left="7611" w:hanging="180"/>
      </w:pPr>
    </w:lvl>
  </w:abstractNum>
  <w:abstractNum w:abstractNumId="10" w15:restartNumberingAfterBreak="0">
    <w:nsid w:val="1D7F3A70"/>
    <w:multiLevelType w:val="hybridMultilevel"/>
    <w:tmpl w:val="3370B0FC"/>
    <w:lvl w:ilvl="0" w:tplc="5568E19A">
      <w:start w:val="1"/>
      <w:numFmt w:val="bullet"/>
      <w:lvlText w:val="-"/>
      <w:lvlJc w:val="left"/>
      <w:pPr>
        <w:ind w:left="2480" w:hanging="360"/>
      </w:pPr>
      <w:rPr>
        <w:rFonts w:ascii="Arial" w:eastAsia="Times New Roman" w:hAnsi="Arial" w:hint="default"/>
      </w:rPr>
    </w:lvl>
    <w:lvl w:ilvl="1" w:tplc="04240003" w:tentative="1">
      <w:start w:val="1"/>
      <w:numFmt w:val="bullet"/>
      <w:lvlText w:val="o"/>
      <w:lvlJc w:val="left"/>
      <w:pPr>
        <w:ind w:left="3200" w:hanging="360"/>
      </w:pPr>
      <w:rPr>
        <w:rFonts w:ascii="Courier New" w:hAnsi="Courier New" w:cs="Courier New" w:hint="default"/>
      </w:rPr>
    </w:lvl>
    <w:lvl w:ilvl="2" w:tplc="04240005" w:tentative="1">
      <w:start w:val="1"/>
      <w:numFmt w:val="bullet"/>
      <w:lvlText w:val=""/>
      <w:lvlJc w:val="left"/>
      <w:pPr>
        <w:ind w:left="3920" w:hanging="360"/>
      </w:pPr>
      <w:rPr>
        <w:rFonts w:ascii="Wingdings" w:hAnsi="Wingdings" w:hint="default"/>
      </w:rPr>
    </w:lvl>
    <w:lvl w:ilvl="3" w:tplc="04240001" w:tentative="1">
      <w:start w:val="1"/>
      <w:numFmt w:val="bullet"/>
      <w:lvlText w:val=""/>
      <w:lvlJc w:val="left"/>
      <w:pPr>
        <w:ind w:left="4640" w:hanging="360"/>
      </w:pPr>
      <w:rPr>
        <w:rFonts w:ascii="Symbol" w:hAnsi="Symbol" w:hint="default"/>
      </w:rPr>
    </w:lvl>
    <w:lvl w:ilvl="4" w:tplc="04240003" w:tentative="1">
      <w:start w:val="1"/>
      <w:numFmt w:val="bullet"/>
      <w:lvlText w:val="o"/>
      <w:lvlJc w:val="left"/>
      <w:pPr>
        <w:ind w:left="5360" w:hanging="360"/>
      </w:pPr>
      <w:rPr>
        <w:rFonts w:ascii="Courier New" w:hAnsi="Courier New" w:cs="Courier New" w:hint="default"/>
      </w:rPr>
    </w:lvl>
    <w:lvl w:ilvl="5" w:tplc="04240005" w:tentative="1">
      <w:start w:val="1"/>
      <w:numFmt w:val="bullet"/>
      <w:lvlText w:val=""/>
      <w:lvlJc w:val="left"/>
      <w:pPr>
        <w:ind w:left="6080" w:hanging="360"/>
      </w:pPr>
      <w:rPr>
        <w:rFonts w:ascii="Wingdings" w:hAnsi="Wingdings" w:hint="default"/>
      </w:rPr>
    </w:lvl>
    <w:lvl w:ilvl="6" w:tplc="04240001" w:tentative="1">
      <w:start w:val="1"/>
      <w:numFmt w:val="bullet"/>
      <w:lvlText w:val=""/>
      <w:lvlJc w:val="left"/>
      <w:pPr>
        <w:ind w:left="6800" w:hanging="360"/>
      </w:pPr>
      <w:rPr>
        <w:rFonts w:ascii="Symbol" w:hAnsi="Symbol" w:hint="default"/>
      </w:rPr>
    </w:lvl>
    <w:lvl w:ilvl="7" w:tplc="04240003" w:tentative="1">
      <w:start w:val="1"/>
      <w:numFmt w:val="bullet"/>
      <w:lvlText w:val="o"/>
      <w:lvlJc w:val="left"/>
      <w:pPr>
        <w:ind w:left="7520" w:hanging="360"/>
      </w:pPr>
      <w:rPr>
        <w:rFonts w:ascii="Courier New" w:hAnsi="Courier New" w:cs="Courier New" w:hint="default"/>
      </w:rPr>
    </w:lvl>
    <w:lvl w:ilvl="8" w:tplc="04240005" w:tentative="1">
      <w:start w:val="1"/>
      <w:numFmt w:val="bullet"/>
      <w:lvlText w:val=""/>
      <w:lvlJc w:val="left"/>
      <w:pPr>
        <w:ind w:left="8240" w:hanging="360"/>
      </w:pPr>
      <w:rPr>
        <w:rFonts w:ascii="Wingdings" w:hAnsi="Wingdings" w:hint="default"/>
      </w:rPr>
    </w:lvl>
  </w:abstractNum>
  <w:abstractNum w:abstractNumId="11"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1FAB24BD"/>
    <w:multiLevelType w:val="hybridMultilevel"/>
    <w:tmpl w:val="04F6C0E4"/>
    <w:lvl w:ilvl="0" w:tplc="0424000F">
      <w:start w:val="1"/>
      <w:numFmt w:val="decimal"/>
      <w:lvlText w:val="%1."/>
      <w:lvlJc w:val="left"/>
      <w:pPr>
        <w:ind w:left="1068"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23D3078F"/>
    <w:multiLevelType w:val="hybridMultilevel"/>
    <w:tmpl w:val="8EB655A0"/>
    <w:lvl w:ilvl="0" w:tplc="5568E19A">
      <w:start w:val="1"/>
      <w:numFmt w:val="bullet"/>
      <w:lvlText w:val="-"/>
      <w:lvlJc w:val="left"/>
      <w:pPr>
        <w:tabs>
          <w:tab w:val="num" w:pos="1353"/>
        </w:tabs>
        <w:ind w:left="1353" w:hanging="360"/>
      </w:pPr>
      <w:rPr>
        <w:rFonts w:ascii="Arial" w:eastAsia="Times New Roman" w:hAnsi="Arial"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4" w15:restartNumberingAfterBreak="0">
    <w:nsid w:val="244B0437"/>
    <w:multiLevelType w:val="hybridMultilevel"/>
    <w:tmpl w:val="0324E570"/>
    <w:lvl w:ilvl="0" w:tplc="2C3EC1F4">
      <w:start w:val="15"/>
      <w:numFmt w:val="bullet"/>
      <w:lvlText w:val="-"/>
      <w:lvlJc w:val="left"/>
      <w:pPr>
        <w:ind w:left="1713" w:hanging="360"/>
      </w:pPr>
      <w:rPr>
        <w:rFonts w:ascii="Tms Rmn" w:hAnsi="Tms Rmn" w:hint="default"/>
      </w:rPr>
    </w:lvl>
    <w:lvl w:ilvl="1" w:tplc="04240003" w:tentative="1">
      <w:start w:val="1"/>
      <w:numFmt w:val="bullet"/>
      <w:lvlText w:val="o"/>
      <w:lvlJc w:val="left"/>
      <w:pPr>
        <w:ind w:left="2433" w:hanging="360"/>
      </w:pPr>
      <w:rPr>
        <w:rFonts w:ascii="Courier New" w:hAnsi="Courier New" w:cs="Courier New" w:hint="default"/>
      </w:rPr>
    </w:lvl>
    <w:lvl w:ilvl="2" w:tplc="04240005" w:tentative="1">
      <w:start w:val="1"/>
      <w:numFmt w:val="bullet"/>
      <w:lvlText w:val=""/>
      <w:lvlJc w:val="left"/>
      <w:pPr>
        <w:ind w:left="3153" w:hanging="360"/>
      </w:pPr>
      <w:rPr>
        <w:rFonts w:ascii="Wingdings" w:hAnsi="Wingdings" w:hint="default"/>
      </w:rPr>
    </w:lvl>
    <w:lvl w:ilvl="3" w:tplc="04240001" w:tentative="1">
      <w:start w:val="1"/>
      <w:numFmt w:val="bullet"/>
      <w:lvlText w:val=""/>
      <w:lvlJc w:val="left"/>
      <w:pPr>
        <w:ind w:left="3873" w:hanging="360"/>
      </w:pPr>
      <w:rPr>
        <w:rFonts w:ascii="Symbol" w:hAnsi="Symbol" w:hint="default"/>
      </w:rPr>
    </w:lvl>
    <w:lvl w:ilvl="4" w:tplc="04240003" w:tentative="1">
      <w:start w:val="1"/>
      <w:numFmt w:val="bullet"/>
      <w:lvlText w:val="o"/>
      <w:lvlJc w:val="left"/>
      <w:pPr>
        <w:ind w:left="4593" w:hanging="360"/>
      </w:pPr>
      <w:rPr>
        <w:rFonts w:ascii="Courier New" w:hAnsi="Courier New" w:cs="Courier New" w:hint="default"/>
      </w:rPr>
    </w:lvl>
    <w:lvl w:ilvl="5" w:tplc="04240005" w:tentative="1">
      <w:start w:val="1"/>
      <w:numFmt w:val="bullet"/>
      <w:lvlText w:val=""/>
      <w:lvlJc w:val="left"/>
      <w:pPr>
        <w:ind w:left="5313" w:hanging="360"/>
      </w:pPr>
      <w:rPr>
        <w:rFonts w:ascii="Wingdings" w:hAnsi="Wingdings" w:hint="default"/>
      </w:rPr>
    </w:lvl>
    <w:lvl w:ilvl="6" w:tplc="04240001" w:tentative="1">
      <w:start w:val="1"/>
      <w:numFmt w:val="bullet"/>
      <w:lvlText w:val=""/>
      <w:lvlJc w:val="left"/>
      <w:pPr>
        <w:ind w:left="6033" w:hanging="360"/>
      </w:pPr>
      <w:rPr>
        <w:rFonts w:ascii="Symbol" w:hAnsi="Symbol" w:hint="default"/>
      </w:rPr>
    </w:lvl>
    <w:lvl w:ilvl="7" w:tplc="04240003" w:tentative="1">
      <w:start w:val="1"/>
      <w:numFmt w:val="bullet"/>
      <w:lvlText w:val="o"/>
      <w:lvlJc w:val="left"/>
      <w:pPr>
        <w:ind w:left="6753" w:hanging="360"/>
      </w:pPr>
      <w:rPr>
        <w:rFonts w:ascii="Courier New" w:hAnsi="Courier New" w:cs="Courier New" w:hint="default"/>
      </w:rPr>
    </w:lvl>
    <w:lvl w:ilvl="8" w:tplc="04240005" w:tentative="1">
      <w:start w:val="1"/>
      <w:numFmt w:val="bullet"/>
      <w:lvlText w:val=""/>
      <w:lvlJc w:val="left"/>
      <w:pPr>
        <w:ind w:left="7473" w:hanging="360"/>
      </w:pPr>
      <w:rPr>
        <w:rFonts w:ascii="Wingdings" w:hAnsi="Wingdings" w:hint="default"/>
      </w:rPr>
    </w:lvl>
  </w:abstractNum>
  <w:abstractNum w:abstractNumId="15" w15:restartNumberingAfterBreak="0">
    <w:nsid w:val="24C43D0B"/>
    <w:multiLevelType w:val="hybridMultilevel"/>
    <w:tmpl w:val="C10ED984"/>
    <w:lvl w:ilvl="0" w:tplc="D79407A6">
      <w:start w:val="1"/>
      <w:numFmt w:val="decimal"/>
      <w:lvlText w:val="%1."/>
      <w:lvlJc w:val="left"/>
      <w:pPr>
        <w:ind w:left="1494" w:hanging="360"/>
      </w:pPr>
      <w:rPr>
        <w:rFonts w:cs="Times New Roman" w:hint="default"/>
      </w:rPr>
    </w:lvl>
    <w:lvl w:ilvl="1" w:tplc="04240019" w:tentative="1">
      <w:start w:val="1"/>
      <w:numFmt w:val="lowerLetter"/>
      <w:lvlText w:val="%2."/>
      <w:lvlJc w:val="left"/>
      <w:pPr>
        <w:ind w:left="2214" w:hanging="360"/>
      </w:pPr>
      <w:rPr>
        <w:rFonts w:cs="Times New Roman"/>
      </w:rPr>
    </w:lvl>
    <w:lvl w:ilvl="2" w:tplc="0424001B" w:tentative="1">
      <w:start w:val="1"/>
      <w:numFmt w:val="lowerRoman"/>
      <w:lvlText w:val="%3."/>
      <w:lvlJc w:val="right"/>
      <w:pPr>
        <w:ind w:left="2934" w:hanging="180"/>
      </w:pPr>
      <w:rPr>
        <w:rFonts w:cs="Times New Roman"/>
      </w:rPr>
    </w:lvl>
    <w:lvl w:ilvl="3" w:tplc="0424000F" w:tentative="1">
      <w:start w:val="1"/>
      <w:numFmt w:val="decimal"/>
      <w:lvlText w:val="%4."/>
      <w:lvlJc w:val="left"/>
      <w:pPr>
        <w:ind w:left="3654" w:hanging="360"/>
      </w:pPr>
      <w:rPr>
        <w:rFonts w:cs="Times New Roman"/>
      </w:rPr>
    </w:lvl>
    <w:lvl w:ilvl="4" w:tplc="04240019" w:tentative="1">
      <w:start w:val="1"/>
      <w:numFmt w:val="lowerLetter"/>
      <w:lvlText w:val="%5."/>
      <w:lvlJc w:val="left"/>
      <w:pPr>
        <w:ind w:left="4374" w:hanging="360"/>
      </w:pPr>
      <w:rPr>
        <w:rFonts w:cs="Times New Roman"/>
      </w:rPr>
    </w:lvl>
    <w:lvl w:ilvl="5" w:tplc="0424001B" w:tentative="1">
      <w:start w:val="1"/>
      <w:numFmt w:val="lowerRoman"/>
      <w:lvlText w:val="%6."/>
      <w:lvlJc w:val="right"/>
      <w:pPr>
        <w:ind w:left="5094" w:hanging="180"/>
      </w:pPr>
      <w:rPr>
        <w:rFonts w:cs="Times New Roman"/>
      </w:rPr>
    </w:lvl>
    <w:lvl w:ilvl="6" w:tplc="0424000F" w:tentative="1">
      <w:start w:val="1"/>
      <w:numFmt w:val="decimal"/>
      <w:lvlText w:val="%7."/>
      <w:lvlJc w:val="left"/>
      <w:pPr>
        <w:ind w:left="5814" w:hanging="360"/>
      </w:pPr>
      <w:rPr>
        <w:rFonts w:cs="Times New Roman"/>
      </w:rPr>
    </w:lvl>
    <w:lvl w:ilvl="7" w:tplc="04240019" w:tentative="1">
      <w:start w:val="1"/>
      <w:numFmt w:val="lowerLetter"/>
      <w:lvlText w:val="%8."/>
      <w:lvlJc w:val="left"/>
      <w:pPr>
        <w:ind w:left="6534" w:hanging="360"/>
      </w:pPr>
      <w:rPr>
        <w:rFonts w:cs="Times New Roman"/>
      </w:rPr>
    </w:lvl>
    <w:lvl w:ilvl="8" w:tplc="0424001B" w:tentative="1">
      <w:start w:val="1"/>
      <w:numFmt w:val="lowerRoman"/>
      <w:lvlText w:val="%9."/>
      <w:lvlJc w:val="right"/>
      <w:pPr>
        <w:ind w:left="7254" w:hanging="180"/>
      </w:pPr>
      <w:rPr>
        <w:rFonts w:cs="Times New Roman"/>
      </w:rPr>
    </w:lvl>
  </w:abstractNum>
  <w:abstractNum w:abstractNumId="16" w15:restartNumberingAfterBreak="0">
    <w:nsid w:val="258B6E57"/>
    <w:multiLevelType w:val="hybridMultilevel"/>
    <w:tmpl w:val="A4D2A182"/>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ind w:left="-680" w:hanging="360"/>
      </w:pPr>
      <w:rPr>
        <w:rFonts w:ascii="Courier New" w:hAnsi="Courier New" w:cs="Courier New" w:hint="default"/>
      </w:rPr>
    </w:lvl>
    <w:lvl w:ilvl="2" w:tplc="04240005" w:tentative="1">
      <w:start w:val="1"/>
      <w:numFmt w:val="bullet"/>
      <w:lvlText w:val=""/>
      <w:lvlJc w:val="left"/>
      <w:pPr>
        <w:ind w:left="40" w:hanging="360"/>
      </w:pPr>
      <w:rPr>
        <w:rFonts w:ascii="Wingdings" w:hAnsi="Wingdings" w:hint="default"/>
      </w:rPr>
    </w:lvl>
    <w:lvl w:ilvl="3" w:tplc="04240001" w:tentative="1">
      <w:start w:val="1"/>
      <w:numFmt w:val="bullet"/>
      <w:lvlText w:val=""/>
      <w:lvlJc w:val="left"/>
      <w:pPr>
        <w:ind w:left="760" w:hanging="360"/>
      </w:pPr>
      <w:rPr>
        <w:rFonts w:ascii="Symbol" w:hAnsi="Symbol" w:hint="default"/>
      </w:rPr>
    </w:lvl>
    <w:lvl w:ilvl="4" w:tplc="04240003" w:tentative="1">
      <w:start w:val="1"/>
      <w:numFmt w:val="bullet"/>
      <w:lvlText w:val="o"/>
      <w:lvlJc w:val="left"/>
      <w:pPr>
        <w:ind w:left="1480" w:hanging="360"/>
      </w:pPr>
      <w:rPr>
        <w:rFonts w:ascii="Courier New" w:hAnsi="Courier New" w:cs="Courier New" w:hint="default"/>
      </w:rPr>
    </w:lvl>
    <w:lvl w:ilvl="5" w:tplc="04240005" w:tentative="1">
      <w:start w:val="1"/>
      <w:numFmt w:val="bullet"/>
      <w:lvlText w:val=""/>
      <w:lvlJc w:val="left"/>
      <w:pPr>
        <w:ind w:left="2200" w:hanging="360"/>
      </w:pPr>
      <w:rPr>
        <w:rFonts w:ascii="Wingdings" w:hAnsi="Wingdings" w:hint="default"/>
      </w:rPr>
    </w:lvl>
    <w:lvl w:ilvl="6" w:tplc="04240001" w:tentative="1">
      <w:start w:val="1"/>
      <w:numFmt w:val="bullet"/>
      <w:lvlText w:val=""/>
      <w:lvlJc w:val="left"/>
      <w:pPr>
        <w:ind w:left="2920" w:hanging="360"/>
      </w:pPr>
      <w:rPr>
        <w:rFonts w:ascii="Symbol" w:hAnsi="Symbol" w:hint="default"/>
      </w:rPr>
    </w:lvl>
    <w:lvl w:ilvl="7" w:tplc="04240003" w:tentative="1">
      <w:start w:val="1"/>
      <w:numFmt w:val="bullet"/>
      <w:lvlText w:val="o"/>
      <w:lvlJc w:val="left"/>
      <w:pPr>
        <w:ind w:left="3640" w:hanging="360"/>
      </w:pPr>
      <w:rPr>
        <w:rFonts w:ascii="Courier New" w:hAnsi="Courier New" w:cs="Courier New" w:hint="default"/>
      </w:rPr>
    </w:lvl>
    <w:lvl w:ilvl="8" w:tplc="04240005" w:tentative="1">
      <w:start w:val="1"/>
      <w:numFmt w:val="bullet"/>
      <w:lvlText w:val=""/>
      <w:lvlJc w:val="left"/>
      <w:pPr>
        <w:ind w:left="4360" w:hanging="360"/>
      </w:pPr>
      <w:rPr>
        <w:rFonts w:ascii="Wingdings" w:hAnsi="Wingdings" w:hint="default"/>
      </w:rPr>
    </w:lvl>
  </w:abstractNum>
  <w:abstractNum w:abstractNumId="17" w15:restartNumberingAfterBreak="0">
    <w:nsid w:val="25DA652D"/>
    <w:multiLevelType w:val="hybridMultilevel"/>
    <w:tmpl w:val="7B525662"/>
    <w:lvl w:ilvl="0" w:tplc="E61C4592">
      <w:start w:val="1"/>
      <w:numFmt w:val="decimal"/>
      <w:pStyle w:val="Naslov3"/>
      <w:lvlText w:val="4.%1"/>
      <w:lvlJc w:val="left"/>
      <w:pPr>
        <w:ind w:left="1854" w:hanging="360"/>
      </w:pPr>
      <w:rPr>
        <w:rFonts w:hint="default"/>
      </w:rPr>
    </w:lvl>
    <w:lvl w:ilvl="1" w:tplc="04240019" w:tentative="1">
      <w:start w:val="1"/>
      <w:numFmt w:val="lowerLetter"/>
      <w:lvlText w:val="%2."/>
      <w:lvlJc w:val="left"/>
      <w:pPr>
        <w:ind w:left="2574" w:hanging="360"/>
      </w:pPr>
    </w:lvl>
    <w:lvl w:ilvl="2" w:tplc="0424001B" w:tentative="1">
      <w:start w:val="1"/>
      <w:numFmt w:val="lowerRoman"/>
      <w:lvlText w:val="%3."/>
      <w:lvlJc w:val="right"/>
      <w:pPr>
        <w:ind w:left="3294" w:hanging="180"/>
      </w:pPr>
    </w:lvl>
    <w:lvl w:ilvl="3" w:tplc="0424000F" w:tentative="1">
      <w:start w:val="1"/>
      <w:numFmt w:val="decimal"/>
      <w:lvlText w:val="%4."/>
      <w:lvlJc w:val="left"/>
      <w:pPr>
        <w:ind w:left="4014" w:hanging="360"/>
      </w:pPr>
    </w:lvl>
    <w:lvl w:ilvl="4" w:tplc="04240019" w:tentative="1">
      <w:start w:val="1"/>
      <w:numFmt w:val="lowerLetter"/>
      <w:lvlText w:val="%5."/>
      <w:lvlJc w:val="left"/>
      <w:pPr>
        <w:ind w:left="4734" w:hanging="360"/>
      </w:pPr>
    </w:lvl>
    <w:lvl w:ilvl="5" w:tplc="0424001B" w:tentative="1">
      <w:start w:val="1"/>
      <w:numFmt w:val="lowerRoman"/>
      <w:lvlText w:val="%6."/>
      <w:lvlJc w:val="right"/>
      <w:pPr>
        <w:ind w:left="5454" w:hanging="180"/>
      </w:pPr>
    </w:lvl>
    <w:lvl w:ilvl="6" w:tplc="0424000F" w:tentative="1">
      <w:start w:val="1"/>
      <w:numFmt w:val="decimal"/>
      <w:lvlText w:val="%7."/>
      <w:lvlJc w:val="left"/>
      <w:pPr>
        <w:ind w:left="6174" w:hanging="360"/>
      </w:pPr>
    </w:lvl>
    <w:lvl w:ilvl="7" w:tplc="04240019" w:tentative="1">
      <w:start w:val="1"/>
      <w:numFmt w:val="lowerLetter"/>
      <w:lvlText w:val="%8."/>
      <w:lvlJc w:val="left"/>
      <w:pPr>
        <w:ind w:left="6894" w:hanging="360"/>
      </w:pPr>
    </w:lvl>
    <w:lvl w:ilvl="8" w:tplc="0424001B" w:tentative="1">
      <w:start w:val="1"/>
      <w:numFmt w:val="lowerRoman"/>
      <w:lvlText w:val="%9."/>
      <w:lvlJc w:val="right"/>
      <w:pPr>
        <w:ind w:left="7614" w:hanging="180"/>
      </w:pPr>
    </w:lvl>
  </w:abstractNum>
  <w:abstractNum w:abstractNumId="18" w15:restartNumberingAfterBreak="0">
    <w:nsid w:val="26000C89"/>
    <w:multiLevelType w:val="hybridMultilevel"/>
    <w:tmpl w:val="686EDD12"/>
    <w:lvl w:ilvl="0" w:tplc="2C3EC1F4">
      <w:start w:val="15"/>
      <w:numFmt w:val="bullet"/>
      <w:lvlText w:val="-"/>
      <w:lvlJc w:val="left"/>
      <w:pPr>
        <w:ind w:left="1712" w:hanging="360"/>
      </w:pPr>
      <w:rPr>
        <w:rFonts w:ascii="Tms Rmn" w:hAnsi="Tms Rmn" w:hint="default"/>
      </w:rPr>
    </w:lvl>
    <w:lvl w:ilvl="1" w:tplc="04240003" w:tentative="1">
      <w:start w:val="1"/>
      <w:numFmt w:val="bullet"/>
      <w:lvlText w:val="o"/>
      <w:lvlJc w:val="left"/>
      <w:pPr>
        <w:ind w:left="2432" w:hanging="360"/>
      </w:pPr>
      <w:rPr>
        <w:rFonts w:ascii="Courier New" w:hAnsi="Courier New" w:cs="Courier New" w:hint="default"/>
      </w:rPr>
    </w:lvl>
    <w:lvl w:ilvl="2" w:tplc="04240005" w:tentative="1">
      <w:start w:val="1"/>
      <w:numFmt w:val="bullet"/>
      <w:lvlText w:val=""/>
      <w:lvlJc w:val="left"/>
      <w:pPr>
        <w:ind w:left="3152" w:hanging="360"/>
      </w:pPr>
      <w:rPr>
        <w:rFonts w:ascii="Wingdings" w:hAnsi="Wingdings" w:hint="default"/>
      </w:rPr>
    </w:lvl>
    <w:lvl w:ilvl="3" w:tplc="04240001" w:tentative="1">
      <w:start w:val="1"/>
      <w:numFmt w:val="bullet"/>
      <w:lvlText w:val=""/>
      <w:lvlJc w:val="left"/>
      <w:pPr>
        <w:ind w:left="3872" w:hanging="360"/>
      </w:pPr>
      <w:rPr>
        <w:rFonts w:ascii="Symbol" w:hAnsi="Symbol" w:hint="default"/>
      </w:rPr>
    </w:lvl>
    <w:lvl w:ilvl="4" w:tplc="04240003" w:tentative="1">
      <w:start w:val="1"/>
      <w:numFmt w:val="bullet"/>
      <w:lvlText w:val="o"/>
      <w:lvlJc w:val="left"/>
      <w:pPr>
        <w:ind w:left="4592" w:hanging="360"/>
      </w:pPr>
      <w:rPr>
        <w:rFonts w:ascii="Courier New" w:hAnsi="Courier New" w:cs="Courier New" w:hint="default"/>
      </w:rPr>
    </w:lvl>
    <w:lvl w:ilvl="5" w:tplc="04240005" w:tentative="1">
      <w:start w:val="1"/>
      <w:numFmt w:val="bullet"/>
      <w:lvlText w:val=""/>
      <w:lvlJc w:val="left"/>
      <w:pPr>
        <w:ind w:left="5312" w:hanging="360"/>
      </w:pPr>
      <w:rPr>
        <w:rFonts w:ascii="Wingdings" w:hAnsi="Wingdings" w:hint="default"/>
      </w:rPr>
    </w:lvl>
    <w:lvl w:ilvl="6" w:tplc="04240001" w:tentative="1">
      <w:start w:val="1"/>
      <w:numFmt w:val="bullet"/>
      <w:lvlText w:val=""/>
      <w:lvlJc w:val="left"/>
      <w:pPr>
        <w:ind w:left="6032" w:hanging="360"/>
      </w:pPr>
      <w:rPr>
        <w:rFonts w:ascii="Symbol" w:hAnsi="Symbol" w:hint="default"/>
      </w:rPr>
    </w:lvl>
    <w:lvl w:ilvl="7" w:tplc="04240003" w:tentative="1">
      <w:start w:val="1"/>
      <w:numFmt w:val="bullet"/>
      <w:lvlText w:val="o"/>
      <w:lvlJc w:val="left"/>
      <w:pPr>
        <w:ind w:left="6752" w:hanging="360"/>
      </w:pPr>
      <w:rPr>
        <w:rFonts w:ascii="Courier New" w:hAnsi="Courier New" w:cs="Courier New" w:hint="default"/>
      </w:rPr>
    </w:lvl>
    <w:lvl w:ilvl="8" w:tplc="04240005" w:tentative="1">
      <w:start w:val="1"/>
      <w:numFmt w:val="bullet"/>
      <w:lvlText w:val=""/>
      <w:lvlJc w:val="left"/>
      <w:pPr>
        <w:ind w:left="7472" w:hanging="360"/>
      </w:pPr>
      <w:rPr>
        <w:rFonts w:ascii="Wingdings" w:hAnsi="Wingdings" w:hint="default"/>
      </w:rPr>
    </w:lvl>
  </w:abstractNum>
  <w:abstractNum w:abstractNumId="19" w15:restartNumberingAfterBreak="0">
    <w:nsid w:val="27F52245"/>
    <w:multiLevelType w:val="hybridMultilevel"/>
    <w:tmpl w:val="D1343C8A"/>
    <w:lvl w:ilvl="0" w:tplc="0424000F">
      <w:start w:val="1"/>
      <w:numFmt w:val="decimal"/>
      <w:lvlText w:val="%1."/>
      <w:lvlJc w:val="left"/>
      <w:pPr>
        <w:tabs>
          <w:tab w:val="num" w:pos="1777"/>
        </w:tabs>
        <w:ind w:left="1777" w:hanging="360"/>
      </w:pPr>
      <w:rPr>
        <w:rFonts w:hint="default"/>
      </w:rPr>
    </w:lvl>
    <w:lvl w:ilvl="1" w:tplc="04240003">
      <w:start w:val="1"/>
      <w:numFmt w:val="decimal"/>
      <w:lvlText w:val="%2."/>
      <w:lvlJc w:val="left"/>
      <w:pPr>
        <w:tabs>
          <w:tab w:val="num" w:pos="1919"/>
        </w:tabs>
        <w:ind w:left="1919" w:hanging="360"/>
      </w:pPr>
      <w:rPr>
        <w:rFonts w:cs="Times New Roman"/>
      </w:rPr>
    </w:lvl>
    <w:lvl w:ilvl="2" w:tplc="04240005">
      <w:start w:val="1"/>
      <w:numFmt w:val="decimal"/>
      <w:lvlText w:val="%3."/>
      <w:lvlJc w:val="left"/>
      <w:pPr>
        <w:tabs>
          <w:tab w:val="num" w:pos="2584"/>
        </w:tabs>
        <w:ind w:left="2584" w:hanging="360"/>
      </w:pPr>
      <w:rPr>
        <w:rFonts w:cs="Times New Roman"/>
      </w:rPr>
    </w:lvl>
    <w:lvl w:ilvl="3" w:tplc="04240001">
      <w:start w:val="1"/>
      <w:numFmt w:val="decimal"/>
      <w:lvlText w:val="%4."/>
      <w:lvlJc w:val="left"/>
      <w:pPr>
        <w:tabs>
          <w:tab w:val="num" w:pos="3304"/>
        </w:tabs>
        <w:ind w:left="3304" w:hanging="360"/>
      </w:pPr>
      <w:rPr>
        <w:rFonts w:cs="Times New Roman"/>
      </w:rPr>
    </w:lvl>
    <w:lvl w:ilvl="4" w:tplc="04240003">
      <w:start w:val="1"/>
      <w:numFmt w:val="decimal"/>
      <w:lvlText w:val="%5."/>
      <w:lvlJc w:val="left"/>
      <w:pPr>
        <w:tabs>
          <w:tab w:val="num" w:pos="4024"/>
        </w:tabs>
        <w:ind w:left="4024" w:hanging="360"/>
      </w:pPr>
      <w:rPr>
        <w:rFonts w:cs="Times New Roman"/>
      </w:rPr>
    </w:lvl>
    <w:lvl w:ilvl="5" w:tplc="04240005">
      <w:start w:val="1"/>
      <w:numFmt w:val="decimal"/>
      <w:lvlText w:val="%6."/>
      <w:lvlJc w:val="left"/>
      <w:pPr>
        <w:tabs>
          <w:tab w:val="num" w:pos="4744"/>
        </w:tabs>
        <w:ind w:left="4744" w:hanging="360"/>
      </w:pPr>
      <w:rPr>
        <w:rFonts w:cs="Times New Roman"/>
      </w:rPr>
    </w:lvl>
    <w:lvl w:ilvl="6" w:tplc="04240001">
      <w:start w:val="1"/>
      <w:numFmt w:val="decimal"/>
      <w:lvlText w:val="%7."/>
      <w:lvlJc w:val="left"/>
      <w:pPr>
        <w:tabs>
          <w:tab w:val="num" w:pos="5464"/>
        </w:tabs>
        <w:ind w:left="5464" w:hanging="360"/>
      </w:pPr>
      <w:rPr>
        <w:rFonts w:cs="Times New Roman"/>
      </w:rPr>
    </w:lvl>
    <w:lvl w:ilvl="7" w:tplc="04240003">
      <w:start w:val="1"/>
      <w:numFmt w:val="decimal"/>
      <w:lvlText w:val="%8."/>
      <w:lvlJc w:val="left"/>
      <w:pPr>
        <w:tabs>
          <w:tab w:val="num" w:pos="6184"/>
        </w:tabs>
        <w:ind w:left="6184" w:hanging="360"/>
      </w:pPr>
      <w:rPr>
        <w:rFonts w:cs="Times New Roman"/>
      </w:rPr>
    </w:lvl>
    <w:lvl w:ilvl="8" w:tplc="04240005">
      <w:start w:val="1"/>
      <w:numFmt w:val="decimal"/>
      <w:lvlText w:val="%9."/>
      <w:lvlJc w:val="left"/>
      <w:pPr>
        <w:tabs>
          <w:tab w:val="num" w:pos="6904"/>
        </w:tabs>
        <w:ind w:left="6904" w:hanging="360"/>
      </w:pPr>
      <w:rPr>
        <w:rFonts w:cs="Times New Roman"/>
      </w:rPr>
    </w:lvl>
  </w:abstractNum>
  <w:abstractNum w:abstractNumId="20" w15:restartNumberingAfterBreak="0">
    <w:nsid w:val="2B517624"/>
    <w:multiLevelType w:val="hybridMultilevel"/>
    <w:tmpl w:val="13B6AC5E"/>
    <w:lvl w:ilvl="0" w:tplc="2C3EC1F4">
      <w:start w:val="15"/>
      <w:numFmt w:val="bullet"/>
      <w:lvlText w:val="-"/>
      <w:lvlJc w:val="left"/>
      <w:pPr>
        <w:ind w:left="1713" w:hanging="360"/>
      </w:pPr>
      <w:rPr>
        <w:rFonts w:ascii="Tms Rmn" w:hAnsi="Tms Rmn" w:hint="default"/>
      </w:rPr>
    </w:lvl>
    <w:lvl w:ilvl="1" w:tplc="04240003" w:tentative="1">
      <w:start w:val="1"/>
      <w:numFmt w:val="bullet"/>
      <w:lvlText w:val="o"/>
      <w:lvlJc w:val="left"/>
      <w:pPr>
        <w:ind w:left="2433" w:hanging="360"/>
      </w:pPr>
      <w:rPr>
        <w:rFonts w:ascii="Courier New" w:hAnsi="Courier New" w:cs="Courier New" w:hint="default"/>
      </w:rPr>
    </w:lvl>
    <w:lvl w:ilvl="2" w:tplc="04240005" w:tentative="1">
      <w:start w:val="1"/>
      <w:numFmt w:val="bullet"/>
      <w:lvlText w:val=""/>
      <w:lvlJc w:val="left"/>
      <w:pPr>
        <w:ind w:left="3153" w:hanging="360"/>
      </w:pPr>
      <w:rPr>
        <w:rFonts w:ascii="Wingdings" w:hAnsi="Wingdings" w:hint="default"/>
      </w:rPr>
    </w:lvl>
    <w:lvl w:ilvl="3" w:tplc="04240001" w:tentative="1">
      <w:start w:val="1"/>
      <w:numFmt w:val="bullet"/>
      <w:lvlText w:val=""/>
      <w:lvlJc w:val="left"/>
      <w:pPr>
        <w:ind w:left="3873" w:hanging="360"/>
      </w:pPr>
      <w:rPr>
        <w:rFonts w:ascii="Symbol" w:hAnsi="Symbol" w:hint="default"/>
      </w:rPr>
    </w:lvl>
    <w:lvl w:ilvl="4" w:tplc="04240003" w:tentative="1">
      <w:start w:val="1"/>
      <w:numFmt w:val="bullet"/>
      <w:lvlText w:val="o"/>
      <w:lvlJc w:val="left"/>
      <w:pPr>
        <w:ind w:left="4593" w:hanging="360"/>
      </w:pPr>
      <w:rPr>
        <w:rFonts w:ascii="Courier New" w:hAnsi="Courier New" w:cs="Courier New" w:hint="default"/>
      </w:rPr>
    </w:lvl>
    <w:lvl w:ilvl="5" w:tplc="04240005" w:tentative="1">
      <w:start w:val="1"/>
      <w:numFmt w:val="bullet"/>
      <w:lvlText w:val=""/>
      <w:lvlJc w:val="left"/>
      <w:pPr>
        <w:ind w:left="5313" w:hanging="360"/>
      </w:pPr>
      <w:rPr>
        <w:rFonts w:ascii="Wingdings" w:hAnsi="Wingdings" w:hint="default"/>
      </w:rPr>
    </w:lvl>
    <w:lvl w:ilvl="6" w:tplc="04240001" w:tentative="1">
      <w:start w:val="1"/>
      <w:numFmt w:val="bullet"/>
      <w:lvlText w:val=""/>
      <w:lvlJc w:val="left"/>
      <w:pPr>
        <w:ind w:left="6033" w:hanging="360"/>
      </w:pPr>
      <w:rPr>
        <w:rFonts w:ascii="Symbol" w:hAnsi="Symbol" w:hint="default"/>
      </w:rPr>
    </w:lvl>
    <w:lvl w:ilvl="7" w:tplc="04240003" w:tentative="1">
      <w:start w:val="1"/>
      <w:numFmt w:val="bullet"/>
      <w:lvlText w:val="o"/>
      <w:lvlJc w:val="left"/>
      <w:pPr>
        <w:ind w:left="6753" w:hanging="360"/>
      </w:pPr>
      <w:rPr>
        <w:rFonts w:ascii="Courier New" w:hAnsi="Courier New" w:cs="Courier New" w:hint="default"/>
      </w:rPr>
    </w:lvl>
    <w:lvl w:ilvl="8" w:tplc="04240005" w:tentative="1">
      <w:start w:val="1"/>
      <w:numFmt w:val="bullet"/>
      <w:lvlText w:val=""/>
      <w:lvlJc w:val="left"/>
      <w:pPr>
        <w:ind w:left="7473" w:hanging="360"/>
      </w:pPr>
      <w:rPr>
        <w:rFonts w:ascii="Wingdings" w:hAnsi="Wingdings" w:hint="default"/>
      </w:rPr>
    </w:lvl>
  </w:abstractNum>
  <w:abstractNum w:abstractNumId="21" w15:restartNumberingAfterBreak="0">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2" w15:restartNumberingAfterBreak="0">
    <w:nsid w:val="368C5D40"/>
    <w:multiLevelType w:val="hybridMultilevel"/>
    <w:tmpl w:val="7AB628F0"/>
    <w:lvl w:ilvl="0" w:tplc="86389F5E">
      <w:start w:val="1"/>
      <w:numFmt w:val="upperRoman"/>
      <w:pStyle w:val="Naslov1"/>
      <w:lvlText w:val="%1."/>
      <w:lvlJc w:val="righ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38C36322"/>
    <w:multiLevelType w:val="hybridMultilevel"/>
    <w:tmpl w:val="39445F18"/>
    <w:lvl w:ilvl="0" w:tplc="72D26E86">
      <w:start w:val="1"/>
      <w:numFmt w:val="decimal"/>
      <w:lvlText w:val="%1."/>
      <w:lvlJc w:val="left"/>
      <w:pPr>
        <w:ind w:left="1428" w:hanging="360"/>
      </w:pPr>
      <w:rPr>
        <w:rFonts w:ascii="Times New Roman" w:eastAsia="Times New Roman" w:hAnsi="Times New Roman" w:cs="Times New Roman"/>
      </w:r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24" w15:restartNumberingAfterBreak="0">
    <w:nsid w:val="3C8442D7"/>
    <w:multiLevelType w:val="hybridMultilevel"/>
    <w:tmpl w:val="9AD2F748"/>
    <w:lvl w:ilvl="0" w:tplc="FCA29C6E">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5" w15:restartNumberingAfterBreak="0">
    <w:nsid w:val="3D45447A"/>
    <w:multiLevelType w:val="hybridMultilevel"/>
    <w:tmpl w:val="37D8C8D6"/>
    <w:lvl w:ilvl="0" w:tplc="2C3EC1F4">
      <w:start w:val="15"/>
      <w:numFmt w:val="bullet"/>
      <w:lvlText w:val="-"/>
      <w:lvlJc w:val="left"/>
      <w:pPr>
        <w:ind w:left="1713" w:hanging="360"/>
      </w:pPr>
      <w:rPr>
        <w:rFonts w:ascii="Tms Rmn" w:hAnsi="Tms Rmn" w:hint="default"/>
      </w:rPr>
    </w:lvl>
    <w:lvl w:ilvl="1" w:tplc="04240003" w:tentative="1">
      <w:start w:val="1"/>
      <w:numFmt w:val="bullet"/>
      <w:lvlText w:val="o"/>
      <w:lvlJc w:val="left"/>
      <w:pPr>
        <w:ind w:left="2433" w:hanging="360"/>
      </w:pPr>
      <w:rPr>
        <w:rFonts w:ascii="Courier New" w:hAnsi="Courier New" w:cs="Courier New" w:hint="default"/>
      </w:rPr>
    </w:lvl>
    <w:lvl w:ilvl="2" w:tplc="04240005" w:tentative="1">
      <w:start w:val="1"/>
      <w:numFmt w:val="bullet"/>
      <w:lvlText w:val=""/>
      <w:lvlJc w:val="left"/>
      <w:pPr>
        <w:ind w:left="3153" w:hanging="360"/>
      </w:pPr>
      <w:rPr>
        <w:rFonts w:ascii="Wingdings" w:hAnsi="Wingdings" w:hint="default"/>
      </w:rPr>
    </w:lvl>
    <w:lvl w:ilvl="3" w:tplc="04240001" w:tentative="1">
      <w:start w:val="1"/>
      <w:numFmt w:val="bullet"/>
      <w:lvlText w:val=""/>
      <w:lvlJc w:val="left"/>
      <w:pPr>
        <w:ind w:left="3873" w:hanging="360"/>
      </w:pPr>
      <w:rPr>
        <w:rFonts w:ascii="Symbol" w:hAnsi="Symbol" w:hint="default"/>
      </w:rPr>
    </w:lvl>
    <w:lvl w:ilvl="4" w:tplc="04240003" w:tentative="1">
      <w:start w:val="1"/>
      <w:numFmt w:val="bullet"/>
      <w:lvlText w:val="o"/>
      <w:lvlJc w:val="left"/>
      <w:pPr>
        <w:ind w:left="4593" w:hanging="360"/>
      </w:pPr>
      <w:rPr>
        <w:rFonts w:ascii="Courier New" w:hAnsi="Courier New" w:cs="Courier New" w:hint="default"/>
      </w:rPr>
    </w:lvl>
    <w:lvl w:ilvl="5" w:tplc="04240005" w:tentative="1">
      <w:start w:val="1"/>
      <w:numFmt w:val="bullet"/>
      <w:lvlText w:val=""/>
      <w:lvlJc w:val="left"/>
      <w:pPr>
        <w:ind w:left="5313" w:hanging="360"/>
      </w:pPr>
      <w:rPr>
        <w:rFonts w:ascii="Wingdings" w:hAnsi="Wingdings" w:hint="default"/>
      </w:rPr>
    </w:lvl>
    <w:lvl w:ilvl="6" w:tplc="04240001" w:tentative="1">
      <w:start w:val="1"/>
      <w:numFmt w:val="bullet"/>
      <w:lvlText w:val=""/>
      <w:lvlJc w:val="left"/>
      <w:pPr>
        <w:ind w:left="6033" w:hanging="360"/>
      </w:pPr>
      <w:rPr>
        <w:rFonts w:ascii="Symbol" w:hAnsi="Symbol" w:hint="default"/>
      </w:rPr>
    </w:lvl>
    <w:lvl w:ilvl="7" w:tplc="04240003" w:tentative="1">
      <w:start w:val="1"/>
      <w:numFmt w:val="bullet"/>
      <w:lvlText w:val="o"/>
      <w:lvlJc w:val="left"/>
      <w:pPr>
        <w:ind w:left="6753" w:hanging="360"/>
      </w:pPr>
      <w:rPr>
        <w:rFonts w:ascii="Courier New" w:hAnsi="Courier New" w:cs="Courier New" w:hint="default"/>
      </w:rPr>
    </w:lvl>
    <w:lvl w:ilvl="8" w:tplc="04240005" w:tentative="1">
      <w:start w:val="1"/>
      <w:numFmt w:val="bullet"/>
      <w:lvlText w:val=""/>
      <w:lvlJc w:val="left"/>
      <w:pPr>
        <w:ind w:left="7473" w:hanging="360"/>
      </w:pPr>
      <w:rPr>
        <w:rFonts w:ascii="Wingdings" w:hAnsi="Wingdings" w:hint="default"/>
      </w:rPr>
    </w:lvl>
  </w:abstractNum>
  <w:abstractNum w:abstractNumId="26" w15:restartNumberingAfterBreak="0">
    <w:nsid w:val="404F605E"/>
    <w:multiLevelType w:val="hybridMultilevel"/>
    <w:tmpl w:val="84D201F4"/>
    <w:lvl w:ilvl="0" w:tplc="83FCEFBA">
      <w:start w:val="1"/>
      <w:numFmt w:val="bullet"/>
      <w:lvlText w:val="-"/>
      <w:lvlJc w:val="left"/>
      <w:pPr>
        <w:ind w:left="1854" w:hanging="360"/>
      </w:pPr>
      <w:rPr>
        <w:rFonts w:ascii="Times New Roman" w:eastAsia="Times New Roman" w:hAnsi="Times New Roman" w:cs="Times New Roman" w:hint="default"/>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27" w15:restartNumberingAfterBreak="0">
    <w:nsid w:val="40A07A22"/>
    <w:multiLevelType w:val="hybridMultilevel"/>
    <w:tmpl w:val="D87ED984"/>
    <w:lvl w:ilvl="0" w:tplc="1DC438C6">
      <w:start w:val="3"/>
      <w:numFmt w:val="decimal"/>
      <w:lvlText w:val="%1."/>
      <w:lvlJc w:val="left"/>
      <w:pPr>
        <w:tabs>
          <w:tab w:val="num" w:pos="1495"/>
        </w:tabs>
        <w:ind w:left="1495" w:hanging="360"/>
      </w:pPr>
      <w:rPr>
        <w:rFonts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9" w15:restartNumberingAfterBreak="0">
    <w:nsid w:val="41F63C8F"/>
    <w:multiLevelType w:val="hybridMultilevel"/>
    <w:tmpl w:val="EC68EF92"/>
    <w:lvl w:ilvl="0" w:tplc="2C3EC1F4">
      <w:start w:val="15"/>
      <w:numFmt w:val="bullet"/>
      <w:lvlText w:val="-"/>
      <w:lvlJc w:val="left"/>
      <w:pPr>
        <w:ind w:left="1854" w:hanging="360"/>
      </w:pPr>
      <w:rPr>
        <w:rFonts w:ascii="Tms Rmn" w:hAnsi="Tms Rmn" w:hint="default"/>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30"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31" w15:restartNumberingAfterBreak="0">
    <w:nsid w:val="43F43970"/>
    <w:multiLevelType w:val="hybridMultilevel"/>
    <w:tmpl w:val="CF5C8EB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44AB17AC"/>
    <w:multiLevelType w:val="hybridMultilevel"/>
    <w:tmpl w:val="107A8EF8"/>
    <w:lvl w:ilvl="0" w:tplc="2C3EC1F4">
      <w:start w:val="15"/>
      <w:numFmt w:val="bullet"/>
      <w:lvlText w:val="-"/>
      <w:lvlJc w:val="left"/>
      <w:pPr>
        <w:ind w:left="1713" w:hanging="360"/>
      </w:pPr>
      <w:rPr>
        <w:rFonts w:ascii="Tms Rmn" w:hAnsi="Tms Rmn" w:hint="default"/>
      </w:rPr>
    </w:lvl>
    <w:lvl w:ilvl="1" w:tplc="04240003" w:tentative="1">
      <w:start w:val="1"/>
      <w:numFmt w:val="bullet"/>
      <w:lvlText w:val="o"/>
      <w:lvlJc w:val="left"/>
      <w:pPr>
        <w:ind w:left="2433" w:hanging="360"/>
      </w:pPr>
      <w:rPr>
        <w:rFonts w:ascii="Courier New" w:hAnsi="Courier New" w:cs="Courier New" w:hint="default"/>
      </w:rPr>
    </w:lvl>
    <w:lvl w:ilvl="2" w:tplc="04240005" w:tentative="1">
      <w:start w:val="1"/>
      <w:numFmt w:val="bullet"/>
      <w:lvlText w:val=""/>
      <w:lvlJc w:val="left"/>
      <w:pPr>
        <w:ind w:left="3153" w:hanging="360"/>
      </w:pPr>
      <w:rPr>
        <w:rFonts w:ascii="Wingdings" w:hAnsi="Wingdings" w:hint="default"/>
      </w:rPr>
    </w:lvl>
    <w:lvl w:ilvl="3" w:tplc="04240001" w:tentative="1">
      <w:start w:val="1"/>
      <w:numFmt w:val="bullet"/>
      <w:lvlText w:val=""/>
      <w:lvlJc w:val="left"/>
      <w:pPr>
        <w:ind w:left="3873" w:hanging="360"/>
      </w:pPr>
      <w:rPr>
        <w:rFonts w:ascii="Symbol" w:hAnsi="Symbol" w:hint="default"/>
      </w:rPr>
    </w:lvl>
    <w:lvl w:ilvl="4" w:tplc="04240003" w:tentative="1">
      <w:start w:val="1"/>
      <w:numFmt w:val="bullet"/>
      <w:lvlText w:val="o"/>
      <w:lvlJc w:val="left"/>
      <w:pPr>
        <w:ind w:left="4593" w:hanging="360"/>
      </w:pPr>
      <w:rPr>
        <w:rFonts w:ascii="Courier New" w:hAnsi="Courier New" w:cs="Courier New" w:hint="default"/>
      </w:rPr>
    </w:lvl>
    <w:lvl w:ilvl="5" w:tplc="04240005" w:tentative="1">
      <w:start w:val="1"/>
      <w:numFmt w:val="bullet"/>
      <w:lvlText w:val=""/>
      <w:lvlJc w:val="left"/>
      <w:pPr>
        <w:ind w:left="5313" w:hanging="360"/>
      </w:pPr>
      <w:rPr>
        <w:rFonts w:ascii="Wingdings" w:hAnsi="Wingdings" w:hint="default"/>
      </w:rPr>
    </w:lvl>
    <w:lvl w:ilvl="6" w:tplc="04240001" w:tentative="1">
      <w:start w:val="1"/>
      <w:numFmt w:val="bullet"/>
      <w:lvlText w:val=""/>
      <w:lvlJc w:val="left"/>
      <w:pPr>
        <w:ind w:left="6033" w:hanging="360"/>
      </w:pPr>
      <w:rPr>
        <w:rFonts w:ascii="Symbol" w:hAnsi="Symbol" w:hint="default"/>
      </w:rPr>
    </w:lvl>
    <w:lvl w:ilvl="7" w:tplc="04240003" w:tentative="1">
      <w:start w:val="1"/>
      <w:numFmt w:val="bullet"/>
      <w:lvlText w:val="o"/>
      <w:lvlJc w:val="left"/>
      <w:pPr>
        <w:ind w:left="6753" w:hanging="360"/>
      </w:pPr>
      <w:rPr>
        <w:rFonts w:ascii="Courier New" w:hAnsi="Courier New" w:cs="Courier New" w:hint="default"/>
      </w:rPr>
    </w:lvl>
    <w:lvl w:ilvl="8" w:tplc="04240005" w:tentative="1">
      <w:start w:val="1"/>
      <w:numFmt w:val="bullet"/>
      <w:lvlText w:val=""/>
      <w:lvlJc w:val="left"/>
      <w:pPr>
        <w:ind w:left="7473" w:hanging="360"/>
      </w:pPr>
      <w:rPr>
        <w:rFonts w:ascii="Wingdings" w:hAnsi="Wingdings" w:hint="default"/>
      </w:rPr>
    </w:lvl>
  </w:abstractNum>
  <w:abstractNum w:abstractNumId="33" w15:restartNumberingAfterBreak="0">
    <w:nsid w:val="4812308E"/>
    <w:multiLevelType w:val="hybridMultilevel"/>
    <w:tmpl w:val="7638DD52"/>
    <w:lvl w:ilvl="0" w:tplc="826625CC">
      <w:start w:val="5"/>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5"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6"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7"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8" w15:restartNumberingAfterBreak="0">
    <w:nsid w:val="5CC25B2F"/>
    <w:multiLevelType w:val="hybridMultilevel"/>
    <w:tmpl w:val="E18E9C7A"/>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39" w15:restartNumberingAfterBreak="0">
    <w:nsid w:val="5DB36536"/>
    <w:multiLevelType w:val="hybridMultilevel"/>
    <w:tmpl w:val="5AD4D956"/>
    <w:lvl w:ilvl="0" w:tplc="2A7C5578">
      <w:start w:val="1"/>
      <w:numFmt w:val="decimal"/>
      <w:lvlText w:val="%1."/>
      <w:lvlJc w:val="left"/>
      <w:pPr>
        <w:ind w:left="1069" w:hanging="360"/>
      </w:pPr>
      <w:rPr>
        <w:rFonts w:hint="default"/>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40" w15:restartNumberingAfterBreak="0">
    <w:nsid w:val="5F15690D"/>
    <w:multiLevelType w:val="hybridMultilevel"/>
    <w:tmpl w:val="5CBCFADA"/>
    <w:lvl w:ilvl="0" w:tplc="2C3EC1F4">
      <w:start w:val="15"/>
      <w:numFmt w:val="bullet"/>
      <w:lvlText w:val="-"/>
      <w:lvlJc w:val="left"/>
      <w:pPr>
        <w:tabs>
          <w:tab w:val="num" w:pos="2460"/>
        </w:tabs>
        <w:ind w:left="2460" w:hanging="340"/>
      </w:pPr>
      <w:rPr>
        <w:rFonts w:ascii="Tms Rmn" w:hAnsi="Tms Rmn" w:hint="default"/>
      </w:rPr>
    </w:lvl>
    <w:lvl w:ilvl="1" w:tplc="04240003" w:tentative="1">
      <w:start w:val="1"/>
      <w:numFmt w:val="bullet"/>
      <w:lvlText w:val="o"/>
      <w:lvlJc w:val="left"/>
      <w:pPr>
        <w:tabs>
          <w:tab w:val="num" w:pos="3560"/>
        </w:tabs>
        <w:ind w:left="3560" w:hanging="360"/>
      </w:pPr>
      <w:rPr>
        <w:rFonts w:ascii="Courier New" w:hAnsi="Courier New" w:hint="default"/>
      </w:rPr>
    </w:lvl>
    <w:lvl w:ilvl="2" w:tplc="04240005" w:tentative="1">
      <w:start w:val="1"/>
      <w:numFmt w:val="bullet"/>
      <w:lvlText w:val=""/>
      <w:lvlJc w:val="left"/>
      <w:pPr>
        <w:tabs>
          <w:tab w:val="num" w:pos="4280"/>
        </w:tabs>
        <w:ind w:left="4280" w:hanging="360"/>
      </w:pPr>
      <w:rPr>
        <w:rFonts w:ascii="Wingdings" w:hAnsi="Wingdings" w:hint="default"/>
      </w:rPr>
    </w:lvl>
    <w:lvl w:ilvl="3" w:tplc="04240001" w:tentative="1">
      <w:start w:val="1"/>
      <w:numFmt w:val="bullet"/>
      <w:lvlText w:val=""/>
      <w:lvlJc w:val="left"/>
      <w:pPr>
        <w:tabs>
          <w:tab w:val="num" w:pos="5000"/>
        </w:tabs>
        <w:ind w:left="5000" w:hanging="360"/>
      </w:pPr>
      <w:rPr>
        <w:rFonts w:ascii="Symbol" w:hAnsi="Symbol" w:hint="default"/>
      </w:rPr>
    </w:lvl>
    <w:lvl w:ilvl="4" w:tplc="04240003" w:tentative="1">
      <w:start w:val="1"/>
      <w:numFmt w:val="bullet"/>
      <w:lvlText w:val="o"/>
      <w:lvlJc w:val="left"/>
      <w:pPr>
        <w:tabs>
          <w:tab w:val="num" w:pos="5720"/>
        </w:tabs>
        <w:ind w:left="5720" w:hanging="360"/>
      </w:pPr>
      <w:rPr>
        <w:rFonts w:ascii="Courier New" w:hAnsi="Courier New" w:hint="default"/>
      </w:rPr>
    </w:lvl>
    <w:lvl w:ilvl="5" w:tplc="04240005" w:tentative="1">
      <w:start w:val="1"/>
      <w:numFmt w:val="bullet"/>
      <w:lvlText w:val=""/>
      <w:lvlJc w:val="left"/>
      <w:pPr>
        <w:tabs>
          <w:tab w:val="num" w:pos="6440"/>
        </w:tabs>
        <w:ind w:left="6440" w:hanging="360"/>
      </w:pPr>
      <w:rPr>
        <w:rFonts w:ascii="Wingdings" w:hAnsi="Wingdings" w:hint="default"/>
      </w:rPr>
    </w:lvl>
    <w:lvl w:ilvl="6" w:tplc="04240001" w:tentative="1">
      <w:start w:val="1"/>
      <w:numFmt w:val="bullet"/>
      <w:lvlText w:val=""/>
      <w:lvlJc w:val="left"/>
      <w:pPr>
        <w:tabs>
          <w:tab w:val="num" w:pos="7160"/>
        </w:tabs>
        <w:ind w:left="7160" w:hanging="360"/>
      </w:pPr>
      <w:rPr>
        <w:rFonts w:ascii="Symbol" w:hAnsi="Symbol" w:hint="default"/>
      </w:rPr>
    </w:lvl>
    <w:lvl w:ilvl="7" w:tplc="04240003" w:tentative="1">
      <w:start w:val="1"/>
      <w:numFmt w:val="bullet"/>
      <w:lvlText w:val="o"/>
      <w:lvlJc w:val="left"/>
      <w:pPr>
        <w:tabs>
          <w:tab w:val="num" w:pos="7880"/>
        </w:tabs>
        <w:ind w:left="7880" w:hanging="360"/>
      </w:pPr>
      <w:rPr>
        <w:rFonts w:ascii="Courier New" w:hAnsi="Courier New" w:hint="default"/>
      </w:rPr>
    </w:lvl>
    <w:lvl w:ilvl="8" w:tplc="04240005" w:tentative="1">
      <w:start w:val="1"/>
      <w:numFmt w:val="bullet"/>
      <w:lvlText w:val=""/>
      <w:lvlJc w:val="left"/>
      <w:pPr>
        <w:tabs>
          <w:tab w:val="num" w:pos="8600"/>
        </w:tabs>
        <w:ind w:left="8600" w:hanging="360"/>
      </w:pPr>
      <w:rPr>
        <w:rFonts w:ascii="Wingdings" w:hAnsi="Wingdings" w:hint="default"/>
      </w:rPr>
    </w:lvl>
  </w:abstractNum>
  <w:abstractNum w:abstractNumId="41" w15:restartNumberingAfterBreak="0">
    <w:nsid w:val="5FBB6035"/>
    <w:multiLevelType w:val="hybridMultilevel"/>
    <w:tmpl w:val="DA36D95A"/>
    <w:lvl w:ilvl="0" w:tplc="2C3EC1F4">
      <w:start w:val="15"/>
      <w:numFmt w:val="bullet"/>
      <w:lvlText w:val="-"/>
      <w:lvlJc w:val="left"/>
      <w:pPr>
        <w:ind w:left="1854" w:hanging="360"/>
      </w:pPr>
      <w:rPr>
        <w:rFonts w:ascii="Tms Rmn" w:hAnsi="Tms Rmn" w:hint="default"/>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42" w15:restartNumberingAfterBreak="0">
    <w:nsid w:val="62AE7A1F"/>
    <w:multiLevelType w:val="hybridMultilevel"/>
    <w:tmpl w:val="291C5B7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66522A4D"/>
    <w:multiLevelType w:val="hybridMultilevel"/>
    <w:tmpl w:val="ADB0E28A"/>
    <w:lvl w:ilvl="0" w:tplc="4BD803B0">
      <w:start w:val="1"/>
      <w:numFmt w:val="decimal"/>
      <w:lvlText w:val="%1."/>
      <w:lvlJc w:val="left"/>
      <w:pPr>
        <w:ind w:left="1428" w:hanging="360"/>
      </w:pPr>
      <w:rPr>
        <w:rFonts w:ascii="Times New Roman" w:eastAsia="Times New Roman" w:hAnsi="Times New Roman" w:cs="Times New Roman"/>
      </w:r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44"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5"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6" w15:restartNumberingAfterBreak="0">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7" w15:restartNumberingAfterBreak="0">
    <w:nsid w:val="77095398"/>
    <w:multiLevelType w:val="hybridMultilevel"/>
    <w:tmpl w:val="DBEA1F04"/>
    <w:lvl w:ilvl="0" w:tplc="DE2CD2D6">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8" w15:restartNumberingAfterBreak="0">
    <w:nsid w:val="799F1054"/>
    <w:multiLevelType w:val="hybridMultilevel"/>
    <w:tmpl w:val="F9967952"/>
    <w:lvl w:ilvl="0" w:tplc="A9F21304">
      <w:start w:val="1"/>
      <w:numFmt w:val="decimal"/>
      <w:lvlText w:val="%1."/>
      <w:lvlJc w:val="left"/>
      <w:pPr>
        <w:ind w:left="1568" w:hanging="360"/>
      </w:pPr>
      <w:rPr>
        <w:rFonts w:ascii="Times New Roman" w:eastAsia="Times New Roman" w:hAnsi="Times New Roman" w:cs="Times New Roman"/>
      </w:rPr>
    </w:lvl>
    <w:lvl w:ilvl="1" w:tplc="04240019">
      <w:start w:val="1"/>
      <w:numFmt w:val="lowerLetter"/>
      <w:lvlText w:val="%2."/>
      <w:lvlJc w:val="left"/>
      <w:pPr>
        <w:ind w:left="2288" w:hanging="360"/>
      </w:pPr>
    </w:lvl>
    <w:lvl w:ilvl="2" w:tplc="0424001B">
      <w:start w:val="1"/>
      <w:numFmt w:val="lowerRoman"/>
      <w:lvlText w:val="%3."/>
      <w:lvlJc w:val="right"/>
      <w:pPr>
        <w:ind w:left="3008" w:hanging="180"/>
      </w:pPr>
    </w:lvl>
    <w:lvl w:ilvl="3" w:tplc="0424000F" w:tentative="1">
      <w:start w:val="1"/>
      <w:numFmt w:val="decimal"/>
      <w:lvlText w:val="%4."/>
      <w:lvlJc w:val="left"/>
      <w:pPr>
        <w:ind w:left="3728" w:hanging="360"/>
      </w:pPr>
    </w:lvl>
    <w:lvl w:ilvl="4" w:tplc="04240019" w:tentative="1">
      <w:start w:val="1"/>
      <w:numFmt w:val="lowerLetter"/>
      <w:lvlText w:val="%5."/>
      <w:lvlJc w:val="left"/>
      <w:pPr>
        <w:ind w:left="4448" w:hanging="360"/>
      </w:pPr>
    </w:lvl>
    <w:lvl w:ilvl="5" w:tplc="0424001B" w:tentative="1">
      <w:start w:val="1"/>
      <w:numFmt w:val="lowerRoman"/>
      <w:lvlText w:val="%6."/>
      <w:lvlJc w:val="right"/>
      <w:pPr>
        <w:ind w:left="5168" w:hanging="180"/>
      </w:pPr>
    </w:lvl>
    <w:lvl w:ilvl="6" w:tplc="0424000F" w:tentative="1">
      <w:start w:val="1"/>
      <w:numFmt w:val="decimal"/>
      <w:lvlText w:val="%7."/>
      <w:lvlJc w:val="left"/>
      <w:pPr>
        <w:ind w:left="5888" w:hanging="360"/>
      </w:pPr>
    </w:lvl>
    <w:lvl w:ilvl="7" w:tplc="04240019" w:tentative="1">
      <w:start w:val="1"/>
      <w:numFmt w:val="lowerLetter"/>
      <w:lvlText w:val="%8."/>
      <w:lvlJc w:val="left"/>
      <w:pPr>
        <w:ind w:left="6608" w:hanging="360"/>
      </w:pPr>
    </w:lvl>
    <w:lvl w:ilvl="8" w:tplc="0424001B" w:tentative="1">
      <w:start w:val="1"/>
      <w:numFmt w:val="lowerRoman"/>
      <w:lvlText w:val="%9."/>
      <w:lvlJc w:val="right"/>
      <w:pPr>
        <w:ind w:left="7328" w:hanging="180"/>
      </w:pPr>
    </w:lvl>
  </w:abstractNum>
  <w:abstractNum w:abstractNumId="49" w15:restartNumberingAfterBreak="0">
    <w:nsid w:val="7D741703"/>
    <w:multiLevelType w:val="hybridMultilevel"/>
    <w:tmpl w:val="53D2269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0" w15:restartNumberingAfterBreak="0">
    <w:nsid w:val="7F62226A"/>
    <w:multiLevelType w:val="hybridMultilevel"/>
    <w:tmpl w:val="CCAEB636"/>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num w:numId="1">
    <w:abstractNumId w:val="5"/>
  </w:num>
  <w:num w:numId="2">
    <w:abstractNumId w:val="36"/>
  </w:num>
  <w:num w:numId="3">
    <w:abstractNumId w:val="28"/>
  </w:num>
  <w:num w:numId="4">
    <w:abstractNumId w:val="3"/>
  </w:num>
  <w:num w:numId="5">
    <w:abstractNumId w:val="35"/>
  </w:num>
  <w:num w:numId="6">
    <w:abstractNumId w:val="45"/>
  </w:num>
  <w:num w:numId="7">
    <w:abstractNumId w:val="4"/>
  </w:num>
  <w:num w:numId="8">
    <w:abstractNumId w:val="40"/>
  </w:num>
  <w:num w:numId="9">
    <w:abstractNumId w:val="37"/>
  </w:num>
  <w:num w:numId="10">
    <w:abstractNumId w:val="2"/>
  </w:num>
  <w:num w:numId="11">
    <w:abstractNumId w:val="34"/>
  </w:num>
  <w:num w:numId="12">
    <w:abstractNumId w:val="0"/>
  </w:num>
  <w:num w:numId="13">
    <w:abstractNumId w:val="21"/>
  </w:num>
  <w:num w:numId="14">
    <w:abstractNumId w:val="15"/>
  </w:num>
  <w:num w:numId="15">
    <w:abstractNumId w:val="13"/>
  </w:num>
  <w:num w:numId="16">
    <w:abstractNumId w:val="24"/>
  </w:num>
  <w:num w:numId="17">
    <w:abstractNumId w:val="47"/>
  </w:num>
  <w:num w:numId="18">
    <w:abstractNumId w:val="43"/>
  </w:num>
  <w:num w:numId="19">
    <w:abstractNumId w:val="27"/>
  </w:num>
  <w:num w:numId="20">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9"/>
  </w:num>
  <w:num w:numId="22">
    <w:abstractNumId w:val="44"/>
  </w:num>
  <w:num w:numId="23">
    <w:abstractNumId w:val="46"/>
  </w:num>
  <w:num w:numId="24">
    <w:abstractNumId w:val="16"/>
  </w:num>
  <w:num w:numId="25">
    <w:abstractNumId w:val="10"/>
  </w:num>
  <w:num w:numId="26">
    <w:abstractNumId w:val="38"/>
  </w:num>
  <w:num w:numId="27">
    <w:abstractNumId w:val="50"/>
  </w:num>
  <w:num w:numId="28">
    <w:abstractNumId w:val="48"/>
  </w:num>
  <w:num w:numId="29">
    <w:abstractNumId w:val="19"/>
  </w:num>
  <w:num w:numId="30">
    <w:abstractNumId w:val="23"/>
  </w:num>
  <w:num w:numId="31">
    <w:abstractNumId w:val="8"/>
  </w:num>
  <w:num w:numId="32">
    <w:abstractNumId w:val="11"/>
  </w:num>
  <w:num w:numId="33">
    <w:abstractNumId w:val="30"/>
  </w:num>
  <w:num w:numId="34">
    <w:abstractNumId w:val="22"/>
  </w:num>
  <w:num w:numId="35">
    <w:abstractNumId w:val="6"/>
  </w:num>
  <w:num w:numId="36">
    <w:abstractNumId w:val="17"/>
  </w:num>
  <w:num w:numId="37">
    <w:abstractNumId w:val="9"/>
  </w:num>
  <w:num w:numId="38">
    <w:abstractNumId w:val="31"/>
  </w:num>
  <w:num w:numId="39">
    <w:abstractNumId w:val="12"/>
  </w:num>
  <w:num w:numId="40">
    <w:abstractNumId w:val="26"/>
  </w:num>
  <w:num w:numId="41">
    <w:abstractNumId w:val="33"/>
  </w:num>
  <w:num w:numId="42">
    <w:abstractNumId w:val="25"/>
  </w:num>
  <w:num w:numId="43">
    <w:abstractNumId w:val="14"/>
  </w:num>
  <w:num w:numId="44">
    <w:abstractNumId w:val="18"/>
  </w:num>
  <w:num w:numId="45">
    <w:abstractNumId w:val="32"/>
  </w:num>
  <w:num w:numId="46">
    <w:abstractNumId w:val="20"/>
  </w:num>
  <w:num w:numId="47">
    <w:abstractNumId w:val="42"/>
  </w:num>
  <w:num w:numId="48">
    <w:abstractNumId w:val="7"/>
  </w:num>
  <w:num w:numId="49">
    <w:abstractNumId w:val="29"/>
  </w:num>
  <w:num w:numId="50">
    <w:abstractNumId w:val="41"/>
  </w:num>
  <w:num w:numId="51">
    <w:abstractNumId w:val="1"/>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eta Bizjak">
    <w15:presenceInfo w15:providerId="AD" w15:userId="S-1-5-21-883249467-966921291-1845911597-144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17F"/>
    <w:rsid w:val="0000102B"/>
    <w:rsid w:val="000019AD"/>
    <w:rsid w:val="00002751"/>
    <w:rsid w:val="0000324A"/>
    <w:rsid w:val="000048C3"/>
    <w:rsid w:val="000055BA"/>
    <w:rsid w:val="00005B05"/>
    <w:rsid w:val="00007749"/>
    <w:rsid w:val="00007E22"/>
    <w:rsid w:val="00010DB5"/>
    <w:rsid w:val="00011EB9"/>
    <w:rsid w:val="0001313C"/>
    <w:rsid w:val="000137D5"/>
    <w:rsid w:val="00013873"/>
    <w:rsid w:val="0001487F"/>
    <w:rsid w:val="000157BB"/>
    <w:rsid w:val="00015DA5"/>
    <w:rsid w:val="00015E8E"/>
    <w:rsid w:val="00015EDA"/>
    <w:rsid w:val="00016062"/>
    <w:rsid w:val="000163F6"/>
    <w:rsid w:val="000164EA"/>
    <w:rsid w:val="0001699D"/>
    <w:rsid w:val="000206F2"/>
    <w:rsid w:val="00020F03"/>
    <w:rsid w:val="0002187C"/>
    <w:rsid w:val="0002189D"/>
    <w:rsid w:val="00022AFC"/>
    <w:rsid w:val="00023C60"/>
    <w:rsid w:val="000240A5"/>
    <w:rsid w:val="00024424"/>
    <w:rsid w:val="000245E8"/>
    <w:rsid w:val="00025B7A"/>
    <w:rsid w:val="000264FF"/>
    <w:rsid w:val="00026738"/>
    <w:rsid w:val="000271EF"/>
    <w:rsid w:val="00027C0D"/>
    <w:rsid w:val="00030193"/>
    <w:rsid w:val="000306DB"/>
    <w:rsid w:val="000316EB"/>
    <w:rsid w:val="00031957"/>
    <w:rsid w:val="00034161"/>
    <w:rsid w:val="00034243"/>
    <w:rsid w:val="000351DE"/>
    <w:rsid w:val="00036AB8"/>
    <w:rsid w:val="000413F2"/>
    <w:rsid w:val="00042741"/>
    <w:rsid w:val="00042756"/>
    <w:rsid w:val="000429BA"/>
    <w:rsid w:val="0004386F"/>
    <w:rsid w:val="00043AA9"/>
    <w:rsid w:val="00044915"/>
    <w:rsid w:val="00045182"/>
    <w:rsid w:val="00045B72"/>
    <w:rsid w:val="00046E52"/>
    <w:rsid w:val="00046FFE"/>
    <w:rsid w:val="000479A5"/>
    <w:rsid w:val="000514A4"/>
    <w:rsid w:val="00051F75"/>
    <w:rsid w:val="0005577F"/>
    <w:rsid w:val="00055D0A"/>
    <w:rsid w:val="00055D7B"/>
    <w:rsid w:val="00056BB1"/>
    <w:rsid w:val="000573FF"/>
    <w:rsid w:val="000578B3"/>
    <w:rsid w:val="00060026"/>
    <w:rsid w:val="00060296"/>
    <w:rsid w:val="00060ABC"/>
    <w:rsid w:val="000620C3"/>
    <w:rsid w:val="000624CF"/>
    <w:rsid w:val="0006472D"/>
    <w:rsid w:val="00065CC6"/>
    <w:rsid w:val="000661D9"/>
    <w:rsid w:val="00066577"/>
    <w:rsid w:val="00066771"/>
    <w:rsid w:val="00071101"/>
    <w:rsid w:val="00071339"/>
    <w:rsid w:val="00073240"/>
    <w:rsid w:val="00074F2A"/>
    <w:rsid w:val="00075E6C"/>
    <w:rsid w:val="00076A4D"/>
    <w:rsid w:val="000774F5"/>
    <w:rsid w:val="00077BCD"/>
    <w:rsid w:val="0008401B"/>
    <w:rsid w:val="00084622"/>
    <w:rsid w:val="00084D21"/>
    <w:rsid w:val="00085183"/>
    <w:rsid w:val="00086E9A"/>
    <w:rsid w:val="0009059D"/>
    <w:rsid w:val="000914CC"/>
    <w:rsid w:val="0009260C"/>
    <w:rsid w:val="00093121"/>
    <w:rsid w:val="00093669"/>
    <w:rsid w:val="00094650"/>
    <w:rsid w:val="00094893"/>
    <w:rsid w:val="00094E6E"/>
    <w:rsid w:val="00095709"/>
    <w:rsid w:val="00096910"/>
    <w:rsid w:val="00096A42"/>
    <w:rsid w:val="00097FEF"/>
    <w:rsid w:val="000A05A2"/>
    <w:rsid w:val="000A09D6"/>
    <w:rsid w:val="000A25B4"/>
    <w:rsid w:val="000A5530"/>
    <w:rsid w:val="000A5DE4"/>
    <w:rsid w:val="000A5DEA"/>
    <w:rsid w:val="000A66F0"/>
    <w:rsid w:val="000A6880"/>
    <w:rsid w:val="000A7B7C"/>
    <w:rsid w:val="000B0056"/>
    <w:rsid w:val="000B05EC"/>
    <w:rsid w:val="000B1E41"/>
    <w:rsid w:val="000B219E"/>
    <w:rsid w:val="000B28BA"/>
    <w:rsid w:val="000B5029"/>
    <w:rsid w:val="000B55DF"/>
    <w:rsid w:val="000B667F"/>
    <w:rsid w:val="000B6AC6"/>
    <w:rsid w:val="000B7722"/>
    <w:rsid w:val="000C01EE"/>
    <w:rsid w:val="000C05B2"/>
    <w:rsid w:val="000C0C97"/>
    <w:rsid w:val="000C1DB3"/>
    <w:rsid w:val="000C3E00"/>
    <w:rsid w:val="000C6069"/>
    <w:rsid w:val="000C67E8"/>
    <w:rsid w:val="000C68A5"/>
    <w:rsid w:val="000C6DE5"/>
    <w:rsid w:val="000C73A0"/>
    <w:rsid w:val="000D0FF8"/>
    <w:rsid w:val="000D2148"/>
    <w:rsid w:val="000D2173"/>
    <w:rsid w:val="000D2D90"/>
    <w:rsid w:val="000D2EF5"/>
    <w:rsid w:val="000D40A1"/>
    <w:rsid w:val="000D4671"/>
    <w:rsid w:val="000D4B1A"/>
    <w:rsid w:val="000D5E4B"/>
    <w:rsid w:val="000D62EE"/>
    <w:rsid w:val="000D6A2E"/>
    <w:rsid w:val="000D7B5A"/>
    <w:rsid w:val="000D7DAF"/>
    <w:rsid w:val="000D7EB3"/>
    <w:rsid w:val="000E4748"/>
    <w:rsid w:val="000E4B9D"/>
    <w:rsid w:val="000F04C2"/>
    <w:rsid w:val="000F0DDB"/>
    <w:rsid w:val="000F184F"/>
    <w:rsid w:val="000F273A"/>
    <w:rsid w:val="000F510A"/>
    <w:rsid w:val="000F568D"/>
    <w:rsid w:val="000F60CA"/>
    <w:rsid w:val="000F711B"/>
    <w:rsid w:val="000F7316"/>
    <w:rsid w:val="000F7498"/>
    <w:rsid w:val="000F762D"/>
    <w:rsid w:val="000F7D00"/>
    <w:rsid w:val="00102870"/>
    <w:rsid w:val="00103931"/>
    <w:rsid w:val="00104400"/>
    <w:rsid w:val="00104499"/>
    <w:rsid w:val="00104CFC"/>
    <w:rsid w:val="00104F4E"/>
    <w:rsid w:val="00105DDC"/>
    <w:rsid w:val="001062ED"/>
    <w:rsid w:val="001063FC"/>
    <w:rsid w:val="00106764"/>
    <w:rsid w:val="00107FA9"/>
    <w:rsid w:val="0011247A"/>
    <w:rsid w:val="0011656B"/>
    <w:rsid w:val="001174CF"/>
    <w:rsid w:val="001176CC"/>
    <w:rsid w:val="00117CC4"/>
    <w:rsid w:val="00117E03"/>
    <w:rsid w:val="001206E6"/>
    <w:rsid w:val="00120928"/>
    <w:rsid w:val="00120AEF"/>
    <w:rsid w:val="00121566"/>
    <w:rsid w:val="001215BC"/>
    <w:rsid w:val="00122680"/>
    <w:rsid w:val="00122C5A"/>
    <w:rsid w:val="00123D39"/>
    <w:rsid w:val="001244B6"/>
    <w:rsid w:val="0012535E"/>
    <w:rsid w:val="00125B23"/>
    <w:rsid w:val="00125D1D"/>
    <w:rsid w:val="00126458"/>
    <w:rsid w:val="00127979"/>
    <w:rsid w:val="00130144"/>
    <w:rsid w:val="0013124B"/>
    <w:rsid w:val="001317A9"/>
    <w:rsid w:val="00131B4C"/>
    <w:rsid w:val="00131E9E"/>
    <w:rsid w:val="00133568"/>
    <w:rsid w:val="00134FE4"/>
    <w:rsid w:val="00135767"/>
    <w:rsid w:val="001360D1"/>
    <w:rsid w:val="00137608"/>
    <w:rsid w:val="00137BFF"/>
    <w:rsid w:val="001400E2"/>
    <w:rsid w:val="00140CEE"/>
    <w:rsid w:val="00141662"/>
    <w:rsid w:val="0014399B"/>
    <w:rsid w:val="00143D86"/>
    <w:rsid w:val="00145287"/>
    <w:rsid w:val="001468A3"/>
    <w:rsid w:val="00147B2A"/>
    <w:rsid w:val="00150045"/>
    <w:rsid w:val="0015015D"/>
    <w:rsid w:val="00151D73"/>
    <w:rsid w:val="001520FB"/>
    <w:rsid w:val="001525ED"/>
    <w:rsid w:val="0015366E"/>
    <w:rsid w:val="00154AC3"/>
    <w:rsid w:val="00154DEF"/>
    <w:rsid w:val="0015508E"/>
    <w:rsid w:val="0015521A"/>
    <w:rsid w:val="0015588C"/>
    <w:rsid w:val="00156A98"/>
    <w:rsid w:val="001572A4"/>
    <w:rsid w:val="001575BC"/>
    <w:rsid w:val="00160403"/>
    <w:rsid w:val="00162A86"/>
    <w:rsid w:val="00163B98"/>
    <w:rsid w:val="00164759"/>
    <w:rsid w:val="0016512D"/>
    <w:rsid w:val="001663CA"/>
    <w:rsid w:val="00166D6E"/>
    <w:rsid w:val="00167913"/>
    <w:rsid w:val="00167FC8"/>
    <w:rsid w:val="00167FF9"/>
    <w:rsid w:val="00170136"/>
    <w:rsid w:val="00170C74"/>
    <w:rsid w:val="00171115"/>
    <w:rsid w:val="00171744"/>
    <w:rsid w:val="00171FC5"/>
    <w:rsid w:val="0017203B"/>
    <w:rsid w:val="00172B41"/>
    <w:rsid w:val="00173041"/>
    <w:rsid w:val="00174F7F"/>
    <w:rsid w:val="00180620"/>
    <w:rsid w:val="00181084"/>
    <w:rsid w:val="001822A9"/>
    <w:rsid w:val="00182C4D"/>
    <w:rsid w:val="00182F3C"/>
    <w:rsid w:val="00183218"/>
    <w:rsid w:val="0018469C"/>
    <w:rsid w:val="00186341"/>
    <w:rsid w:val="00186F39"/>
    <w:rsid w:val="00187A66"/>
    <w:rsid w:val="00190A14"/>
    <w:rsid w:val="00191081"/>
    <w:rsid w:val="00194127"/>
    <w:rsid w:val="00194489"/>
    <w:rsid w:val="00195400"/>
    <w:rsid w:val="00195C64"/>
    <w:rsid w:val="0019634B"/>
    <w:rsid w:val="001A107E"/>
    <w:rsid w:val="001A123C"/>
    <w:rsid w:val="001A176F"/>
    <w:rsid w:val="001A214F"/>
    <w:rsid w:val="001A2D88"/>
    <w:rsid w:val="001A47A6"/>
    <w:rsid w:val="001A5FC7"/>
    <w:rsid w:val="001A798A"/>
    <w:rsid w:val="001A7C88"/>
    <w:rsid w:val="001B055E"/>
    <w:rsid w:val="001B13CB"/>
    <w:rsid w:val="001B1429"/>
    <w:rsid w:val="001B17E7"/>
    <w:rsid w:val="001B1C19"/>
    <w:rsid w:val="001B1CB4"/>
    <w:rsid w:val="001B274A"/>
    <w:rsid w:val="001B47DB"/>
    <w:rsid w:val="001B4996"/>
    <w:rsid w:val="001B5DBA"/>
    <w:rsid w:val="001B692D"/>
    <w:rsid w:val="001B6BB4"/>
    <w:rsid w:val="001B6EEC"/>
    <w:rsid w:val="001B7A2F"/>
    <w:rsid w:val="001B7E85"/>
    <w:rsid w:val="001B7EED"/>
    <w:rsid w:val="001C0C19"/>
    <w:rsid w:val="001C37AD"/>
    <w:rsid w:val="001C4C9E"/>
    <w:rsid w:val="001C4DCA"/>
    <w:rsid w:val="001C51CA"/>
    <w:rsid w:val="001C549E"/>
    <w:rsid w:val="001C5888"/>
    <w:rsid w:val="001C7543"/>
    <w:rsid w:val="001C7A2D"/>
    <w:rsid w:val="001C7C67"/>
    <w:rsid w:val="001D2804"/>
    <w:rsid w:val="001D2FA8"/>
    <w:rsid w:val="001D5FE0"/>
    <w:rsid w:val="001D6BCE"/>
    <w:rsid w:val="001D7308"/>
    <w:rsid w:val="001D788F"/>
    <w:rsid w:val="001D7BBE"/>
    <w:rsid w:val="001D7C60"/>
    <w:rsid w:val="001E0367"/>
    <w:rsid w:val="001E0A2A"/>
    <w:rsid w:val="001E1807"/>
    <w:rsid w:val="001E1D52"/>
    <w:rsid w:val="001E2686"/>
    <w:rsid w:val="001E26B1"/>
    <w:rsid w:val="001E30C0"/>
    <w:rsid w:val="001E381F"/>
    <w:rsid w:val="001E3F66"/>
    <w:rsid w:val="001E454D"/>
    <w:rsid w:val="001E4FD7"/>
    <w:rsid w:val="001E54D3"/>
    <w:rsid w:val="001E58F0"/>
    <w:rsid w:val="001E63A9"/>
    <w:rsid w:val="001F0BB9"/>
    <w:rsid w:val="001F12CB"/>
    <w:rsid w:val="001F197F"/>
    <w:rsid w:val="001F1B1F"/>
    <w:rsid w:val="001F276C"/>
    <w:rsid w:val="001F3F40"/>
    <w:rsid w:val="001F6DA1"/>
    <w:rsid w:val="002003E4"/>
    <w:rsid w:val="00203758"/>
    <w:rsid w:val="00205770"/>
    <w:rsid w:val="0020626A"/>
    <w:rsid w:val="002063F0"/>
    <w:rsid w:val="00207474"/>
    <w:rsid w:val="0021010E"/>
    <w:rsid w:val="0021417F"/>
    <w:rsid w:val="002141A3"/>
    <w:rsid w:val="00214DAB"/>
    <w:rsid w:val="00215308"/>
    <w:rsid w:val="002207E6"/>
    <w:rsid w:val="0022214F"/>
    <w:rsid w:val="0022291E"/>
    <w:rsid w:val="00223DFF"/>
    <w:rsid w:val="00224B17"/>
    <w:rsid w:val="00224E36"/>
    <w:rsid w:val="00225640"/>
    <w:rsid w:val="002261E0"/>
    <w:rsid w:val="002279E1"/>
    <w:rsid w:val="00227D23"/>
    <w:rsid w:val="00232BB8"/>
    <w:rsid w:val="00233366"/>
    <w:rsid w:val="00233974"/>
    <w:rsid w:val="00233D6F"/>
    <w:rsid w:val="00233E2A"/>
    <w:rsid w:val="00234C81"/>
    <w:rsid w:val="00235CC1"/>
    <w:rsid w:val="00236589"/>
    <w:rsid w:val="002370DD"/>
    <w:rsid w:val="00237C92"/>
    <w:rsid w:val="002402CA"/>
    <w:rsid w:val="00241944"/>
    <w:rsid w:val="002420DF"/>
    <w:rsid w:val="00244168"/>
    <w:rsid w:val="002462BC"/>
    <w:rsid w:val="002469EE"/>
    <w:rsid w:val="00247C7B"/>
    <w:rsid w:val="0025200F"/>
    <w:rsid w:val="002528C3"/>
    <w:rsid w:val="00252A51"/>
    <w:rsid w:val="00253BBE"/>
    <w:rsid w:val="00254BC8"/>
    <w:rsid w:val="0025544B"/>
    <w:rsid w:val="00256B8D"/>
    <w:rsid w:val="00257950"/>
    <w:rsid w:val="0026107D"/>
    <w:rsid w:val="00262D26"/>
    <w:rsid w:val="00264FCC"/>
    <w:rsid w:val="0026522B"/>
    <w:rsid w:val="00265423"/>
    <w:rsid w:val="00265952"/>
    <w:rsid w:val="0026616A"/>
    <w:rsid w:val="0026743E"/>
    <w:rsid w:val="00270F66"/>
    <w:rsid w:val="002712D3"/>
    <w:rsid w:val="00273FA5"/>
    <w:rsid w:val="00274195"/>
    <w:rsid w:val="0027445B"/>
    <w:rsid w:val="00274552"/>
    <w:rsid w:val="00274D08"/>
    <w:rsid w:val="00275253"/>
    <w:rsid w:val="00277385"/>
    <w:rsid w:val="0028251B"/>
    <w:rsid w:val="00282789"/>
    <w:rsid w:val="00282ACF"/>
    <w:rsid w:val="0028468C"/>
    <w:rsid w:val="00284894"/>
    <w:rsid w:val="00285C2A"/>
    <w:rsid w:val="0028622B"/>
    <w:rsid w:val="0028650E"/>
    <w:rsid w:val="00290057"/>
    <w:rsid w:val="0029018B"/>
    <w:rsid w:val="0029147C"/>
    <w:rsid w:val="00291C4E"/>
    <w:rsid w:val="00291FBE"/>
    <w:rsid w:val="002920AD"/>
    <w:rsid w:val="00293288"/>
    <w:rsid w:val="00293E6C"/>
    <w:rsid w:val="00294164"/>
    <w:rsid w:val="00294A64"/>
    <w:rsid w:val="00295A21"/>
    <w:rsid w:val="00295D29"/>
    <w:rsid w:val="00295FFF"/>
    <w:rsid w:val="002972BC"/>
    <w:rsid w:val="00297323"/>
    <w:rsid w:val="002A078F"/>
    <w:rsid w:val="002A14CD"/>
    <w:rsid w:val="002A214E"/>
    <w:rsid w:val="002A2634"/>
    <w:rsid w:val="002A4AED"/>
    <w:rsid w:val="002A5699"/>
    <w:rsid w:val="002B1C08"/>
    <w:rsid w:val="002B1CFE"/>
    <w:rsid w:val="002B1E85"/>
    <w:rsid w:val="002B221B"/>
    <w:rsid w:val="002B3D77"/>
    <w:rsid w:val="002B51C3"/>
    <w:rsid w:val="002B6539"/>
    <w:rsid w:val="002B65A9"/>
    <w:rsid w:val="002B75C4"/>
    <w:rsid w:val="002B7C70"/>
    <w:rsid w:val="002C35AF"/>
    <w:rsid w:val="002C3619"/>
    <w:rsid w:val="002C4201"/>
    <w:rsid w:val="002C47FF"/>
    <w:rsid w:val="002C58D9"/>
    <w:rsid w:val="002C5C42"/>
    <w:rsid w:val="002C6048"/>
    <w:rsid w:val="002C63B9"/>
    <w:rsid w:val="002C6EAC"/>
    <w:rsid w:val="002C7421"/>
    <w:rsid w:val="002C7A0C"/>
    <w:rsid w:val="002D3634"/>
    <w:rsid w:val="002D5B23"/>
    <w:rsid w:val="002D7F75"/>
    <w:rsid w:val="002E0E16"/>
    <w:rsid w:val="002E12E8"/>
    <w:rsid w:val="002E135B"/>
    <w:rsid w:val="002E1FD0"/>
    <w:rsid w:val="002E25D6"/>
    <w:rsid w:val="002E284E"/>
    <w:rsid w:val="002E2F26"/>
    <w:rsid w:val="002E39AE"/>
    <w:rsid w:val="002E3EA3"/>
    <w:rsid w:val="002E3F4D"/>
    <w:rsid w:val="002E4DCD"/>
    <w:rsid w:val="002E5FDA"/>
    <w:rsid w:val="002E7C6F"/>
    <w:rsid w:val="002E7D8F"/>
    <w:rsid w:val="002F0FF8"/>
    <w:rsid w:val="002F1174"/>
    <w:rsid w:val="002F14D3"/>
    <w:rsid w:val="002F58ED"/>
    <w:rsid w:val="002F78B7"/>
    <w:rsid w:val="00300092"/>
    <w:rsid w:val="0030040F"/>
    <w:rsid w:val="003041EF"/>
    <w:rsid w:val="00305B65"/>
    <w:rsid w:val="00305F99"/>
    <w:rsid w:val="00306319"/>
    <w:rsid w:val="00306A88"/>
    <w:rsid w:val="00307069"/>
    <w:rsid w:val="00310606"/>
    <w:rsid w:val="00311E0A"/>
    <w:rsid w:val="00312F68"/>
    <w:rsid w:val="0031322E"/>
    <w:rsid w:val="00315691"/>
    <w:rsid w:val="003166B1"/>
    <w:rsid w:val="003169D9"/>
    <w:rsid w:val="003175A6"/>
    <w:rsid w:val="00317F59"/>
    <w:rsid w:val="00320DF3"/>
    <w:rsid w:val="0032177B"/>
    <w:rsid w:val="00321E1D"/>
    <w:rsid w:val="00324126"/>
    <w:rsid w:val="00324EA4"/>
    <w:rsid w:val="00326194"/>
    <w:rsid w:val="00326D5C"/>
    <w:rsid w:val="00330973"/>
    <w:rsid w:val="0033175B"/>
    <w:rsid w:val="00331863"/>
    <w:rsid w:val="003330CB"/>
    <w:rsid w:val="00333D07"/>
    <w:rsid w:val="00334E32"/>
    <w:rsid w:val="003368FA"/>
    <w:rsid w:val="0034017B"/>
    <w:rsid w:val="003401B9"/>
    <w:rsid w:val="00342EAB"/>
    <w:rsid w:val="00344003"/>
    <w:rsid w:val="00344B52"/>
    <w:rsid w:val="0034504B"/>
    <w:rsid w:val="0034680C"/>
    <w:rsid w:val="00346A15"/>
    <w:rsid w:val="00347CF7"/>
    <w:rsid w:val="00350EB9"/>
    <w:rsid w:val="00351C70"/>
    <w:rsid w:val="0035227C"/>
    <w:rsid w:val="00353EF8"/>
    <w:rsid w:val="0035459E"/>
    <w:rsid w:val="003561BE"/>
    <w:rsid w:val="00356660"/>
    <w:rsid w:val="00356B8A"/>
    <w:rsid w:val="00357FA8"/>
    <w:rsid w:val="00360A3F"/>
    <w:rsid w:val="00362888"/>
    <w:rsid w:val="00362AE7"/>
    <w:rsid w:val="00362B43"/>
    <w:rsid w:val="00362CDF"/>
    <w:rsid w:val="003630E2"/>
    <w:rsid w:val="00363B45"/>
    <w:rsid w:val="00363CDC"/>
    <w:rsid w:val="00364816"/>
    <w:rsid w:val="00364F10"/>
    <w:rsid w:val="0036693E"/>
    <w:rsid w:val="0036729E"/>
    <w:rsid w:val="00367923"/>
    <w:rsid w:val="003712F0"/>
    <w:rsid w:val="00372C98"/>
    <w:rsid w:val="003737B4"/>
    <w:rsid w:val="003748E5"/>
    <w:rsid w:val="00374FDA"/>
    <w:rsid w:val="003757C0"/>
    <w:rsid w:val="003759BE"/>
    <w:rsid w:val="00376397"/>
    <w:rsid w:val="00377E28"/>
    <w:rsid w:val="00380252"/>
    <w:rsid w:val="00380585"/>
    <w:rsid w:val="00381705"/>
    <w:rsid w:val="00381A21"/>
    <w:rsid w:val="00382CC8"/>
    <w:rsid w:val="003853F0"/>
    <w:rsid w:val="0038641D"/>
    <w:rsid w:val="003866FF"/>
    <w:rsid w:val="00386C59"/>
    <w:rsid w:val="003874FF"/>
    <w:rsid w:val="00387B3C"/>
    <w:rsid w:val="00387CFD"/>
    <w:rsid w:val="00390EAC"/>
    <w:rsid w:val="00391DEF"/>
    <w:rsid w:val="0039240D"/>
    <w:rsid w:val="00393F66"/>
    <w:rsid w:val="00394B35"/>
    <w:rsid w:val="00394C24"/>
    <w:rsid w:val="003951F0"/>
    <w:rsid w:val="00396378"/>
    <w:rsid w:val="00397F43"/>
    <w:rsid w:val="003A09A1"/>
    <w:rsid w:val="003A1382"/>
    <w:rsid w:val="003A1459"/>
    <w:rsid w:val="003A168A"/>
    <w:rsid w:val="003A3882"/>
    <w:rsid w:val="003A6CA7"/>
    <w:rsid w:val="003A7A83"/>
    <w:rsid w:val="003A7D9F"/>
    <w:rsid w:val="003B0B80"/>
    <w:rsid w:val="003B1634"/>
    <w:rsid w:val="003B2141"/>
    <w:rsid w:val="003B3A30"/>
    <w:rsid w:val="003B3C47"/>
    <w:rsid w:val="003B403F"/>
    <w:rsid w:val="003B5CA2"/>
    <w:rsid w:val="003B636C"/>
    <w:rsid w:val="003B6AE6"/>
    <w:rsid w:val="003B71A0"/>
    <w:rsid w:val="003C114A"/>
    <w:rsid w:val="003C2731"/>
    <w:rsid w:val="003C47E6"/>
    <w:rsid w:val="003C4DD6"/>
    <w:rsid w:val="003C52DD"/>
    <w:rsid w:val="003C5E63"/>
    <w:rsid w:val="003C65E1"/>
    <w:rsid w:val="003C7A56"/>
    <w:rsid w:val="003C7D0A"/>
    <w:rsid w:val="003D0233"/>
    <w:rsid w:val="003D0F01"/>
    <w:rsid w:val="003D1102"/>
    <w:rsid w:val="003D1285"/>
    <w:rsid w:val="003D23BE"/>
    <w:rsid w:val="003D397F"/>
    <w:rsid w:val="003D3E16"/>
    <w:rsid w:val="003D414D"/>
    <w:rsid w:val="003D47B5"/>
    <w:rsid w:val="003D70E6"/>
    <w:rsid w:val="003D713F"/>
    <w:rsid w:val="003D724C"/>
    <w:rsid w:val="003E0191"/>
    <w:rsid w:val="003E1E60"/>
    <w:rsid w:val="003E2512"/>
    <w:rsid w:val="003E2DFC"/>
    <w:rsid w:val="003E4710"/>
    <w:rsid w:val="003E47BF"/>
    <w:rsid w:val="003E5FA4"/>
    <w:rsid w:val="003F0E04"/>
    <w:rsid w:val="003F0E83"/>
    <w:rsid w:val="003F3413"/>
    <w:rsid w:val="003F457D"/>
    <w:rsid w:val="003F5EC4"/>
    <w:rsid w:val="003F66EC"/>
    <w:rsid w:val="003F67BC"/>
    <w:rsid w:val="003F6AB1"/>
    <w:rsid w:val="003F702B"/>
    <w:rsid w:val="00400BCB"/>
    <w:rsid w:val="00401A8E"/>
    <w:rsid w:val="00402159"/>
    <w:rsid w:val="00402A38"/>
    <w:rsid w:val="00402DFE"/>
    <w:rsid w:val="00403098"/>
    <w:rsid w:val="00403521"/>
    <w:rsid w:val="0040357B"/>
    <w:rsid w:val="00404357"/>
    <w:rsid w:val="00405B48"/>
    <w:rsid w:val="004078EB"/>
    <w:rsid w:val="00407C01"/>
    <w:rsid w:val="00407E4A"/>
    <w:rsid w:val="004100F2"/>
    <w:rsid w:val="0041258E"/>
    <w:rsid w:val="00412773"/>
    <w:rsid w:val="00412783"/>
    <w:rsid w:val="00412887"/>
    <w:rsid w:val="00413B33"/>
    <w:rsid w:val="00417373"/>
    <w:rsid w:val="004208C4"/>
    <w:rsid w:val="00421116"/>
    <w:rsid w:val="00421475"/>
    <w:rsid w:val="00421EC3"/>
    <w:rsid w:val="00423E67"/>
    <w:rsid w:val="0042570D"/>
    <w:rsid w:val="004257FD"/>
    <w:rsid w:val="004275F0"/>
    <w:rsid w:val="00427CE0"/>
    <w:rsid w:val="004300E3"/>
    <w:rsid w:val="00431B75"/>
    <w:rsid w:val="00433477"/>
    <w:rsid w:val="004338B9"/>
    <w:rsid w:val="004344A4"/>
    <w:rsid w:val="004365C7"/>
    <w:rsid w:val="00436694"/>
    <w:rsid w:val="00437FBD"/>
    <w:rsid w:val="0044189A"/>
    <w:rsid w:val="00441BD3"/>
    <w:rsid w:val="00441D78"/>
    <w:rsid w:val="004426BA"/>
    <w:rsid w:val="0044327E"/>
    <w:rsid w:val="0044388D"/>
    <w:rsid w:val="00443CF0"/>
    <w:rsid w:val="004455A9"/>
    <w:rsid w:val="0044660F"/>
    <w:rsid w:val="00446AA1"/>
    <w:rsid w:val="004501E5"/>
    <w:rsid w:val="0045210B"/>
    <w:rsid w:val="004524E7"/>
    <w:rsid w:val="00452CCC"/>
    <w:rsid w:val="004536B3"/>
    <w:rsid w:val="00453D0C"/>
    <w:rsid w:val="0045469E"/>
    <w:rsid w:val="004552C1"/>
    <w:rsid w:val="00455F13"/>
    <w:rsid w:val="00456DB3"/>
    <w:rsid w:val="00457403"/>
    <w:rsid w:val="004608FA"/>
    <w:rsid w:val="0046174E"/>
    <w:rsid w:val="00462C16"/>
    <w:rsid w:val="00462FAD"/>
    <w:rsid w:val="00464135"/>
    <w:rsid w:val="00464B03"/>
    <w:rsid w:val="00465381"/>
    <w:rsid w:val="004664B3"/>
    <w:rsid w:val="004675D5"/>
    <w:rsid w:val="00471255"/>
    <w:rsid w:val="0047279D"/>
    <w:rsid w:val="00473608"/>
    <w:rsid w:val="0047449E"/>
    <w:rsid w:val="00474B4E"/>
    <w:rsid w:val="00474F6E"/>
    <w:rsid w:val="00475042"/>
    <w:rsid w:val="00475119"/>
    <w:rsid w:val="00476122"/>
    <w:rsid w:val="0047631C"/>
    <w:rsid w:val="00476EF8"/>
    <w:rsid w:val="0047738B"/>
    <w:rsid w:val="004800FE"/>
    <w:rsid w:val="0048013A"/>
    <w:rsid w:val="004803F3"/>
    <w:rsid w:val="0048113A"/>
    <w:rsid w:val="00482707"/>
    <w:rsid w:val="004836EC"/>
    <w:rsid w:val="004843C7"/>
    <w:rsid w:val="004853F5"/>
    <w:rsid w:val="0048656F"/>
    <w:rsid w:val="004872E0"/>
    <w:rsid w:val="004900EE"/>
    <w:rsid w:val="0049036B"/>
    <w:rsid w:val="004921DB"/>
    <w:rsid w:val="00492305"/>
    <w:rsid w:val="00492D40"/>
    <w:rsid w:val="004937EF"/>
    <w:rsid w:val="00493B05"/>
    <w:rsid w:val="00494541"/>
    <w:rsid w:val="004953BF"/>
    <w:rsid w:val="00495F6D"/>
    <w:rsid w:val="00496FC2"/>
    <w:rsid w:val="00497C5F"/>
    <w:rsid w:val="004A0133"/>
    <w:rsid w:val="004A20E8"/>
    <w:rsid w:val="004A3782"/>
    <w:rsid w:val="004A4BED"/>
    <w:rsid w:val="004A5E0F"/>
    <w:rsid w:val="004A708A"/>
    <w:rsid w:val="004A7BAD"/>
    <w:rsid w:val="004B00D0"/>
    <w:rsid w:val="004B02EB"/>
    <w:rsid w:val="004B04EA"/>
    <w:rsid w:val="004B0CB3"/>
    <w:rsid w:val="004B0CF7"/>
    <w:rsid w:val="004B1DA8"/>
    <w:rsid w:val="004B430E"/>
    <w:rsid w:val="004B4808"/>
    <w:rsid w:val="004B51BA"/>
    <w:rsid w:val="004B5329"/>
    <w:rsid w:val="004C00C9"/>
    <w:rsid w:val="004C0D34"/>
    <w:rsid w:val="004C2FDC"/>
    <w:rsid w:val="004C3480"/>
    <w:rsid w:val="004C3BB1"/>
    <w:rsid w:val="004C3F47"/>
    <w:rsid w:val="004C5D74"/>
    <w:rsid w:val="004D00E9"/>
    <w:rsid w:val="004D2B81"/>
    <w:rsid w:val="004D39EA"/>
    <w:rsid w:val="004D4AB6"/>
    <w:rsid w:val="004D59E8"/>
    <w:rsid w:val="004D5A57"/>
    <w:rsid w:val="004D6C50"/>
    <w:rsid w:val="004D7D51"/>
    <w:rsid w:val="004E0660"/>
    <w:rsid w:val="004E088A"/>
    <w:rsid w:val="004E2989"/>
    <w:rsid w:val="004E33EB"/>
    <w:rsid w:val="004E3D94"/>
    <w:rsid w:val="004E4EE7"/>
    <w:rsid w:val="004E5619"/>
    <w:rsid w:val="004E7E1C"/>
    <w:rsid w:val="004F1F0F"/>
    <w:rsid w:val="004F2D26"/>
    <w:rsid w:val="004F49B9"/>
    <w:rsid w:val="004F51C4"/>
    <w:rsid w:val="004F5620"/>
    <w:rsid w:val="004F5F91"/>
    <w:rsid w:val="00500581"/>
    <w:rsid w:val="0050158C"/>
    <w:rsid w:val="00503010"/>
    <w:rsid w:val="00503378"/>
    <w:rsid w:val="00503651"/>
    <w:rsid w:val="00503D08"/>
    <w:rsid w:val="00504928"/>
    <w:rsid w:val="0050712A"/>
    <w:rsid w:val="0051183D"/>
    <w:rsid w:val="0051205C"/>
    <w:rsid w:val="0051264E"/>
    <w:rsid w:val="0051492D"/>
    <w:rsid w:val="005168E8"/>
    <w:rsid w:val="00516D42"/>
    <w:rsid w:val="0051704F"/>
    <w:rsid w:val="0051758C"/>
    <w:rsid w:val="00517702"/>
    <w:rsid w:val="0052030F"/>
    <w:rsid w:val="00521B59"/>
    <w:rsid w:val="0052364B"/>
    <w:rsid w:val="0052414C"/>
    <w:rsid w:val="0052561D"/>
    <w:rsid w:val="005260BE"/>
    <w:rsid w:val="0052686E"/>
    <w:rsid w:val="00526FBC"/>
    <w:rsid w:val="005276D9"/>
    <w:rsid w:val="00527712"/>
    <w:rsid w:val="00527FBB"/>
    <w:rsid w:val="005307A0"/>
    <w:rsid w:val="00531669"/>
    <w:rsid w:val="00531B7F"/>
    <w:rsid w:val="00531E9E"/>
    <w:rsid w:val="005334E4"/>
    <w:rsid w:val="00533B55"/>
    <w:rsid w:val="00534E70"/>
    <w:rsid w:val="005351F1"/>
    <w:rsid w:val="00535252"/>
    <w:rsid w:val="00537151"/>
    <w:rsid w:val="00537320"/>
    <w:rsid w:val="0054011D"/>
    <w:rsid w:val="005401F8"/>
    <w:rsid w:val="005407F1"/>
    <w:rsid w:val="0054209B"/>
    <w:rsid w:val="0054335C"/>
    <w:rsid w:val="00543A42"/>
    <w:rsid w:val="00543C80"/>
    <w:rsid w:val="0054415C"/>
    <w:rsid w:val="00544B82"/>
    <w:rsid w:val="0054504C"/>
    <w:rsid w:val="00545B01"/>
    <w:rsid w:val="00546286"/>
    <w:rsid w:val="0054685D"/>
    <w:rsid w:val="00546DCA"/>
    <w:rsid w:val="00550857"/>
    <w:rsid w:val="005538F8"/>
    <w:rsid w:val="00554AAA"/>
    <w:rsid w:val="005566AA"/>
    <w:rsid w:val="005568EB"/>
    <w:rsid w:val="00556FA0"/>
    <w:rsid w:val="00557571"/>
    <w:rsid w:val="00557631"/>
    <w:rsid w:val="00560EC3"/>
    <w:rsid w:val="00561EBF"/>
    <w:rsid w:val="0056394D"/>
    <w:rsid w:val="00564259"/>
    <w:rsid w:val="00566443"/>
    <w:rsid w:val="00567969"/>
    <w:rsid w:val="00567B67"/>
    <w:rsid w:val="0057192D"/>
    <w:rsid w:val="00572314"/>
    <w:rsid w:val="00572B72"/>
    <w:rsid w:val="0057443B"/>
    <w:rsid w:val="005750A9"/>
    <w:rsid w:val="0057626C"/>
    <w:rsid w:val="00583E91"/>
    <w:rsid w:val="005845FB"/>
    <w:rsid w:val="005869B8"/>
    <w:rsid w:val="0058741A"/>
    <w:rsid w:val="0058791D"/>
    <w:rsid w:val="00587BE0"/>
    <w:rsid w:val="00587C0D"/>
    <w:rsid w:val="0059060B"/>
    <w:rsid w:val="00590690"/>
    <w:rsid w:val="00591060"/>
    <w:rsid w:val="005915CF"/>
    <w:rsid w:val="00592867"/>
    <w:rsid w:val="00592DFF"/>
    <w:rsid w:val="00592E21"/>
    <w:rsid w:val="00592EC7"/>
    <w:rsid w:val="00594404"/>
    <w:rsid w:val="00595262"/>
    <w:rsid w:val="00596548"/>
    <w:rsid w:val="00596AF4"/>
    <w:rsid w:val="00596C3B"/>
    <w:rsid w:val="00597B9C"/>
    <w:rsid w:val="005A02D2"/>
    <w:rsid w:val="005A0381"/>
    <w:rsid w:val="005A2C9A"/>
    <w:rsid w:val="005A3396"/>
    <w:rsid w:val="005A33E8"/>
    <w:rsid w:val="005A4350"/>
    <w:rsid w:val="005A4EEA"/>
    <w:rsid w:val="005A637A"/>
    <w:rsid w:val="005A6447"/>
    <w:rsid w:val="005A69EE"/>
    <w:rsid w:val="005A75AD"/>
    <w:rsid w:val="005A7B9A"/>
    <w:rsid w:val="005B1825"/>
    <w:rsid w:val="005B2F55"/>
    <w:rsid w:val="005B3197"/>
    <w:rsid w:val="005B355E"/>
    <w:rsid w:val="005B36C5"/>
    <w:rsid w:val="005B4AE7"/>
    <w:rsid w:val="005B5278"/>
    <w:rsid w:val="005C0F59"/>
    <w:rsid w:val="005C2CEA"/>
    <w:rsid w:val="005C393D"/>
    <w:rsid w:val="005C4586"/>
    <w:rsid w:val="005C4626"/>
    <w:rsid w:val="005C6259"/>
    <w:rsid w:val="005C6281"/>
    <w:rsid w:val="005C7FE8"/>
    <w:rsid w:val="005D162C"/>
    <w:rsid w:val="005D17C3"/>
    <w:rsid w:val="005D1940"/>
    <w:rsid w:val="005D2B1D"/>
    <w:rsid w:val="005D3625"/>
    <w:rsid w:val="005D362F"/>
    <w:rsid w:val="005D39BE"/>
    <w:rsid w:val="005D41F3"/>
    <w:rsid w:val="005D4904"/>
    <w:rsid w:val="005D5413"/>
    <w:rsid w:val="005D57F2"/>
    <w:rsid w:val="005D6776"/>
    <w:rsid w:val="005D6D64"/>
    <w:rsid w:val="005D7A67"/>
    <w:rsid w:val="005D7EA1"/>
    <w:rsid w:val="005E0FF4"/>
    <w:rsid w:val="005E16ED"/>
    <w:rsid w:val="005E22C1"/>
    <w:rsid w:val="005E2E32"/>
    <w:rsid w:val="005E35E3"/>
    <w:rsid w:val="005E647B"/>
    <w:rsid w:val="005E69F1"/>
    <w:rsid w:val="005F0D26"/>
    <w:rsid w:val="005F13E7"/>
    <w:rsid w:val="005F23D2"/>
    <w:rsid w:val="005F3E41"/>
    <w:rsid w:val="005F4911"/>
    <w:rsid w:val="005F4F00"/>
    <w:rsid w:val="005F5112"/>
    <w:rsid w:val="005F5315"/>
    <w:rsid w:val="0060139C"/>
    <w:rsid w:val="006017DD"/>
    <w:rsid w:val="006025F7"/>
    <w:rsid w:val="00602B90"/>
    <w:rsid w:val="006037D8"/>
    <w:rsid w:val="006039A2"/>
    <w:rsid w:val="00605064"/>
    <w:rsid w:val="00605339"/>
    <w:rsid w:val="00605E12"/>
    <w:rsid w:val="0060610E"/>
    <w:rsid w:val="00607F97"/>
    <w:rsid w:val="006104A3"/>
    <w:rsid w:val="00610BF6"/>
    <w:rsid w:val="0061226E"/>
    <w:rsid w:val="006128B5"/>
    <w:rsid w:val="00613375"/>
    <w:rsid w:val="00613530"/>
    <w:rsid w:val="006142A4"/>
    <w:rsid w:val="006146CA"/>
    <w:rsid w:val="00614831"/>
    <w:rsid w:val="00615B4C"/>
    <w:rsid w:val="0061612D"/>
    <w:rsid w:val="006163FD"/>
    <w:rsid w:val="00616A34"/>
    <w:rsid w:val="00616BAA"/>
    <w:rsid w:val="00616FF9"/>
    <w:rsid w:val="0061773C"/>
    <w:rsid w:val="00622356"/>
    <w:rsid w:val="0062390E"/>
    <w:rsid w:val="00624861"/>
    <w:rsid w:val="00624E0C"/>
    <w:rsid w:val="00625E76"/>
    <w:rsid w:val="00627B9F"/>
    <w:rsid w:val="006314CD"/>
    <w:rsid w:val="0063200E"/>
    <w:rsid w:val="006324B4"/>
    <w:rsid w:val="00632A81"/>
    <w:rsid w:val="00632D37"/>
    <w:rsid w:val="006340F8"/>
    <w:rsid w:val="006344A8"/>
    <w:rsid w:val="00634506"/>
    <w:rsid w:val="00635936"/>
    <w:rsid w:val="00635E92"/>
    <w:rsid w:val="00636BEA"/>
    <w:rsid w:val="0064165C"/>
    <w:rsid w:val="00642A83"/>
    <w:rsid w:val="00642DB4"/>
    <w:rsid w:val="00645CA9"/>
    <w:rsid w:val="00646743"/>
    <w:rsid w:val="00647926"/>
    <w:rsid w:val="006505B6"/>
    <w:rsid w:val="0065075E"/>
    <w:rsid w:val="00651A29"/>
    <w:rsid w:val="006537C7"/>
    <w:rsid w:val="00653C2A"/>
    <w:rsid w:val="006547E0"/>
    <w:rsid w:val="00654859"/>
    <w:rsid w:val="00655C03"/>
    <w:rsid w:val="006563DA"/>
    <w:rsid w:val="00656547"/>
    <w:rsid w:val="0065654E"/>
    <w:rsid w:val="00660009"/>
    <w:rsid w:val="00660EAB"/>
    <w:rsid w:val="006631E9"/>
    <w:rsid w:val="0066358F"/>
    <w:rsid w:val="00664A1B"/>
    <w:rsid w:val="00666A32"/>
    <w:rsid w:val="0067147B"/>
    <w:rsid w:val="006716D5"/>
    <w:rsid w:val="00671B1E"/>
    <w:rsid w:val="006726CD"/>
    <w:rsid w:val="00672EB8"/>
    <w:rsid w:val="0067348B"/>
    <w:rsid w:val="00674BD1"/>
    <w:rsid w:val="00675B03"/>
    <w:rsid w:val="0067676E"/>
    <w:rsid w:val="0067685B"/>
    <w:rsid w:val="0067763E"/>
    <w:rsid w:val="00677E96"/>
    <w:rsid w:val="00680260"/>
    <w:rsid w:val="006802A6"/>
    <w:rsid w:val="006815BF"/>
    <w:rsid w:val="0068184A"/>
    <w:rsid w:val="00682711"/>
    <w:rsid w:val="00682E71"/>
    <w:rsid w:val="00683417"/>
    <w:rsid w:val="00683420"/>
    <w:rsid w:val="00683537"/>
    <w:rsid w:val="00683561"/>
    <w:rsid w:val="00684483"/>
    <w:rsid w:val="00684567"/>
    <w:rsid w:val="00685FAD"/>
    <w:rsid w:val="00687173"/>
    <w:rsid w:val="00691C8A"/>
    <w:rsid w:val="00692C76"/>
    <w:rsid w:val="00693AE0"/>
    <w:rsid w:val="00693B1F"/>
    <w:rsid w:val="00696A09"/>
    <w:rsid w:val="00696BD4"/>
    <w:rsid w:val="00696BED"/>
    <w:rsid w:val="00696F68"/>
    <w:rsid w:val="00697B24"/>
    <w:rsid w:val="006A1D92"/>
    <w:rsid w:val="006A2A3B"/>
    <w:rsid w:val="006A2E85"/>
    <w:rsid w:val="006A2EC3"/>
    <w:rsid w:val="006A3853"/>
    <w:rsid w:val="006A4F88"/>
    <w:rsid w:val="006A5435"/>
    <w:rsid w:val="006A7EC3"/>
    <w:rsid w:val="006B0A29"/>
    <w:rsid w:val="006B142E"/>
    <w:rsid w:val="006B1F9F"/>
    <w:rsid w:val="006B40FC"/>
    <w:rsid w:val="006B6C39"/>
    <w:rsid w:val="006B6E08"/>
    <w:rsid w:val="006C0FB5"/>
    <w:rsid w:val="006C1F38"/>
    <w:rsid w:val="006C38CE"/>
    <w:rsid w:val="006C3A74"/>
    <w:rsid w:val="006C4767"/>
    <w:rsid w:val="006C4B80"/>
    <w:rsid w:val="006C576D"/>
    <w:rsid w:val="006C5888"/>
    <w:rsid w:val="006C67AB"/>
    <w:rsid w:val="006C6F01"/>
    <w:rsid w:val="006C6F14"/>
    <w:rsid w:val="006C7CA5"/>
    <w:rsid w:val="006D16B2"/>
    <w:rsid w:val="006D3DFB"/>
    <w:rsid w:val="006D466B"/>
    <w:rsid w:val="006D48BF"/>
    <w:rsid w:val="006D48EA"/>
    <w:rsid w:val="006D65A4"/>
    <w:rsid w:val="006D7247"/>
    <w:rsid w:val="006D79B3"/>
    <w:rsid w:val="006E0BCF"/>
    <w:rsid w:val="006E2703"/>
    <w:rsid w:val="006E2E5E"/>
    <w:rsid w:val="006E378A"/>
    <w:rsid w:val="006E3EFF"/>
    <w:rsid w:val="006E4B7E"/>
    <w:rsid w:val="006E4D97"/>
    <w:rsid w:val="006E6215"/>
    <w:rsid w:val="006E7126"/>
    <w:rsid w:val="006E7143"/>
    <w:rsid w:val="006E7BC2"/>
    <w:rsid w:val="006F0581"/>
    <w:rsid w:val="006F0C68"/>
    <w:rsid w:val="006F1B64"/>
    <w:rsid w:val="006F23C8"/>
    <w:rsid w:val="006F2CCE"/>
    <w:rsid w:val="006F3E7C"/>
    <w:rsid w:val="006F3F1B"/>
    <w:rsid w:val="006F4357"/>
    <w:rsid w:val="006F4958"/>
    <w:rsid w:val="006F4BDE"/>
    <w:rsid w:val="006F5743"/>
    <w:rsid w:val="006F7598"/>
    <w:rsid w:val="006F76BD"/>
    <w:rsid w:val="00700339"/>
    <w:rsid w:val="007009FD"/>
    <w:rsid w:val="00701666"/>
    <w:rsid w:val="00701709"/>
    <w:rsid w:val="00702429"/>
    <w:rsid w:val="00702906"/>
    <w:rsid w:val="00702C88"/>
    <w:rsid w:val="0070316E"/>
    <w:rsid w:val="00703CD2"/>
    <w:rsid w:val="00703DEC"/>
    <w:rsid w:val="0070528E"/>
    <w:rsid w:val="0070633D"/>
    <w:rsid w:val="00707390"/>
    <w:rsid w:val="00711750"/>
    <w:rsid w:val="007121C6"/>
    <w:rsid w:val="00712C92"/>
    <w:rsid w:val="00713507"/>
    <w:rsid w:val="00713E03"/>
    <w:rsid w:val="0071747F"/>
    <w:rsid w:val="00721811"/>
    <w:rsid w:val="00721E7D"/>
    <w:rsid w:val="00722C54"/>
    <w:rsid w:val="0072316A"/>
    <w:rsid w:val="00725806"/>
    <w:rsid w:val="007267D5"/>
    <w:rsid w:val="00726DC6"/>
    <w:rsid w:val="00727124"/>
    <w:rsid w:val="0072776D"/>
    <w:rsid w:val="00730B97"/>
    <w:rsid w:val="00733B9A"/>
    <w:rsid w:val="00733D25"/>
    <w:rsid w:val="007348A8"/>
    <w:rsid w:val="00734AE6"/>
    <w:rsid w:val="00735DA4"/>
    <w:rsid w:val="00737CCE"/>
    <w:rsid w:val="00737D0E"/>
    <w:rsid w:val="00742753"/>
    <w:rsid w:val="00742919"/>
    <w:rsid w:val="00743BB4"/>
    <w:rsid w:val="00743DA5"/>
    <w:rsid w:val="007445CD"/>
    <w:rsid w:val="00744F0C"/>
    <w:rsid w:val="00746923"/>
    <w:rsid w:val="007517B5"/>
    <w:rsid w:val="007523FF"/>
    <w:rsid w:val="00752576"/>
    <w:rsid w:val="007530DA"/>
    <w:rsid w:val="007530DE"/>
    <w:rsid w:val="00753B83"/>
    <w:rsid w:val="0075491A"/>
    <w:rsid w:val="007552E1"/>
    <w:rsid w:val="007558EE"/>
    <w:rsid w:val="007615ED"/>
    <w:rsid w:val="00762179"/>
    <w:rsid w:val="007626DA"/>
    <w:rsid w:val="007639B4"/>
    <w:rsid w:val="00763E39"/>
    <w:rsid w:val="00764111"/>
    <w:rsid w:val="00764369"/>
    <w:rsid w:val="00765287"/>
    <w:rsid w:val="007665E8"/>
    <w:rsid w:val="007674A3"/>
    <w:rsid w:val="00771378"/>
    <w:rsid w:val="00772DB5"/>
    <w:rsid w:val="007736A7"/>
    <w:rsid w:val="007747CE"/>
    <w:rsid w:val="007759AD"/>
    <w:rsid w:val="00775F82"/>
    <w:rsid w:val="00776620"/>
    <w:rsid w:val="00777097"/>
    <w:rsid w:val="00777A31"/>
    <w:rsid w:val="00781456"/>
    <w:rsid w:val="00781CB0"/>
    <w:rsid w:val="0078276D"/>
    <w:rsid w:val="007839EA"/>
    <w:rsid w:val="00784974"/>
    <w:rsid w:val="00784FD7"/>
    <w:rsid w:val="007858EE"/>
    <w:rsid w:val="007858FD"/>
    <w:rsid w:val="00785FB2"/>
    <w:rsid w:val="0078639D"/>
    <w:rsid w:val="0078707D"/>
    <w:rsid w:val="00791434"/>
    <w:rsid w:val="00791BFF"/>
    <w:rsid w:val="00791C7D"/>
    <w:rsid w:val="007921FE"/>
    <w:rsid w:val="007924BF"/>
    <w:rsid w:val="0079325B"/>
    <w:rsid w:val="00794996"/>
    <w:rsid w:val="0079637F"/>
    <w:rsid w:val="007A2CA3"/>
    <w:rsid w:val="007A2EB0"/>
    <w:rsid w:val="007A445F"/>
    <w:rsid w:val="007A5425"/>
    <w:rsid w:val="007A5D71"/>
    <w:rsid w:val="007A7095"/>
    <w:rsid w:val="007A71FA"/>
    <w:rsid w:val="007A75B8"/>
    <w:rsid w:val="007B2904"/>
    <w:rsid w:val="007B6A59"/>
    <w:rsid w:val="007B72BB"/>
    <w:rsid w:val="007B78F0"/>
    <w:rsid w:val="007C1CE0"/>
    <w:rsid w:val="007C1ED6"/>
    <w:rsid w:val="007C699B"/>
    <w:rsid w:val="007C6F17"/>
    <w:rsid w:val="007D0149"/>
    <w:rsid w:val="007D4B9A"/>
    <w:rsid w:val="007D587D"/>
    <w:rsid w:val="007D5D2F"/>
    <w:rsid w:val="007E0764"/>
    <w:rsid w:val="007E1E30"/>
    <w:rsid w:val="007E20F1"/>
    <w:rsid w:val="007E3E68"/>
    <w:rsid w:val="007E4208"/>
    <w:rsid w:val="007E4B76"/>
    <w:rsid w:val="007E56A4"/>
    <w:rsid w:val="007E5AE2"/>
    <w:rsid w:val="007E6954"/>
    <w:rsid w:val="007E7DDB"/>
    <w:rsid w:val="007F038B"/>
    <w:rsid w:val="007F03AB"/>
    <w:rsid w:val="007F073A"/>
    <w:rsid w:val="007F110E"/>
    <w:rsid w:val="007F23AD"/>
    <w:rsid w:val="007F4869"/>
    <w:rsid w:val="007F5EF4"/>
    <w:rsid w:val="007F648E"/>
    <w:rsid w:val="007F6FB4"/>
    <w:rsid w:val="007F71BF"/>
    <w:rsid w:val="008004B9"/>
    <w:rsid w:val="008007DE"/>
    <w:rsid w:val="00800B0D"/>
    <w:rsid w:val="00800CD8"/>
    <w:rsid w:val="00804464"/>
    <w:rsid w:val="008050E3"/>
    <w:rsid w:val="00806B51"/>
    <w:rsid w:val="008074E6"/>
    <w:rsid w:val="008075FD"/>
    <w:rsid w:val="008103EA"/>
    <w:rsid w:val="00810580"/>
    <w:rsid w:val="00810829"/>
    <w:rsid w:val="00810847"/>
    <w:rsid w:val="00813B95"/>
    <w:rsid w:val="00814999"/>
    <w:rsid w:val="008158FF"/>
    <w:rsid w:val="00821B3F"/>
    <w:rsid w:val="0082333C"/>
    <w:rsid w:val="00823D39"/>
    <w:rsid w:val="00825396"/>
    <w:rsid w:val="0082605D"/>
    <w:rsid w:val="00826F20"/>
    <w:rsid w:val="008275A5"/>
    <w:rsid w:val="00832195"/>
    <w:rsid w:val="00833636"/>
    <w:rsid w:val="008404DA"/>
    <w:rsid w:val="0084187B"/>
    <w:rsid w:val="00841B82"/>
    <w:rsid w:val="00842211"/>
    <w:rsid w:val="0084329A"/>
    <w:rsid w:val="00843E96"/>
    <w:rsid w:val="00844BEE"/>
    <w:rsid w:val="00844DD4"/>
    <w:rsid w:val="00845301"/>
    <w:rsid w:val="00846959"/>
    <w:rsid w:val="00846B6A"/>
    <w:rsid w:val="00850422"/>
    <w:rsid w:val="00852B15"/>
    <w:rsid w:val="00852C74"/>
    <w:rsid w:val="008577A3"/>
    <w:rsid w:val="008600D9"/>
    <w:rsid w:val="008601F3"/>
    <w:rsid w:val="00861BEB"/>
    <w:rsid w:val="00861CD1"/>
    <w:rsid w:val="00861CFE"/>
    <w:rsid w:val="008629A1"/>
    <w:rsid w:val="008645F2"/>
    <w:rsid w:val="00865721"/>
    <w:rsid w:val="008664B7"/>
    <w:rsid w:val="008666A0"/>
    <w:rsid w:val="008669FE"/>
    <w:rsid w:val="0086705A"/>
    <w:rsid w:val="0087048D"/>
    <w:rsid w:val="00870B4D"/>
    <w:rsid w:val="0087149E"/>
    <w:rsid w:val="00871623"/>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11E9"/>
    <w:rsid w:val="00881295"/>
    <w:rsid w:val="0088146B"/>
    <w:rsid w:val="00881529"/>
    <w:rsid w:val="00881D4C"/>
    <w:rsid w:val="008837FA"/>
    <w:rsid w:val="008845EB"/>
    <w:rsid w:val="008846C9"/>
    <w:rsid w:val="0088574A"/>
    <w:rsid w:val="00886629"/>
    <w:rsid w:val="00886B9F"/>
    <w:rsid w:val="008873C9"/>
    <w:rsid w:val="00891681"/>
    <w:rsid w:val="00892FBA"/>
    <w:rsid w:val="0089415D"/>
    <w:rsid w:val="00894B35"/>
    <w:rsid w:val="00894E1B"/>
    <w:rsid w:val="00894FBC"/>
    <w:rsid w:val="00896268"/>
    <w:rsid w:val="0089664E"/>
    <w:rsid w:val="0089681B"/>
    <w:rsid w:val="00896BE6"/>
    <w:rsid w:val="008974CE"/>
    <w:rsid w:val="008A0AF3"/>
    <w:rsid w:val="008A0FB5"/>
    <w:rsid w:val="008A17DD"/>
    <w:rsid w:val="008A206E"/>
    <w:rsid w:val="008A23E0"/>
    <w:rsid w:val="008A3700"/>
    <w:rsid w:val="008A385E"/>
    <w:rsid w:val="008A449D"/>
    <w:rsid w:val="008A46AE"/>
    <w:rsid w:val="008A499E"/>
    <w:rsid w:val="008A4DA4"/>
    <w:rsid w:val="008A662D"/>
    <w:rsid w:val="008A6F9D"/>
    <w:rsid w:val="008A7764"/>
    <w:rsid w:val="008B0745"/>
    <w:rsid w:val="008B13BC"/>
    <w:rsid w:val="008B273B"/>
    <w:rsid w:val="008B42F6"/>
    <w:rsid w:val="008B49B6"/>
    <w:rsid w:val="008B535F"/>
    <w:rsid w:val="008B5C0D"/>
    <w:rsid w:val="008B6594"/>
    <w:rsid w:val="008B6EEC"/>
    <w:rsid w:val="008B74C5"/>
    <w:rsid w:val="008C0E42"/>
    <w:rsid w:val="008C10FE"/>
    <w:rsid w:val="008C1B70"/>
    <w:rsid w:val="008C1C7B"/>
    <w:rsid w:val="008C22AA"/>
    <w:rsid w:val="008C257F"/>
    <w:rsid w:val="008C31C1"/>
    <w:rsid w:val="008C3345"/>
    <w:rsid w:val="008C393F"/>
    <w:rsid w:val="008C5086"/>
    <w:rsid w:val="008C5325"/>
    <w:rsid w:val="008C5C31"/>
    <w:rsid w:val="008C7217"/>
    <w:rsid w:val="008C7F2A"/>
    <w:rsid w:val="008C7F3B"/>
    <w:rsid w:val="008D0F3F"/>
    <w:rsid w:val="008D12A5"/>
    <w:rsid w:val="008D15AD"/>
    <w:rsid w:val="008D1D3C"/>
    <w:rsid w:val="008D309D"/>
    <w:rsid w:val="008D3A63"/>
    <w:rsid w:val="008D6147"/>
    <w:rsid w:val="008E2719"/>
    <w:rsid w:val="008E3183"/>
    <w:rsid w:val="008E396A"/>
    <w:rsid w:val="008E3D1E"/>
    <w:rsid w:val="008E3ED8"/>
    <w:rsid w:val="008E4297"/>
    <w:rsid w:val="008E48C2"/>
    <w:rsid w:val="008E674A"/>
    <w:rsid w:val="008E77C2"/>
    <w:rsid w:val="008F0188"/>
    <w:rsid w:val="008F3ADE"/>
    <w:rsid w:val="008F45BC"/>
    <w:rsid w:val="008F4CE0"/>
    <w:rsid w:val="008F5108"/>
    <w:rsid w:val="008F5B3B"/>
    <w:rsid w:val="008F63E2"/>
    <w:rsid w:val="008F71A0"/>
    <w:rsid w:val="00900940"/>
    <w:rsid w:val="0090279E"/>
    <w:rsid w:val="00902A52"/>
    <w:rsid w:val="00902AC1"/>
    <w:rsid w:val="00902B0A"/>
    <w:rsid w:val="009047F1"/>
    <w:rsid w:val="00904CB8"/>
    <w:rsid w:val="00904F0C"/>
    <w:rsid w:val="00904FCD"/>
    <w:rsid w:val="00905AF1"/>
    <w:rsid w:val="0090730C"/>
    <w:rsid w:val="00907D68"/>
    <w:rsid w:val="00910F05"/>
    <w:rsid w:val="009123D1"/>
    <w:rsid w:val="0091275A"/>
    <w:rsid w:val="00913750"/>
    <w:rsid w:val="00913E33"/>
    <w:rsid w:val="00914772"/>
    <w:rsid w:val="009161ED"/>
    <w:rsid w:val="009171F8"/>
    <w:rsid w:val="0092105B"/>
    <w:rsid w:val="00922B66"/>
    <w:rsid w:val="00922B79"/>
    <w:rsid w:val="00924BC8"/>
    <w:rsid w:val="00926058"/>
    <w:rsid w:val="00926152"/>
    <w:rsid w:val="00926F33"/>
    <w:rsid w:val="0092794B"/>
    <w:rsid w:val="00927A47"/>
    <w:rsid w:val="0093073A"/>
    <w:rsid w:val="00930BF7"/>
    <w:rsid w:val="00932D94"/>
    <w:rsid w:val="00932EE0"/>
    <w:rsid w:val="009343B3"/>
    <w:rsid w:val="009357B8"/>
    <w:rsid w:val="00935D98"/>
    <w:rsid w:val="00940D00"/>
    <w:rsid w:val="00940E7D"/>
    <w:rsid w:val="00940F9C"/>
    <w:rsid w:val="00942301"/>
    <w:rsid w:val="00942C42"/>
    <w:rsid w:val="009436E8"/>
    <w:rsid w:val="009440B4"/>
    <w:rsid w:val="00944B33"/>
    <w:rsid w:val="00946BE2"/>
    <w:rsid w:val="009473F9"/>
    <w:rsid w:val="00947EC2"/>
    <w:rsid w:val="009513D6"/>
    <w:rsid w:val="009535EA"/>
    <w:rsid w:val="00954988"/>
    <w:rsid w:val="009556FB"/>
    <w:rsid w:val="009559A7"/>
    <w:rsid w:val="00956797"/>
    <w:rsid w:val="00956A27"/>
    <w:rsid w:val="00961A03"/>
    <w:rsid w:val="00962C93"/>
    <w:rsid w:val="00963346"/>
    <w:rsid w:val="009633C1"/>
    <w:rsid w:val="009635E0"/>
    <w:rsid w:val="0096386D"/>
    <w:rsid w:val="00964F1C"/>
    <w:rsid w:val="00967F80"/>
    <w:rsid w:val="00970A1E"/>
    <w:rsid w:val="00973969"/>
    <w:rsid w:val="009767CB"/>
    <w:rsid w:val="00976956"/>
    <w:rsid w:val="00976C76"/>
    <w:rsid w:val="00977184"/>
    <w:rsid w:val="009808BB"/>
    <w:rsid w:val="00981284"/>
    <w:rsid w:val="00982036"/>
    <w:rsid w:val="009820E7"/>
    <w:rsid w:val="009831D4"/>
    <w:rsid w:val="00983C53"/>
    <w:rsid w:val="00983F1F"/>
    <w:rsid w:val="009860B9"/>
    <w:rsid w:val="00986F31"/>
    <w:rsid w:val="00987E5F"/>
    <w:rsid w:val="00990664"/>
    <w:rsid w:val="00990CE5"/>
    <w:rsid w:val="00991607"/>
    <w:rsid w:val="009916E4"/>
    <w:rsid w:val="009919AA"/>
    <w:rsid w:val="0099224D"/>
    <w:rsid w:val="0099285E"/>
    <w:rsid w:val="00994C93"/>
    <w:rsid w:val="00994E27"/>
    <w:rsid w:val="00994F0A"/>
    <w:rsid w:val="0099651A"/>
    <w:rsid w:val="0099695F"/>
    <w:rsid w:val="00996AA9"/>
    <w:rsid w:val="0099728D"/>
    <w:rsid w:val="009974A9"/>
    <w:rsid w:val="009977E1"/>
    <w:rsid w:val="00997C68"/>
    <w:rsid w:val="009A0831"/>
    <w:rsid w:val="009A08B7"/>
    <w:rsid w:val="009A0F04"/>
    <w:rsid w:val="009A3344"/>
    <w:rsid w:val="009A3646"/>
    <w:rsid w:val="009A69A5"/>
    <w:rsid w:val="009A7C51"/>
    <w:rsid w:val="009B2861"/>
    <w:rsid w:val="009B52E3"/>
    <w:rsid w:val="009B5A8A"/>
    <w:rsid w:val="009B73DB"/>
    <w:rsid w:val="009B7D78"/>
    <w:rsid w:val="009C07A4"/>
    <w:rsid w:val="009C10D7"/>
    <w:rsid w:val="009C2056"/>
    <w:rsid w:val="009C702D"/>
    <w:rsid w:val="009C70C2"/>
    <w:rsid w:val="009C7423"/>
    <w:rsid w:val="009C79DB"/>
    <w:rsid w:val="009D06E2"/>
    <w:rsid w:val="009D2237"/>
    <w:rsid w:val="009D36E5"/>
    <w:rsid w:val="009D3FAF"/>
    <w:rsid w:val="009D5EF3"/>
    <w:rsid w:val="009D6063"/>
    <w:rsid w:val="009D6626"/>
    <w:rsid w:val="009D6DDA"/>
    <w:rsid w:val="009E16DA"/>
    <w:rsid w:val="009E2AA9"/>
    <w:rsid w:val="009E3C49"/>
    <w:rsid w:val="009E3E97"/>
    <w:rsid w:val="009E5794"/>
    <w:rsid w:val="009E6D2A"/>
    <w:rsid w:val="009E6D2F"/>
    <w:rsid w:val="009E7A2B"/>
    <w:rsid w:val="009F09B9"/>
    <w:rsid w:val="009F1377"/>
    <w:rsid w:val="009F252F"/>
    <w:rsid w:val="009F2534"/>
    <w:rsid w:val="009F3C54"/>
    <w:rsid w:val="009F4CAC"/>
    <w:rsid w:val="009F4F22"/>
    <w:rsid w:val="009F5423"/>
    <w:rsid w:val="009F6785"/>
    <w:rsid w:val="009F6BE4"/>
    <w:rsid w:val="009F7944"/>
    <w:rsid w:val="00A00C8C"/>
    <w:rsid w:val="00A00CDB"/>
    <w:rsid w:val="00A01901"/>
    <w:rsid w:val="00A02E0C"/>
    <w:rsid w:val="00A03C13"/>
    <w:rsid w:val="00A04682"/>
    <w:rsid w:val="00A06305"/>
    <w:rsid w:val="00A11705"/>
    <w:rsid w:val="00A1184A"/>
    <w:rsid w:val="00A11EB6"/>
    <w:rsid w:val="00A12A19"/>
    <w:rsid w:val="00A13B87"/>
    <w:rsid w:val="00A145D9"/>
    <w:rsid w:val="00A14824"/>
    <w:rsid w:val="00A14A58"/>
    <w:rsid w:val="00A15331"/>
    <w:rsid w:val="00A154F1"/>
    <w:rsid w:val="00A15607"/>
    <w:rsid w:val="00A158D9"/>
    <w:rsid w:val="00A1618F"/>
    <w:rsid w:val="00A16EE5"/>
    <w:rsid w:val="00A1785E"/>
    <w:rsid w:val="00A17E0D"/>
    <w:rsid w:val="00A23CB3"/>
    <w:rsid w:val="00A25D61"/>
    <w:rsid w:val="00A2632E"/>
    <w:rsid w:val="00A26743"/>
    <w:rsid w:val="00A2781A"/>
    <w:rsid w:val="00A27F31"/>
    <w:rsid w:val="00A3071F"/>
    <w:rsid w:val="00A307C4"/>
    <w:rsid w:val="00A30EB3"/>
    <w:rsid w:val="00A31335"/>
    <w:rsid w:val="00A33710"/>
    <w:rsid w:val="00A3387D"/>
    <w:rsid w:val="00A338A7"/>
    <w:rsid w:val="00A343F1"/>
    <w:rsid w:val="00A34F19"/>
    <w:rsid w:val="00A350D5"/>
    <w:rsid w:val="00A365D5"/>
    <w:rsid w:val="00A36A7A"/>
    <w:rsid w:val="00A37331"/>
    <w:rsid w:val="00A4114C"/>
    <w:rsid w:val="00A418E9"/>
    <w:rsid w:val="00A41BB0"/>
    <w:rsid w:val="00A43314"/>
    <w:rsid w:val="00A43D11"/>
    <w:rsid w:val="00A44512"/>
    <w:rsid w:val="00A44FA9"/>
    <w:rsid w:val="00A455A9"/>
    <w:rsid w:val="00A45B31"/>
    <w:rsid w:val="00A46058"/>
    <w:rsid w:val="00A46A95"/>
    <w:rsid w:val="00A47DC6"/>
    <w:rsid w:val="00A5066E"/>
    <w:rsid w:val="00A51F65"/>
    <w:rsid w:val="00A524A1"/>
    <w:rsid w:val="00A52687"/>
    <w:rsid w:val="00A5408B"/>
    <w:rsid w:val="00A554EF"/>
    <w:rsid w:val="00A5638F"/>
    <w:rsid w:val="00A579CE"/>
    <w:rsid w:val="00A611BE"/>
    <w:rsid w:val="00A61ED1"/>
    <w:rsid w:val="00A63E3C"/>
    <w:rsid w:val="00A66B3C"/>
    <w:rsid w:val="00A670C0"/>
    <w:rsid w:val="00A70381"/>
    <w:rsid w:val="00A70FDD"/>
    <w:rsid w:val="00A71B54"/>
    <w:rsid w:val="00A739D2"/>
    <w:rsid w:val="00A7416D"/>
    <w:rsid w:val="00A760F2"/>
    <w:rsid w:val="00A7668D"/>
    <w:rsid w:val="00A80B12"/>
    <w:rsid w:val="00A80DA9"/>
    <w:rsid w:val="00A810FE"/>
    <w:rsid w:val="00A81609"/>
    <w:rsid w:val="00A84A27"/>
    <w:rsid w:val="00A851D2"/>
    <w:rsid w:val="00A862E4"/>
    <w:rsid w:val="00A863E7"/>
    <w:rsid w:val="00A871E9"/>
    <w:rsid w:val="00A90623"/>
    <w:rsid w:val="00A90807"/>
    <w:rsid w:val="00A90BB3"/>
    <w:rsid w:val="00A90F69"/>
    <w:rsid w:val="00A91169"/>
    <w:rsid w:val="00A9350C"/>
    <w:rsid w:val="00A95983"/>
    <w:rsid w:val="00A96FCA"/>
    <w:rsid w:val="00A96FF2"/>
    <w:rsid w:val="00AA059F"/>
    <w:rsid w:val="00AA1E74"/>
    <w:rsid w:val="00AA382B"/>
    <w:rsid w:val="00AA43C9"/>
    <w:rsid w:val="00AA444D"/>
    <w:rsid w:val="00AA6C40"/>
    <w:rsid w:val="00AA7011"/>
    <w:rsid w:val="00AA718D"/>
    <w:rsid w:val="00AB0594"/>
    <w:rsid w:val="00AB0707"/>
    <w:rsid w:val="00AB20E8"/>
    <w:rsid w:val="00AB2456"/>
    <w:rsid w:val="00AB5C34"/>
    <w:rsid w:val="00AB7980"/>
    <w:rsid w:val="00AB7A96"/>
    <w:rsid w:val="00AC0056"/>
    <w:rsid w:val="00AC0266"/>
    <w:rsid w:val="00AC0396"/>
    <w:rsid w:val="00AC03EE"/>
    <w:rsid w:val="00AC0D85"/>
    <w:rsid w:val="00AC14A7"/>
    <w:rsid w:val="00AC14EA"/>
    <w:rsid w:val="00AC1661"/>
    <w:rsid w:val="00AC1ED1"/>
    <w:rsid w:val="00AC25DD"/>
    <w:rsid w:val="00AC2716"/>
    <w:rsid w:val="00AC3BA7"/>
    <w:rsid w:val="00AC401F"/>
    <w:rsid w:val="00AC54B9"/>
    <w:rsid w:val="00AC5526"/>
    <w:rsid w:val="00AC7A3D"/>
    <w:rsid w:val="00AD0249"/>
    <w:rsid w:val="00AD0CD0"/>
    <w:rsid w:val="00AD2850"/>
    <w:rsid w:val="00AD43EB"/>
    <w:rsid w:val="00AD5349"/>
    <w:rsid w:val="00AD53EC"/>
    <w:rsid w:val="00AD711D"/>
    <w:rsid w:val="00AD75C7"/>
    <w:rsid w:val="00AE04CF"/>
    <w:rsid w:val="00AE08AE"/>
    <w:rsid w:val="00AE0B25"/>
    <w:rsid w:val="00AE1260"/>
    <w:rsid w:val="00AE17D7"/>
    <w:rsid w:val="00AE3234"/>
    <w:rsid w:val="00AE3F35"/>
    <w:rsid w:val="00AE4A0A"/>
    <w:rsid w:val="00AE4A7B"/>
    <w:rsid w:val="00AE69CD"/>
    <w:rsid w:val="00AF0340"/>
    <w:rsid w:val="00AF03D7"/>
    <w:rsid w:val="00AF0760"/>
    <w:rsid w:val="00AF100B"/>
    <w:rsid w:val="00AF1127"/>
    <w:rsid w:val="00AF12A6"/>
    <w:rsid w:val="00AF3473"/>
    <w:rsid w:val="00AF4879"/>
    <w:rsid w:val="00AF4F34"/>
    <w:rsid w:val="00AF638C"/>
    <w:rsid w:val="00AF782D"/>
    <w:rsid w:val="00B002F3"/>
    <w:rsid w:val="00B02436"/>
    <w:rsid w:val="00B02AF3"/>
    <w:rsid w:val="00B05B33"/>
    <w:rsid w:val="00B067F8"/>
    <w:rsid w:val="00B07744"/>
    <w:rsid w:val="00B10200"/>
    <w:rsid w:val="00B1103A"/>
    <w:rsid w:val="00B12DC0"/>
    <w:rsid w:val="00B13AFB"/>
    <w:rsid w:val="00B149C8"/>
    <w:rsid w:val="00B14BBB"/>
    <w:rsid w:val="00B14FFA"/>
    <w:rsid w:val="00B15180"/>
    <w:rsid w:val="00B155BB"/>
    <w:rsid w:val="00B160BD"/>
    <w:rsid w:val="00B16B17"/>
    <w:rsid w:val="00B213CA"/>
    <w:rsid w:val="00B215BC"/>
    <w:rsid w:val="00B22447"/>
    <w:rsid w:val="00B22E79"/>
    <w:rsid w:val="00B23B3D"/>
    <w:rsid w:val="00B2435E"/>
    <w:rsid w:val="00B24F80"/>
    <w:rsid w:val="00B2540E"/>
    <w:rsid w:val="00B26E00"/>
    <w:rsid w:val="00B26F57"/>
    <w:rsid w:val="00B27B0E"/>
    <w:rsid w:val="00B31271"/>
    <w:rsid w:val="00B321A3"/>
    <w:rsid w:val="00B32372"/>
    <w:rsid w:val="00B33E27"/>
    <w:rsid w:val="00B341EA"/>
    <w:rsid w:val="00B3518A"/>
    <w:rsid w:val="00B35AF7"/>
    <w:rsid w:val="00B36580"/>
    <w:rsid w:val="00B371A3"/>
    <w:rsid w:val="00B408CC"/>
    <w:rsid w:val="00B408D5"/>
    <w:rsid w:val="00B413DD"/>
    <w:rsid w:val="00B41656"/>
    <w:rsid w:val="00B42C9E"/>
    <w:rsid w:val="00B44E4C"/>
    <w:rsid w:val="00B4556A"/>
    <w:rsid w:val="00B45729"/>
    <w:rsid w:val="00B45789"/>
    <w:rsid w:val="00B45D62"/>
    <w:rsid w:val="00B46644"/>
    <w:rsid w:val="00B46D0B"/>
    <w:rsid w:val="00B479F8"/>
    <w:rsid w:val="00B51115"/>
    <w:rsid w:val="00B51471"/>
    <w:rsid w:val="00B519F3"/>
    <w:rsid w:val="00B51EEA"/>
    <w:rsid w:val="00B520D5"/>
    <w:rsid w:val="00B52600"/>
    <w:rsid w:val="00B53297"/>
    <w:rsid w:val="00B53B29"/>
    <w:rsid w:val="00B56139"/>
    <w:rsid w:val="00B561B0"/>
    <w:rsid w:val="00B572CA"/>
    <w:rsid w:val="00B5758A"/>
    <w:rsid w:val="00B61ABE"/>
    <w:rsid w:val="00B61BA0"/>
    <w:rsid w:val="00B63185"/>
    <w:rsid w:val="00B63916"/>
    <w:rsid w:val="00B63932"/>
    <w:rsid w:val="00B63E45"/>
    <w:rsid w:val="00B6426F"/>
    <w:rsid w:val="00B64E99"/>
    <w:rsid w:val="00B66422"/>
    <w:rsid w:val="00B67568"/>
    <w:rsid w:val="00B6773E"/>
    <w:rsid w:val="00B67E85"/>
    <w:rsid w:val="00B71024"/>
    <w:rsid w:val="00B7194E"/>
    <w:rsid w:val="00B72841"/>
    <w:rsid w:val="00B73822"/>
    <w:rsid w:val="00B73888"/>
    <w:rsid w:val="00B73C0E"/>
    <w:rsid w:val="00B74088"/>
    <w:rsid w:val="00B740C3"/>
    <w:rsid w:val="00B75427"/>
    <w:rsid w:val="00B75F67"/>
    <w:rsid w:val="00B7642D"/>
    <w:rsid w:val="00B76B23"/>
    <w:rsid w:val="00B76F93"/>
    <w:rsid w:val="00B77278"/>
    <w:rsid w:val="00B800B6"/>
    <w:rsid w:val="00B80473"/>
    <w:rsid w:val="00B80813"/>
    <w:rsid w:val="00B830BF"/>
    <w:rsid w:val="00B8382B"/>
    <w:rsid w:val="00B844E5"/>
    <w:rsid w:val="00B8470D"/>
    <w:rsid w:val="00B85AFB"/>
    <w:rsid w:val="00B87110"/>
    <w:rsid w:val="00B8726B"/>
    <w:rsid w:val="00B87685"/>
    <w:rsid w:val="00B876D0"/>
    <w:rsid w:val="00B878E0"/>
    <w:rsid w:val="00B901FC"/>
    <w:rsid w:val="00B91083"/>
    <w:rsid w:val="00B91265"/>
    <w:rsid w:val="00B91350"/>
    <w:rsid w:val="00B9268F"/>
    <w:rsid w:val="00B943BA"/>
    <w:rsid w:val="00B950CF"/>
    <w:rsid w:val="00B95169"/>
    <w:rsid w:val="00BA19F6"/>
    <w:rsid w:val="00BA2AAA"/>
    <w:rsid w:val="00BA31F9"/>
    <w:rsid w:val="00BA414E"/>
    <w:rsid w:val="00BA4159"/>
    <w:rsid w:val="00BA472C"/>
    <w:rsid w:val="00BA5DA6"/>
    <w:rsid w:val="00BA6B1C"/>
    <w:rsid w:val="00BA6EE2"/>
    <w:rsid w:val="00BA7545"/>
    <w:rsid w:val="00BA7715"/>
    <w:rsid w:val="00BA79F5"/>
    <w:rsid w:val="00BB15B7"/>
    <w:rsid w:val="00BB1637"/>
    <w:rsid w:val="00BB249E"/>
    <w:rsid w:val="00BB3D06"/>
    <w:rsid w:val="00BB3F41"/>
    <w:rsid w:val="00BB4A74"/>
    <w:rsid w:val="00BB5EED"/>
    <w:rsid w:val="00BB655E"/>
    <w:rsid w:val="00BB6EB9"/>
    <w:rsid w:val="00BB724A"/>
    <w:rsid w:val="00BC0C71"/>
    <w:rsid w:val="00BC1171"/>
    <w:rsid w:val="00BC1891"/>
    <w:rsid w:val="00BC3601"/>
    <w:rsid w:val="00BC48A8"/>
    <w:rsid w:val="00BC6335"/>
    <w:rsid w:val="00BC6D45"/>
    <w:rsid w:val="00BC735E"/>
    <w:rsid w:val="00BC7B1B"/>
    <w:rsid w:val="00BD35EB"/>
    <w:rsid w:val="00BD3D5C"/>
    <w:rsid w:val="00BD3DBF"/>
    <w:rsid w:val="00BE26C1"/>
    <w:rsid w:val="00BE3E59"/>
    <w:rsid w:val="00BE4788"/>
    <w:rsid w:val="00BE551F"/>
    <w:rsid w:val="00BE58E8"/>
    <w:rsid w:val="00BE6DD6"/>
    <w:rsid w:val="00BF0101"/>
    <w:rsid w:val="00BF1B0D"/>
    <w:rsid w:val="00BF1B7E"/>
    <w:rsid w:val="00BF2B54"/>
    <w:rsid w:val="00BF32CF"/>
    <w:rsid w:val="00BF5E39"/>
    <w:rsid w:val="00BF6A4E"/>
    <w:rsid w:val="00BF79E5"/>
    <w:rsid w:val="00BF7FC9"/>
    <w:rsid w:val="00C00973"/>
    <w:rsid w:val="00C00E98"/>
    <w:rsid w:val="00C01212"/>
    <w:rsid w:val="00C01D7F"/>
    <w:rsid w:val="00C03041"/>
    <w:rsid w:val="00C03E69"/>
    <w:rsid w:val="00C05840"/>
    <w:rsid w:val="00C05FA0"/>
    <w:rsid w:val="00C0749B"/>
    <w:rsid w:val="00C07771"/>
    <w:rsid w:val="00C128B0"/>
    <w:rsid w:val="00C129C2"/>
    <w:rsid w:val="00C12F3F"/>
    <w:rsid w:val="00C139D1"/>
    <w:rsid w:val="00C13D01"/>
    <w:rsid w:val="00C14BB9"/>
    <w:rsid w:val="00C15235"/>
    <w:rsid w:val="00C15429"/>
    <w:rsid w:val="00C16249"/>
    <w:rsid w:val="00C16E52"/>
    <w:rsid w:val="00C204B1"/>
    <w:rsid w:val="00C21B59"/>
    <w:rsid w:val="00C2235E"/>
    <w:rsid w:val="00C24829"/>
    <w:rsid w:val="00C249FA"/>
    <w:rsid w:val="00C26656"/>
    <w:rsid w:val="00C27147"/>
    <w:rsid w:val="00C32B20"/>
    <w:rsid w:val="00C33BE8"/>
    <w:rsid w:val="00C33D33"/>
    <w:rsid w:val="00C356A9"/>
    <w:rsid w:val="00C35EEA"/>
    <w:rsid w:val="00C4151A"/>
    <w:rsid w:val="00C41C14"/>
    <w:rsid w:val="00C4302F"/>
    <w:rsid w:val="00C43256"/>
    <w:rsid w:val="00C43A64"/>
    <w:rsid w:val="00C43CAE"/>
    <w:rsid w:val="00C44335"/>
    <w:rsid w:val="00C44E00"/>
    <w:rsid w:val="00C44F96"/>
    <w:rsid w:val="00C476D2"/>
    <w:rsid w:val="00C47BB4"/>
    <w:rsid w:val="00C47DAF"/>
    <w:rsid w:val="00C502CF"/>
    <w:rsid w:val="00C504FF"/>
    <w:rsid w:val="00C50BDC"/>
    <w:rsid w:val="00C51512"/>
    <w:rsid w:val="00C559CB"/>
    <w:rsid w:val="00C567A2"/>
    <w:rsid w:val="00C57307"/>
    <w:rsid w:val="00C57D45"/>
    <w:rsid w:val="00C57F4A"/>
    <w:rsid w:val="00C57F84"/>
    <w:rsid w:val="00C6015C"/>
    <w:rsid w:val="00C61130"/>
    <w:rsid w:val="00C6266D"/>
    <w:rsid w:val="00C62873"/>
    <w:rsid w:val="00C640B2"/>
    <w:rsid w:val="00C6490A"/>
    <w:rsid w:val="00C64CAE"/>
    <w:rsid w:val="00C64EBA"/>
    <w:rsid w:val="00C669E6"/>
    <w:rsid w:val="00C70CB0"/>
    <w:rsid w:val="00C7147C"/>
    <w:rsid w:val="00C7158B"/>
    <w:rsid w:val="00C718B0"/>
    <w:rsid w:val="00C7349B"/>
    <w:rsid w:val="00C73F47"/>
    <w:rsid w:val="00C77814"/>
    <w:rsid w:val="00C77E11"/>
    <w:rsid w:val="00C77FB6"/>
    <w:rsid w:val="00C8153B"/>
    <w:rsid w:val="00C8218B"/>
    <w:rsid w:val="00C821C5"/>
    <w:rsid w:val="00C82258"/>
    <w:rsid w:val="00C860FA"/>
    <w:rsid w:val="00C87C31"/>
    <w:rsid w:val="00C91025"/>
    <w:rsid w:val="00C91E53"/>
    <w:rsid w:val="00C92757"/>
    <w:rsid w:val="00C927E3"/>
    <w:rsid w:val="00C92C4C"/>
    <w:rsid w:val="00C92E0D"/>
    <w:rsid w:val="00C930E5"/>
    <w:rsid w:val="00C9418B"/>
    <w:rsid w:val="00C950F5"/>
    <w:rsid w:val="00C97D2B"/>
    <w:rsid w:val="00CA1BDC"/>
    <w:rsid w:val="00CA29E1"/>
    <w:rsid w:val="00CA3904"/>
    <w:rsid w:val="00CA3D35"/>
    <w:rsid w:val="00CA527E"/>
    <w:rsid w:val="00CA6710"/>
    <w:rsid w:val="00CA7624"/>
    <w:rsid w:val="00CB18DD"/>
    <w:rsid w:val="00CB3185"/>
    <w:rsid w:val="00CB36B8"/>
    <w:rsid w:val="00CB5564"/>
    <w:rsid w:val="00CB7AC7"/>
    <w:rsid w:val="00CB7C9D"/>
    <w:rsid w:val="00CB7EE6"/>
    <w:rsid w:val="00CC1BB9"/>
    <w:rsid w:val="00CC1F39"/>
    <w:rsid w:val="00CC2B50"/>
    <w:rsid w:val="00CC3091"/>
    <w:rsid w:val="00CC3E47"/>
    <w:rsid w:val="00CC4161"/>
    <w:rsid w:val="00CC5603"/>
    <w:rsid w:val="00CC5E95"/>
    <w:rsid w:val="00CC68B5"/>
    <w:rsid w:val="00CC7BE1"/>
    <w:rsid w:val="00CD046B"/>
    <w:rsid w:val="00CD0B05"/>
    <w:rsid w:val="00CD148E"/>
    <w:rsid w:val="00CD282E"/>
    <w:rsid w:val="00CD2867"/>
    <w:rsid w:val="00CD291F"/>
    <w:rsid w:val="00CD2D63"/>
    <w:rsid w:val="00CD2E0D"/>
    <w:rsid w:val="00CD31CF"/>
    <w:rsid w:val="00CD38AC"/>
    <w:rsid w:val="00CD50FD"/>
    <w:rsid w:val="00CD51D7"/>
    <w:rsid w:val="00CD5ABE"/>
    <w:rsid w:val="00CD6B2C"/>
    <w:rsid w:val="00CE116C"/>
    <w:rsid w:val="00CE1B60"/>
    <w:rsid w:val="00CE1CA7"/>
    <w:rsid w:val="00CE2792"/>
    <w:rsid w:val="00CE5696"/>
    <w:rsid w:val="00CE6B11"/>
    <w:rsid w:val="00CE6F9E"/>
    <w:rsid w:val="00CF06CA"/>
    <w:rsid w:val="00CF0E5E"/>
    <w:rsid w:val="00CF1F07"/>
    <w:rsid w:val="00CF225F"/>
    <w:rsid w:val="00CF333A"/>
    <w:rsid w:val="00CF38D0"/>
    <w:rsid w:val="00CF41E7"/>
    <w:rsid w:val="00CF4870"/>
    <w:rsid w:val="00CF52B8"/>
    <w:rsid w:val="00D00D09"/>
    <w:rsid w:val="00D00D57"/>
    <w:rsid w:val="00D00D74"/>
    <w:rsid w:val="00D01ABD"/>
    <w:rsid w:val="00D02D37"/>
    <w:rsid w:val="00D02D69"/>
    <w:rsid w:val="00D02F4D"/>
    <w:rsid w:val="00D0468B"/>
    <w:rsid w:val="00D0529F"/>
    <w:rsid w:val="00D07B88"/>
    <w:rsid w:val="00D100D1"/>
    <w:rsid w:val="00D122AC"/>
    <w:rsid w:val="00D1312C"/>
    <w:rsid w:val="00D13263"/>
    <w:rsid w:val="00D13605"/>
    <w:rsid w:val="00D13CE0"/>
    <w:rsid w:val="00D21769"/>
    <w:rsid w:val="00D22125"/>
    <w:rsid w:val="00D23FEA"/>
    <w:rsid w:val="00D2466C"/>
    <w:rsid w:val="00D24CD0"/>
    <w:rsid w:val="00D251E7"/>
    <w:rsid w:val="00D25A68"/>
    <w:rsid w:val="00D260EE"/>
    <w:rsid w:val="00D2620D"/>
    <w:rsid w:val="00D27293"/>
    <w:rsid w:val="00D30526"/>
    <w:rsid w:val="00D31419"/>
    <w:rsid w:val="00D31D05"/>
    <w:rsid w:val="00D31E92"/>
    <w:rsid w:val="00D36491"/>
    <w:rsid w:val="00D374AB"/>
    <w:rsid w:val="00D37A22"/>
    <w:rsid w:val="00D37EE8"/>
    <w:rsid w:val="00D40006"/>
    <w:rsid w:val="00D40486"/>
    <w:rsid w:val="00D41877"/>
    <w:rsid w:val="00D42C28"/>
    <w:rsid w:val="00D42C84"/>
    <w:rsid w:val="00D43704"/>
    <w:rsid w:val="00D4384B"/>
    <w:rsid w:val="00D44A29"/>
    <w:rsid w:val="00D4637D"/>
    <w:rsid w:val="00D463BF"/>
    <w:rsid w:val="00D46648"/>
    <w:rsid w:val="00D46FC4"/>
    <w:rsid w:val="00D475F6"/>
    <w:rsid w:val="00D47D69"/>
    <w:rsid w:val="00D50B0D"/>
    <w:rsid w:val="00D51369"/>
    <w:rsid w:val="00D51414"/>
    <w:rsid w:val="00D52B1C"/>
    <w:rsid w:val="00D532D6"/>
    <w:rsid w:val="00D5448B"/>
    <w:rsid w:val="00D6364C"/>
    <w:rsid w:val="00D63C65"/>
    <w:rsid w:val="00D64C94"/>
    <w:rsid w:val="00D67008"/>
    <w:rsid w:val="00D671C4"/>
    <w:rsid w:val="00D67EE9"/>
    <w:rsid w:val="00D708FA"/>
    <w:rsid w:val="00D7158C"/>
    <w:rsid w:val="00D71FB3"/>
    <w:rsid w:val="00D7256D"/>
    <w:rsid w:val="00D72E1A"/>
    <w:rsid w:val="00D74093"/>
    <w:rsid w:val="00D74E7E"/>
    <w:rsid w:val="00D7578B"/>
    <w:rsid w:val="00D75AD7"/>
    <w:rsid w:val="00D761D1"/>
    <w:rsid w:val="00D77475"/>
    <w:rsid w:val="00D77FA5"/>
    <w:rsid w:val="00D802AA"/>
    <w:rsid w:val="00D81058"/>
    <w:rsid w:val="00D8112E"/>
    <w:rsid w:val="00D835E4"/>
    <w:rsid w:val="00D839C0"/>
    <w:rsid w:val="00D83E2B"/>
    <w:rsid w:val="00D8459B"/>
    <w:rsid w:val="00D85CB3"/>
    <w:rsid w:val="00D862E1"/>
    <w:rsid w:val="00D867B3"/>
    <w:rsid w:val="00D87308"/>
    <w:rsid w:val="00D8740F"/>
    <w:rsid w:val="00D90312"/>
    <w:rsid w:val="00D909E7"/>
    <w:rsid w:val="00D92C0D"/>
    <w:rsid w:val="00D93CBE"/>
    <w:rsid w:val="00D948BB"/>
    <w:rsid w:val="00D95472"/>
    <w:rsid w:val="00D963D9"/>
    <w:rsid w:val="00D96BA3"/>
    <w:rsid w:val="00D96F66"/>
    <w:rsid w:val="00DA00B1"/>
    <w:rsid w:val="00DA0533"/>
    <w:rsid w:val="00DA2146"/>
    <w:rsid w:val="00DA24D8"/>
    <w:rsid w:val="00DA2BAB"/>
    <w:rsid w:val="00DA4470"/>
    <w:rsid w:val="00DA6A8E"/>
    <w:rsid w:val="00DA7423"/>
    <w:rsid w:val="00DB0164"/>
    <w:rsid w:val="00DB046D"/>
    <w:rsid w:val="00DB0FD7"/>
    <w:rsid w:val="00DB1A52"/>
    <w:rsid w:val="00DB1BEB"/>
    <w:rsid w:val="00DB3B7A"/>
    <w:rsid w:val="00DB4935"/>
    <w:rsid w:val="00DB653A"/>
    <w:rsid w:val="00DB658F"/>
    <w:rsid w:val="00DB7B10"/>
    <w:rsid w:val="00DC027E"/>
    <w:rsid w:val="00DC1099"/>
    <w:rsid w:val="00DC115B"/>
    <w:rsid w:val="00DC1198"/>
    <w:rsid w:val="00DC1FA5"/>
    <w:rsid w:val="00DC26F3"/>
    <w:rsid w:val="00DC35D0"/>
    <w:rsid w:val="00DC4014"/>
    <w:rsid w:val="00DC4442"/>
    <w:rsid w:val="00DC51D7"/>
    <w:rsid w:val="00DC5C44"/>
    <w:rsid w:val="00DC5C5C"/>
    <w:rsid w:val="00DC5F59"/>
    <w:rsid w:val="00DC6D26"/>
    <w:rsid w:val="00DC6DE9"/>
    <w:rsid w:val="00DC7EB8"/>
    <w:rsid w:val="00DD1284"/>
    <w:rsid w:val="00DD1691"/>
    <w:rsid w:val="00DD1CBF"/>
    <w:rsid w:val="00DD2A04"/>
    <w:rsid w:val="00DD4759"/>
    <w:rsid w:val="00DD6197"/>
    <w:rsid w:val="00DE0885"/>
    <w:rsid w:val="00DE0A43"/>
    <w:rsid w:val="00DE1C89"/>
    <w:rsid w:val="00DE22A2"/>
    <w:rsid w:val="00DE4C96"/>
    <w:rsid w:val="00DE5410"/>
    <w:rsid w:val="00DE5885"/>
    <w:rsid w:val="00DE6242"/>
    <w:rsid w:val="00DE729A"/>
    <w:rsid w:val="00DE781E"/>
    <w:rsid w:val="00DF1202"/>
    <w:rsid w:val="00DF4006"/>
    <w:rsid w:val="00DF4F24"/>
    <w:rsid w:val="00DF52FD"/>
    <w:rsid w:val="00DF60F4"/>
    <w:rsid w:val="00DF6448"/>
    <w:rsid w:val="00DF7995"/>
    <w:rsid w:val="00DF7F70"/>
    <w:rsid w:val="00DF7F92"/>
    <w:rsid w:val="00E00175"/>
    <w:rsid w:val="00E002B1"/>
    <w:rsid w:val="00E00491"/>
    <w:rsid w:val="00E0078A"/>
    <w:rsid w:val="00E0145A"/>
    <w:rsid w:val="00E02CC8"/>
    <w:rsid w:val="00E03675"/>
    <w:rsid w:val="00E03A54"/>
    <w:rsid w:val="00E0519E"/>
    <w:rsid w:val="00E064D3"/>
    <w:rsid w:val="00E077E5"/>
    <w:rsid w:val="00E10E4F"/>
    <w:rsid w:val="00E12171"/>
    <w:rsid w:val="00E1312E"/>
    <w:rsid w:val="00E136CF"/>
    <w:rsid w:val="00E15598"/>
    <w:rsid w:val="00E1649D"/>
    <w:rsid w:val="00E20A19"/>
    <w:rsid w:val="00E20F46"/>
    <w:rsid w:val="00E21B54"/>
    <w:rsid w:val="00E22E41"/>
    <w:rsid w:val="00E23471"/>
    <w:rsid w:val="00E235BB"/>
    <w:rsid w:val="00E252F4"/>
    <w:rsid w:val="00E274A5"/>
    <w:rsid w:val="00E27764"/>
    <w:rsid w:val="00E27AC8"/>
    <w:rsid w:val="00E30475"/>
    <w:rsid w:val="00E30AB6"/>
    <w:rsid w:val="00E3190F"/>
    <w:rsid w:val="00E31954"/>
    <w:rsid w:val="00E3250E"/>
    <w:rsid w:val="00E36D75"/>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6ED5"/>
    <w:rsid w:val="00E47361"/>
    <w:rsid w:val="00E474A9"/>
    <w:rsid w:val="00E51841"/>
    <w:rsid w:val="00E51C4D"/>
    <w:rsid w:val="00E5239B"/>
    <w:rsid w:val="00E526A5"/>
    <w:rsid w:val="00E52E54"/>
    <w:rsid w:val="00E5321D"/>
    <w:rsid w:val="00E5323D"/>
    <w:rsid w:val="00E5486F"/>
    <w:rsid w:val="00E55714"/>
    <w:rsid w:val="00E56679"/>
    <w:rsid w:val="00E5687B"/>
    <w:rsid w:val="00E5697A"/>
    <w:rsid w:val="00E6061B"/>
    <w:rsid w:val="00E606C5"/>
    <w:rsid w:val="00E60787"/>
    <w:rsid w:val="00E60BFB"/>
    <w:rsid w:val="00E60DE8"/>
    <w:rsid w:val="00E60EBA"/>
    <w:rsid w:val="00E61E4F"/>
    <w:rsid w:val="00E6212C"/>
    <w:rsid w:val="00E62EAE"/>
    <w:rsid w:val="00E646D6"/>
    <w:rsid w:val="00E6481E"/>
    <w:rsid w:val="00E6707B"/>
    <w:rsid w:val="00E70CE7"/>
    <w:rsid w:val="00E71CA8"/>
    <w:rsid w:val="00E729C5"/>
    <w:rsid w:val="00E738E8"/>
    <w:rsid w:val="00E742A2"/>
    <w:rsid w:val="00E74C9C"/>
    <w:rsid w:val="00E76DFD"/>
    <w:rsid w:val="00E76FA7"/>
    <w:rsid w:val="00E7772B"/>
    <w:rsid w:val="00E818E0"/>
    <w:rsid w:val="00E81EB7"/>
    <w:rsid w:val="00E82EB2"/>
    <w:rsid w:val="00E8303F"/>
    <w:rsid w:val="00E831E9"/>
    <w:rsid w:val="00E8390D"/>
    <w:rsid w:val="00E851E9"/>
    <w:rsid w:val="00E8546A"/>
    <w:rsid w:val="00E8659D"/>
    <w:rsid w:val="00E878C5"/>
    <w:rsid w:val="00E87F1B"/>
    <w:rsid w:val="00E90066"/>
    <w:rsid w:val="00E93658"/>
    <w:rsid w:val="00E93C6F"/>
    <w:rsid w:val="00E94B8C"/>
    <w:rsid w:val="00E94FC4"/>
    <w:rsid w:val="00E9543A"/>
    <w:rsid w:val="00E9580F"/>
    <w:rsid w:val="00E95A96"/>
    <w:rsid w:val="00E963AC"/>
    <w:rsid w:val="00E96F4D"/>
    <w:rsid w:val="00EA00FB"/>
    <w:rsid w:val="00EA0386"/>
    <w:rsid w:val="00EA0FB6"/>
    <w:rsid w:val="00EA0FC9"/>
    <w:rsid w:val="00EA12FF"/>
    <w:rsid w:val="00EA21C9"/>
    <w:rsid w:val="00EA24FD"/>
    <w:rsid w:val="00EA3303"/>
    <w:rsid w:val="00EA4878"/>
    <w:rsid w:val="00EA4FFD"/>
    <w:rsid w:val="00EA526B"/>
    <w:rsid w:val="00EB29D0"/>
    <w:rsid w:val="00EB2F36"/>
    <w:rsid w:val="00EB3CEB"/>
    <w:rsid w:val="00EB501E"/>
    <w:rsid w:val="00EB528C"/>
    <w:rsid w:val="00EB59D4"/>
    <w:rsid w:val="00EB5FD0"/>
    <w:rsid w:val="00EB687B"/>
    <w:rsid w:val="00EB69BA"/>
    <w:rsid w:val="00EB6E00"/>
    <w:rsid w:val="00EB708C"/>
    <w:rsid w:val="00EC0AE4"/>
    <w:rsid w:val="00EC0E95"/>
    <w:rsid w:val="00EC3048"/>
    <w:rsid w:val="00EC38FD"/>
    <w:rsid w:val="00EC556A"/>
    <w:rsid w:val="00EC6674"/>
    <w:rsid w:val="00ED0081"/>
    <w:rsid w:val="00ED141F"/>
    <w:rsid w:val="00ED1893"/>
    <w:rsid w:val="00ED1B4C"/>
    <w:rsid w:val="00ED3CCC"/>
    <w:rsid w:val="00ED4DDE"/>
    <w:rsid w:val="00ED4F55"/>
    <w:rsid w:val="00ED634E"/>
    <w:rsid w:val="00ED6EAE"/>
    <w:rsid w:val="00EE0248"/>
    <w:rsid w:val="00EE1B25"/>
    <w:rsid w:val="00EE5303"/>
    <w:rsid w:val="00EE56D3"/>
    <w:rsid w:val="00EE6DBF"/>
    <w:rsid w:val="00EE6FEF"/>
    <w:rsid w:val="00EE76C6"/>
    <w:rsid w:val="00EE77FA"/>
    <w:rsid w:val="00EF05F7"/>
    <w:rsid w:val="00EF101A"/>
    <w:rsid w:val="00EF1DAD"/>
    <w:rsid w:val="00EF283B"/>
    <w:rsid w:val="00EF3537"/>
    <w:rsid w:val="00EF3C2F"/>
    <w:rsid w:val="00EF48F1"/>
    <w:rsid w:val="00EF5670"/>
    <w:rsid w:val="00F00A57"/>
    <w:rsid w:val="00F00AD8"/>
    <w:rsid w:val="00F00BB5"/>
    <w:rsid w:val="00F00C2D"/>
    <w:rsid w:val="00F0372A"/>
    <w:rsid w:val="00F054A1"/>
    <w:rsid w:val="00F05FD0"/>
    <w:rsid w:val="00F070C8"/>
    <w:rsid w:val="00F1080D"/>
    <w:rsid w:val="00F118A2"/>
    <w:rsid w:val="00F13D90"/>
    <w:rsid w:val="00F143B8"/>
    <w:rsid w:val="00F14643"/>
    <w:rsid w:val="00F1515A"/>
    <w:rsid w:val="00F16CC9"/>
    <w:rsid w:val="00F1715F"/>
    <w:rsid w:val="00F20E8E"/>
    <w:rsid w:val="00F222C2"/>
    <w:rsid w:val="00F234A2"/>
    <w:rsid w:val="00F23B56"/>
    <w:rsid w:val="00F2649E"/>
    <w:rsid w:val="00F26B9A"/>
    <w:rsid w:val="00F26E4A"/>
    <w:rsid w:val="00F27148"/>
    <w:rsid w:val="00F3086A"/>
    <w:rsid w:val="00F326B6"/>
    <w:rsid w:val="00F345FB"/>
    <w:rsid w:val="00F34FEF"/>
    <w:rsid w:val="00F351F2"/>
    <w:rsid w:val="00F354D7"/>
    <w:rsid w:val="00F361A9"/>
    <w:rsid w:val="00F36CB6"/>
    <w:rsid w:val="00F36F20"/>
    <w:rsid w:val="00F4103C"/>
    <w:rsid w:val="00F412E6"/>
    <w:rsid w:val="00F417E5"/>
    <w:rsid w:val="00F43213"/>
    <w:rsid w:val="00F45667"/>
    <w:rsid w:val="00F45B09"/>
    <w:rsid w:val="00F464B5"/>
    <w:rsid w:val="00F46599"/>
    <w:rsid w:val="00F507D5"/>
    <w:rsid w:val="00F50D90"/>
    <w:rsid w:val="00F521E9"/>
    <w:rsid w:val="00F54FF6"/>
    <w:rsid w:val="00F60B43"/>
    <w:rsid w:val="00F61CA3"/>
    <w:rsid w:val="00F62C10"/>
    <w:rsid w:val="00F62C76"/>
    <w:rsid w:val="00F63371"/>
    <w:rsid w:val="00F6478A"/>
    <w:rsid w:val="00F647BD"/>
    <w:rsid w:val="00F64F73"/>
    <w:rsid w:val="00F64FE9"/>
    <w:rsid w:val="00F7023E"/>
    <w:rsid w:val="00F72C2A"/>
    <w:rsid w:val="00F74E32"/>
    <w:rsid w:val="00F76183"/>
    <w:rsid w:val="00F761B0"/>
    <w:rsid w:val="00F7724B"/>
    <w:rsid w:val="00F81849"/>
    <w:rsid w:val="00F838A7"/>
    <w:rsid w:val="00F83D5F"/>
    <w:rsid w:val="00F85170"/>
    <w:rsid w:val="00F8570C"/>
    <w:rsid w:val="00F9087A"/>
    <w:rsid w:val="00F92861"/>
    <w:rsid w:val="00F92EAF"/>
    <w:rsid w:val="00F935BE"/>
    <w:rsid w:val="00F952D4"/>
    <w:rsid w:val="00F95C9E"/>
    <w:rsid w:val="00F97946"/>
    <w:rsid w:val="00F97B11"/>
    <w:rsid w:val="00FA2002"/>
    <w:rsid w:val="00FA3622"/>
    <w:rsid w:val="00FA49CE"/>
    <w:rsid w:val="00FA594C"/>
    <w:rsid w:val="00FA67F4"/>
    <w:rsid w:val="00FA6B27"/>
    <w:rsid w:val="00FB0435"/>
    <w:rsid w:val="00FB04B0"/>
    <w:rsid w:val="00FB0518"/>
    <w:rsid w:val="00FB14CD"/>
    <w:rsid w:val="00FB2495"/>
    <w:rsid w:val="00FB2813"/>
    <w:rsid w:val="00FB2DB3"/>
    <w:rsid w:val="00FB4A25"/>
    <w:rsid w:val="00FB6844"/>
    <w:rsid w:val="00FB68B4"/>
    <w:rsid w:val="00FC041C"/>
    <w:rsid w:val="00FC1988"/>
    <w:rsid w:val="00FC5136"/>
    <w:rsid w:val="00FC5DC5"/>
    <w:rsid w:val="00FC67CC"/>
    <w:rsid w:val="00FC7277"/>
    <w:rsid w:val="00FC76AB"/>
    <w:rsid w:val="00FD0E71"/>
    <w:rsid w:val="00FD136D"/>
    <w:rsid w:val="00FD244A"/>
    <w:rsid w:val="00FD2618"/>
    <w:rsid w:val="00FD2708"/>
    <w:rsid w:val="00FD301B"/>
    <w:rsid w:val="00FD35AC"/>
    <w:rsid w:val="00FD52A6"/>
    <w:rsid w:val="00FD5532"/>
    <w:rsid w:val="00FD63D2"/>
    <w:rsid w:val="00FD6596"/>
    <w:rsid w:val="00FD763C"/>
    <w:rsid w:val="00FD7A8F"/>
    <w:rsid w:val="00FE03CE"/>
    <w:rsid w:val="00FE0B9A"/>
    <w:rsid w:val="00FE0CB7"/>
    <w:rsid w:val="00FE1201"/>
    <w:rsid w:val="00FE1CB6"/>
    <w:rsid w:val="00FE23F1"/>
    <w:rsid w:val="00FE2719"/>
    <w:rsid w:val="00FE338B"/>
    <w:rsid w:val="00FE3F04"/>
    <w:rsid w:val="00FE547E"/>
    <w:rsid w:val="00FE676D"/>
    <w:rsid w:val="00FE6FEE"/>
    <w:rsid w:val="00FE7371"/>
    <w:rsid w:val="00FF0285"/>
    <w:rsid w:val="00FF2D85"/>
    <w:rsid w:val="00FF33E7"/>
    <w:rsid w:val="00FF38DC"/>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DE6DA71"/>
  <w15:docId w15:val="{96DDDF07-78E1-4DDC-BEF0-46D016601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A3882"/>
    <w:rPr>
      <w:i/>
      <w:sz w:val="24"/>
    </w:rPr>
  </w:style>
  <w:style w:type="paragraph" w:styleId="Naslov1">
    <w:name w:val="heading 1"/>
    <w:basedOn w:val="Navaden"/>
    <w:next w:val="Navaden"/>
    <w:link w:val="Naslov1Znak"/>
    <w:uiPriority w:val="99"/>
    <w:qFormat/>
    <w:rsid w:val="00031957"/>
    <w:pPr>
      <w:keepNext/>
      <w:numPr>
        <w:numId w:val="34"/>
      </w:numPr>
      <w:spacing w:before="240" w:after="60"/>
      <w:ind w:left="1491" w:hanging="357"/>
      <w:outlineLvl w:val="0"/>
    </w:pPr>
    <w:rPr>
      <w:rFonts w:cs="Arial"/>
      <w:b/>
      <w:bCs/>
      <w:i w:val="0"/>
      <w:kern w:val="32"/>
      <w:sz w:val="22"/>
      <w:szCs w:val="32"/>
    </w:rPr>
  </w:style>
  <w:style w:type="paragraph" w:styleId="Naslov2">
    <w:name w:val="heading 2"/>
    <w:basedOn w:val="Navaden"/>
    <w:next w:val="Navaden"/>
    <w:link w:val="Naslov2Znak"/>
    <w:uiPriority w:val="99"/>
    <w:qFormat/>
    <w:rsid w:val="00B878E0"/>
    <w:pPr>
      <w:keepNext/>
      <w:numPr>
        <w:numId w:val="35"/>
      </w:numPr>
      <w:spacing w:before="240" w:after="60"/>
      <w:ind w:left="1491" w:hanging="357"/>
      <w:outlineLvl w:val="1"/>
    </w:pPr>
    <w:rPr>
      <w:rFonts w:cs="Arial"/>
      <w:b/>
      <w:bCs/>
      <w:i w:val="0"/>
      <w:iCs/>
      <w:sz w:val="22"/>
      <w:szCs w:val="28"/>
    </w:rPr>
  </w:style>
  <w:style w:type="paragraph" w:styleId="Naslov3">
    <w:name w:val="heading 3"/>
    <w:basedOn w:val="Navaden"/>
    <w:next w:val="Navaden"/>
    <w:link w:val="Naslov3Znak"/>
    <w:uiPriority w:val="99"/>
    <w:qFormat/>
    <w:rsid w:val="007D0149"/>
    <w:pPr>
      <w:keepNext/>
      <w:numPr>
        <w:numId w:val="36"/>
      </w:numPr>
      <w:spacing w:before="240" w:after="60"/>
      <w:ind w:left="1491" w:hanging="357"/>
      <w:outlineLvl w:val="2"/>
    </w:pPr>
    <w:rPr>
      <w:rFonts w:cs="Arial"/>
      <w:b/>
      <w:bCs/>
      <w:i w:val="0"/>
      <w:sz w:val="22"/>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031957"/>
    <w:rPr>
      <w:rFonts w:cs="Arial"/>
      <w:b/>
      <w:bCs/>
      <w:kern w:val="32"/>
      <w:sz w:val="22"/>
      <w:szCs w:val="32"/>
    </w:rPr>
  </w:style>
  <w:style w:type="character" w:customStyle="1" w:styleId="Naslov2Znak">
    <w:name w:val="Naslov 2 Znak"/>
    <w:basedOn w:val="Privzetapisavaodstavka"/>
    <w:link w:val="Naslov2"/>
    <w:uiPriority w:val="99"/>
    <w:rsid w:val="00B878E0"/>
    <w:rPr>
      <w:rFonts w:cs="Arial"/>
      <w:b/>
      <w:bCs/>
      <w:iCs/>
      <w:sz w:val="22"/>
      <w:szCs w:val="28"/>
    </w:rPr>
  </w:style>
  <w:style w:type="character" w:customStyle="1" w:styleId="Naslov3Znak">
    <w:name w:val="Naslov 3 Znak"/>
    <w:basedOn w:val="Privzetapisavaodstavka"/>
    <w:link w:val="Naslov3"/>
    <w:uiPriority w:val="99"/>
    <w:rsid w:val="007D0149"/>
    <w:rPr>
      <w:rFonts w:cs="Arial"/>
      <w:b/>
      <w:bCs/>
      <w:sz w:val="22"/>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body txt,Znak,Glava - napis"/>
    <w:basedOn w:val="Navaden"/>
    <w:link w:val="GlavaZnak"/>
    <w:uiPriority w:val="99"/>
    <w:rsid w:val="00391DEF"/>
    <w:pPr>
      <w:tabs>
        <w:tab w:val="center" w:pos="4536"/>
        <w:tab w:val="right" w:pos="9072"/>
      </w:tabs>
    </w:pPr>
  </w:style>
  <w:style w:type="character" w:customStyle="1" w:styleId="GlavaZnak">
    <w:name w:val="Glava Znak"/>
    <w:aliases w:val="E-PVO-glava Znak,body txt Znak,Znak Znak,Glava - napis Znak"/>
    <w:basedOn w:val="Privzetapisavaodstavka"/>
    <w:link w:val="Glava"/>
    <w:uiPriority w:val="99"/>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rsid w:val="00500581"/>
    <w:pPr>
      <w:tabs>
        <w:tab w:val="left" w:pos="480"/>
        <w:tab w:val="right" w:leader="dot" w:pos="9867"/>
      </w:tabs>
      <w:spacing w:before="360"/>
    </w:pPr>
    <w:rPr>
      <w:rFonts w:ascii="Arial" w:hAnsi="Arial" w:cs="Arial"/>
      <w:b/>
      <w:bCs/>
      <w:i w:val="0"/>
      <w:caps/>
      <w:szCs w:val="24"/>
    </w:rPr>
  </w:style>
  <w:style w:type="paragraph" w:styleId="Kazalovsebine2">
    <w:name w:val="toc 2"/>
    <w:basedOn w:val="Navaden"/>
    <w:next w:val="Navaden"/>
    <w:autoRedefine/>
    <w:uiPriority w:val="39"/>
    <w:rsid w:val="005C6259"/>
    <w:pPr>
      <w:spacing w:before="240"/>
    </w:pPr>
    <w:rPr>
      <w:b/>
      <w:bCs/>
      <w:i w:val="0"/>
      <w:sz w:val="20"/>
    </w:rPr>
  </w:style>
  <w:style w:type="paragraph" w:styleId="Kazalovsebine3">
    <w:name w:val="toc 3"/>
    <w:basedOn w:val="Navaden"/>
    <w:next w:val="Navaden"/>
    <w:autoRedefine/>
    <w:uiPriority w:val="39"/>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kern w:val="0"/>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190A14"/>
    <w:pPr>
      <w:keepNext/>
      <w:numPr>
        <w:ilvl w:val="4"/>
      </w:numPr>
      <w:tabs>
        <w:tab w:val="num" w:pos="0"/>
        <w:tab w:val="num" w:pos="1008"/>
      </w:tabs>
      <w:spacing w:before="0" w:after="0"/>
      <w:ind w:left="1134"/>
      <w:jc w:val="both"/>
    </w:pPr>
    <w:rPr>
      <w:b w:val="0"/>
      <w:i w:val="0"/>
      <w:iCs w:val="0"/>
      <w:sz w:val="22"/>
      <w:szCs w:val="22"/>
    </w:rPr>
  </w:style>
  <w:style w:type="character" w:customStyle="1" w:styleId="navadenZnak">
    <w:name w:val="navaden Znak"/>
    <w:basedOn w:val="Privzetapisavaodstavka"/>
    <w:link w:val="navaden0"/>
    <w:locked/>
    <w:rsid w:val="00190A14"/>
    <w:rPr>
      <w:bCs/>
      <w:sz w:val="22"/>
      <w:szCs w:val="22"/>
    </w:rPr>
  </w:style>
  <w:style w:type="paragraph" w:styleId="Otevilenseznam3">
    <w:name w:val="List Number 3"/>
    <w:basedOn w:val="Navaden"/>
    <w:uiPriority w:val="99"/>
    <w:rsid w:val="00E55714"/>
    <w:pPr>
      <w:numPr>
        <w:numId w:val="12"/>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aliases w:val="za tekst,Odstavek seznama_IP"/>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basedOn w:val="Privzetapisavaodstavka"/>
    <w:link w:val="Odstavekseznama"/>
    <w:uiPriority w:val="34"/>
    <w:locked/>
    <w:rsid w:val="00AC3BA7"/>
    <w:rPr>
      <w:i/>
      <w:sz w:val="24"/>
    </w:rPr>
  </w:style>
  <w:style w:type="character" w:styleId="SledenaHiperpovezava">
    <w:name w:val="FollowedHyperlink"/>
    <w:basedOn w:val="Privzetapisavaodstavka"/>
    <w:semiHidden/>
    <w:unhideWhenUsed/>
    <w:rsid w:val="00596AF4"/>
    <w:rPr>
      <w:color w:val="800080" w:themeColor="followedHyperlink"/>
      <w:u w:val="single"/>
    </w:rPr>
  </w:style>
  <w:style w:type="paragraph" w:styleId="NaslovTOC">
    <w:name w:val="TOC Heading"/>
    <w:basedOn w:val="Naslov1"/>
    <w:next w:val="Navaden"/>
    <w:uiPriority w:val="39"/>
    <w:unhideWhenUsed/>
    <w:qFormat/>
    <w:rsid w:val="00190A14"/>
    <w:pPr>
      <w:keepLines/>
      <w:numPr>
        <w:numId w:val="0"/>
      </w:numPr>
      <w:spacing w:after="0" w:line="259" w:lineRule="auto"/>
      <w:outlineLvl w:val="9"/>
    </w:pPr>
    <w:rPr>
      <w:rFonts w:asciiTheme="majorHAnsi" w:eastAsiaTheme="majorEastAsia" w:hAnsiTheme="majorHAnsi" w:cstheme="majorBidi"/>
      <w:b w:val="0"/>
      <w:bCs w:val="0"/>
      <w:color w:val="365F91" w:themeColor="accent1" w:themeShade="BF"/>
      <w:kern w:val="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194778112">
      <w:bodyDiv w:val="1"/>
      <w:marLeft w:val="0"/>
      <w:marRight w:val="0"/>
      <w:marTop w:val="0"/>
      <w:marBottom w:val="0"/>
      <w:divBdr>
        <w:top w:val="none" w:sz="0" w:space="0" w:color="auto"/>
        <w:left w:val="none" w:sz="0" w:space="0" w:color="auto"/>
        <w:bottom w:val="none" w:sz="0" w:space="0" w:color="auto"/>
        <w:right w:val="none" w:sz="0" w:space="0" w:color="auto"/>
      </w:divBdr>
    </w:div>
    <w:div w:id="216625851">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23062617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398595087">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018002449">
      <w:bodyDiv w:val="1"/>
      <w:marLeft w:val="0"/>
      <w:marRight w:val="0"/>
      <w:marTop w:val="0"/>
      <w:marBottom w:val="0"/>
      <w:divBdr>
        <w:top w:val="none" w:sz="0" w:space="0" w:color="auto"/>
        <w:left w:val="none" w:sz="0" w:space="0" w:color="auto"/>
        <w:bottom w:val="none" w:sz="0" w:space="0" w:color="auto"/>
        <w:right w:val="none" w:sz="0" w:space="0" w:color="auto"/>
      </w:divBdr>
    </w:div>
    <w:div w:id="106432930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175804658">
      <w:bodyDiv w:val="1"/>
      <w:marLeft w:val="0"/>
      <w:marRight w:val="0"/>
      <w:marTop w:val="0"/>
      <w:marBottom w:val="0"/>
      <w:divBdr>
        <w:top w:val="none" w:sz="0" w:space="0" w:color="auto"/>
        <w:left w:val="none" w:sz="0" w:space="0" w:color="auto"/>
        <w:bottom w:val="none" w:sz="0" w:space="0" w:color="auto"/>
        <w:right w:val="none" w:sz="0" w:space="0" w:color="auto"/>
      </w:divBdr>
    </w:div>
    <w:div w:id="1189291791">
      <w:bodyDiv w:val="1"/>
      <w:marLeft w:val="0"/>
      <w:marRight w:val="0"/>
      <w:marTop w:val="0"/>
      <w:marBottom w:val="0"/>
      <w:divBdr>
        <w:top w:val="none" w:sz="0" w:space="0" w:color="auto"/>
        <w:left w:val="none" w:sz="0" w:space="0" w:color="auto"/>
        <w:bottom w:val="none" w:sz="0" w:space="0" w:color="auto"/>
        <w:right w:val="none" w:sz="0" w:space="0" w:color="auto"/>
      </w:divBdr>
    </w:div>
    <w:div w:id="1220826176">
      <w:bodyDiv w:val="1"/>
      <w:marLeft w:val="0"/>
      <w:marRight w:val="0"/>
      <w:marTop w:val="0"/>
      <w:marBottom w:val="0"/>
      <w:divBdr>
        <w:top w:val="none" w:sz="0" w:space="0" w:color="auto"/>
        <w:left w:val="none" w:sz="0" w:space="0" w:color="auto"/>
        <w:bottom w:val="none" w:sz="0" w:space="0" w:color="auto"/>
        <w:right w:val="none" w:sz="0" w:space="0" w:color="auto"/>
      </w:divBdr>
    </w:div>
    <w:div w:id="1326785204">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43109606">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467162561">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ljubljana.si/sl/mestna-obcina/zupan/" TargetMode="External"/><Relationship Id="rId4" Type="http://schemas.openxmlformats.org/officeDocument/2006/relationships/settings" Target="settings.xml"/><Relationship Id="rId9" Type="http://schemas.openxmlformats.org/officeDocument/2006/relationships/hyperlink" Target="https://www.ljubljana.si/sl/mestni-svet/mestni-svet-mol/" TargetMode="External"/><Relationship Id="rId27" Type="http://schemas.microsoft.com/office/2016/09/relationships/commentsIds" Target="commentsId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1B535E-7ED0-42A0-910A-3A2BF276CB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2252</Words>
  <Characters>15689</Characters>
  <Application>Microsoft Office Word</Application>
  <DocSecurity>0</DocSecurity>
  <Lines>130</Lines>
  <Paragraphs>35</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17906</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Urška Brglez</dc:creator>
  <cp:lastModifiedBy>Alenka Mihelčič</cp:lastModifiedBy>
  <cp:revision>3</cp:revision>
  <cp:lastPrinted>2022-03-16T09:50:00Z</cp:lastPrinted>
  <dcterms:created xsi:type="dcterms:W3CDTF">2022-03-16T11:38:00Z</dcterms:created>
  <dcterms:modified xsi:type="dcterms:W3CDTF">2022-03-16T11:39:00Z</dcterms:modified>
</cp:coreProperties>
</file>