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78E" w:rsidRPr="00CC5E95" w:rsidRDefault="0060478E" w:rsidP="0060478E">
      <w:pPr>
        <w:pStyle w:val="Naslov1"/>
        <w:numPr>
          <w:ilvl w:val="0"/>
          <w:numId w:val="0"/>
        </w:numPr>
        <w:ind w:left="1134"/>
      </w:pPr>
      <w:bookmarkStart w:id="0" w:name="_Toc94783315"/>
      <w:bookmarkStart w:id="1" w:name="_Toc97788068"/>
      <w:bookmarkStart w:id="2" w:name="_GoBack"/>
      <w:bookmarkEnd w:id="2"/>
      <w:r>
        <w:t xml:space="preserve">VI. </w:t>
      </w:r>
      <w:r w:rsidRPr="00CC5E95">
        <w:t>PONUDBENA DOKUMENTACIJA</w:t>
      </w:r>
      <w:bookmarkEnd w:id="0"/>
      <w:bookmarkEnd w:id="1"/>
    </w:p>
    <w:p w:rsidR="0060478E" w:rsidRDefault="0060478E" w:rsidP="0060478E">
      <w:pPr>
        <w:pStyle w:val="Glava"/>
        <w:tabs>
          <w:tab w:val="clear" w:pos="4536"/>
          <w:tab w:val="clear" w:pos="9072"/>
        </w:tabs>
        <w:jc w:val="both"/>
        <w:rPr>
          <w:i w:val="0"/>
          <w:sz w:val="22"/>
          <w:szCs w:val="22"/>
        </w:rPr>
      </w:pPr>
    </w:p>
    <w:p w:rsidR="0060478E" w:rsidRPr="0079325B" w:rsidRDefault="0060478E" w:rsidP="0060478E">
      <w:pPr>
        <w:pStyle w:val="Glava"/>
        <w:tabs>
          <w:tab w:val="clear" w:pos="4536"/>
          <w:tab w:val="clear" w:pos="9072"/>
        </w:tabs>
        <w:jc w:val="both"/>
        <w:rPr>
          <w:i w:val="0"/>
          <w:sz w:val="22"/>
          <w:szCs w:val="22"/>
        </w:rPr>
      </w:pPr>
    </w:p>
    <w:p w:rsidR="0060478E" w:rsidRPr="0079325B" w:rsidRDefault="0060478E" w:rsidP="0060478E">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60478E" w:rsidRPr="0079325B" w:rsidTr="006237A6">
        <w:trPr>
          <w:trHeight w:val="253"/>
        </w:trPr>
        <w:tc>
          <w:tcPr>
            <w:tcW w:w="1985" w:type="dxa"/>
            <w:vMerge w:val="restart"/>
            <w:shd w:val="clear" w:color="auto" w:fill="BFBFBF" w:themeFill="background1" w:themeFillShade="BF"/>
            <w:vAlign w:val="center"/>
          </w:tcPr>
          <w:p w:rsidR="0060478E" w:rsidRPr="0079325B" w:rsidRDefault="0060478E" w:rsidP="006237A6">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rsidR="0060478E" w:rsidRPr="0079325B" w:rsidRDefault="0060478E" w:rsidP="006237A6">
            <w:pPr>
              <w:pStyle w:val="Glava"/>
              <w:tabs>
                <w:tab w:val="clear" w:pos="4536"/>
                <w:tab w:val="clear" w:pos="9072"/>
              </w:tabs>
              <w:rPr>
                <w:b/>
                <w:i w:val="0"/>
                <w:sz w:val="22"/>
                <w:szCs w:val="22"/>
              </w:rPr>
            </w:pPr>
            <w:r w:rsidRPr="0079325B">
              <w:rPr>
                <w:b/>
                <w:i w:val="0"/>
                <w:sz w:val="22"/>
                <w:szCs w:val="22"/>
              </w:rPr>
              <w:t>Naziv priloge</w:t>
            </w:r>
          </w:p>
        </w:tc>
      </w:tr>
      <w:tr w:rsidR="0060478E" w:rsidRPr="0079325B" w:rsidTr="006237A6">
        <w:trPr>
          <w:trHeight w:val="253"/>
        </w:trPr>
        <w:tc>
          <w:tcPr>
            <w:tcW w:w="1985" w:type="dxa"/>
            <w:vMerge/>
            <w:shd w:val="clear" w:color="auto" w:fill="BFBFBF" w:themeFill="background1" w:themeFillShade="BF"/>
            <w:vAlign w:val="center"/>
          </w:tcPr>
          <w:p w:rsidR="0060478E" w:rsidRPr="0079325B" w:rsidRDefault="0060478E" w:rsidP="006237A6">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rsidR="0060478E" w:rsidRPr="0079325B" w:rsidRDefault="0060478E" w:rsidP="006237A6">
            <w:pPr>
              <w:pStyle w:val="Glava"/>
              <w:tabs>
                <w:tab w:val="clear" w:pos="4536"/>
                <w:tab w:val="clear" w:pos="9072"/>
              </w:tabs>
              <w:rPr>
                <w:i w:val="0"/>
                <w:sz w:val="22"/>
                <w:szCs w:val="22"/>
              </w:rPr>
            </w:pPr>
          </w:p>
        </w:tc>
      </w:tr>
      <w:tr w:rsidR="0060478E" w:rsidRPr="0079325B" w:rsidTr="006237A6">
        <w:tc>
          <w:tcPr>
            <w:tcW w:w="1985" w:type="dxa"/>
            <w:shd w:val="clear" w:color="auto" w:fill="E6E6E6"/>
            <w:vAlign w:val="center"/>
          </w:tcPr>
          <w:p w:rsidR="0060478E" w:rsidRPr="0079325B" w:rsidRDefault="0060478E" w:rsidP="006237A6">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rsidR="0060478E" w:rsidRPr="0079325B" w:rsidRDefault="0060478E" w:rsidP="006237A6">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sidRPr="002F14D3">
              <w:rPr>
                <w:b/>
                <w:i w:val="0"/>
                <w:sz w:val="22"/>
                <w:szCs w:val="22"/>
              </w:rPr>
              <w:t>PRILOGA 2, 2/1</w:t>
            </w:r>
          </w:p>
        </w:tc>
        <w:tc>
          <w:tcPr>
            <w:tcW w:w="6520" w:type="dxa"/>
            <w:vAlign w:val="center"/>
          </w:tcPr>
          <w:p w:rsidR="0060478E" w:rsidRPr="0079325B" w:rsidRDefault="0060478E" w:rsidP="006237A6">
            <w:pPr>
              <w:pStyle w:val="Telobesedila-zamik"/>
              <w:ind w:left="0"/>
              <w:rPr>
                <w:i w:val="0"/>
                <w:sz w:val="22"/>
                <w:szCs w:val="22"/>
              </w:rPr>
            </w:pPr>
            <w:r>
              <w:rPr>
                <w:i w:val="0"/>
                <w:sz w:val="22"/>
                <w:szCs w:val="22"/>
              </w:rPr>
              <w:t>Predračun (priloga 2), Popis blaga (priloga 2/1)</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6520" w:type="dxa"/>
            <w:vAlign w:val="center"/>
          </w:tcPr>
          <w:p w:rsidR="0060478E" w:rsidRDefault="0060478E" w:rsidP="006237A6">
            <w:pPr>
              <w:pStyle w:val="Telobesedila-zamik"/>
              <w:ind w:left="0"/>
              <w:rPr>
                <w:i w:val="0"/>
                <w:sz w:val="22"/>
                <w:szCs w:val="22"/>
              </w:rPr>
            </w:pPr>
            <w:r>
              <w:rPr>
                <w:i w:val="0"/>
                <w:sz w:val="22"/>
                <w:szCs w:val="22"/>
              </w:rPr>
              <w:t xml:space="preserve">ESPD obrazec </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Pr>
                <w:b/>
                <w:i w:val="0"/>
                <w:sz w:val="22"/>
                <w:szCs w:val="22"/>
              </w:rPr>
              <w:t>PRILOGA 4</w:t>
            </w:r>
          </w:p>
        </w:tc>
        <w:tc>
          <w:tcPr>
            <w:tcW w:w="6520" w:type="dxa"/>
            <w:vAlign w:val="center"/>
          </w:tcPr>
          <w:p w:rsidR="0060478E" w:rsidRDefault="0060478E" w:rsidP="006237A6">
            <w:pPr>
              <w:pStyle w:val="Telobesedila-zamik"/>
              <w:ind w:left="0"/>
              <w:rPr>
                <w:i w:val="0"/>
                <w:sz w:val="22"/>
                <w:szCs w:val="22"/>
              </w:rPr>
            </w:pPr>
            <w:r>
              <w:rPr>
                <w:i w:val="0"/>
                <w:sz w:val="22"/>
                <w:szCs w:val="22"/>
              </w:rPr>
              <w:t>Kopija certifikatov za ponujena ekološka živila in živila iz drugih shem kakovosti</w:t>
            </w:r>
          </w:p>
          <w:p w:rsidR="0060478E" w:rsidRDefault="0060478E" w:rsidP="006237A6">
            <w:pPr>
              <w:pStyle w:val="Telobesedila-zamik"/>
              <w:ind w:left="0"/>
              <w:rPr>
                <w:i w:val="0"/>
                <w:sz w:val="22"/>
                <w:szCs w:val="22"/>
              </w:rPr>
            </w:pPr>
            <w:r>
              <w:rPr>
                <w:i w:val="0"/>
                <w:sz w:val="22"/>
                <w:szCs w:val="22"/>
              </w:rPr>
              <w:t>Kopija certifikata za distribucijo ponujenih živil iz shem kakovosti (ekološka pridelava</w:t>
            </w:r>
            <w:r w:rsidRPr="00CA1BDC">
              <w:rPr>
                <w:i w:val="0"/>
                <w:sz w:val="22"/>
                <w:szCs w:val="22"/>
              </w:rPr>
              <w:t xml:space="preserve"> in izbrana kakovost (za sektor mesa in sektor sadja</w:t>
            </w:r>
            <w:r>
              <w:rPr>
                <w:i w:val="0"/>
                <w:sz w:val="22"/>
                <w:szCs w:val="22"/>
              </w:rPr>
              <w:t>)</w:t>
            </w:r>
          </w:p>
        </w:tc>
      </w:tr>
      <w:tr w:rsidR="0060478E"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Pr>
                <w:b/>
                <w:i w:val="0"/>
                <w:sz w:val="22"/>
                <w:szCs w:val="22"/>
              </w:rPr>
              <w:t>PRILOGA 5</w:t>
            </w:r>
          </w:p>
        </w:tc>
        <w:tc>
          <w:tcPr>
            <w:tcW w:w="6520" w:type="dxa"/>
            <w:vAlign w:val="center"/>
          </w:tcPr>
          <w:p w:rsidR="0060478E" w:rsidRDefault="0060478E" w:rsidP="006237A6">
            <w:pPr>
              <w:pStyle w:val="Telobesedila-zamik"/>
              <w:ind w:left="0"/>
              <w:rPr>
                <w:i w:val="0"/>
                <w:sz w:val="22"/>
                <w:szCs w:val="22"/>
              </w:rPr>
            </w:pPr>
            <w:r>
              <w:rPr>
                <w:i w:val="0"/>
                <w:sz w:val="22"/>
                <w:szCs w:val="22"/>
              </w:rPr>
              <w:t xml:space="preserve">Izjava – izpolnjevanje predpisanih zahtev s področja varnosti živil </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6520" w:type="dxa"/>
            <w:vAlign w:val="center"/>
          </w:tcPr>
          <w:p w:rsidR="0060478E" w:rsidRPr="0079325B" w:rsidRDefault="0060478E" w:rsidP="006237A6">
            <w:pPr>
              <w:pStyle w:val="Telobesedila-zamik"/>
              <w:ind w:left="0"/>
              <w:rPr>
                <w:i w:val="0"/>
                <w:sz w:val="22"/>
                <w:szCs w:val="22"/>
              </w:rPr>
            </w:pPr>
            <w:r>
              <w:rPr>
                <w:i w:val="0"/>
                <w:sz w:val="22"/>
                <w:szCs w:val="22"/>
              </w:rPr>
              <w:t xml:space="preserve">Izjava – tehnična sposobnost </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sidRPr="0079325B">
              <w:rPr>
                <w:b/>
                <w:i w:val="0"/>
                <w:sz w:val="22"/>
                <w:szCs w:val="22"/>
              </w:rPr>
              <w:t>PR</w:t>
            </w:r>
            <w:r>
              <w:rPr>
                <w:b/>
                <w:i w:val="0"/>
                <w:sz w:val="22"/>
                <w:szCs w:val="22"/>
              </w:rPr>
              <w:t>ILOGA 7</w:t>
            </w:r>
          </w:p>
        </w:tc>
        <w:tc>
          <w:tcPr>
            <w:tcW w:w="6520" w:type="dxa"/>
            <w:vAlign w:val="center"/>
          </w:tcPr>
          <w:p w:rsidR="0060478E" w:rsidRPr="0079325B" w:rsidRDefault="0060478E" w:rsidP="006237A6">
            <w:pPr>
              <w:pStyle w:val="Telobesedila-zamik"/>
              <w:ind w:left="0"/>
              <w:rPr>
                <w:i w:val="0"/>
                <w:sz w:val="22"/>
                <w:szCs w:val="22"/>
              </w:rPr>
            </w:pPr>
            <w:r>
              <w:rPr>
                <w:i w:val="0"/>
                <w:sz w:val="22"/>
                <w:szCs w:val="22"/>
              </w:rPr>
              <w:t xml:space="preserve">Udeležba podizvajalcev </w:t>
            </w:r>
          </w:p>
        </w:tc>
      </w:tr>
      <w:tr w:rsidR="0060478E" w:rsidRPr="0079325B" w:rsidTr="006237A6">
        <w:tc>
          <w:tcPr>
            <w:tcW w:w="1985" w:type="dxa"/>
            <w:shd w:val="clear" w:color="auto" w:fill="E6E6E6"/>
            <w:vAlign w:val="center"/>
          </w:tcPr>
          <w:p w:rsidR="0060478E" w:rsidRPr="0079325B" w:rsidRDefault="0060478E" w:rsidP="006237A6">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6520" w:type="dxa"/>
            <w:vAlign w:val="center"/>
          </w:tcPr>
          <w:p w:rsidR="0060478E" w:rsidRPr="0079325B" w:rsidRDefault="0060478E" w:rsidP="006237A6">
            <w:pPr>
              <w:pStyle w:val="Telobesedila-zamik"/>
              <w:ind w:left="0"/>
              <w:rPr>
                <w:i w:val="0"/>
                <w:sz w:val="22"/>
                <w:szCs w:val="22"/>
              </w:rPr>
            </w:pPr>
            <w:r>
              <w:rPr>
                <w:i w:val="0"/>
                <w:sz w:val="22"/>
                <w:szCs w:val="22"/>
              </w:rPr>
              <w:t>Zahteva podizvajalca za neposredno plačilo / Soglasje podizvajalca za neposredno plačilo</w:t>
            </w:r>
          </w:p>
        </w:tc>
      </w:tr>
      <w:tr w:rsidR="0060478E" w:rsidRPr="0079325B" w:rsidTr="006237A6">
        <w:tc>
          <w:tcPr>
            <w:tcW w:w="1985" w:type="dxa"/>
            <w:shd w:val="clear" w:color="auto" w:fill="E6E6E6"/>
            <w:vAlign w:val="center"/>
          </w:tcPr>
          <w:p w:rsidR="0060478E" w:rsidRPr="007348A8" w:rsidRDefault="0060478E" w:rsidP="006237A6">
            <w:pPr>
              <w:pStyle w:val="Telobesedila-zamik"/>
              <w:ind w:left="0"/>
              <w:rPr>
                <w:b/>
                <w:i w:val="0"/>
                <w:sz w:val="22"/>
                <w:szCs w:val="22"/>
              </w:rPr>
            </w:pPr>
            <w:r w:rsidRPr="007348A8">
              <w:rPr>
                <w:b/>
                <w:i w:val="0"/>
                <w:sz w:val="22"/>
                <w:szCs w:val="22"/>
              </w:rPr>
              <w:t>PRILOGA 9</w:t>
            </w:r>
          </w:p>
        </w:tc>
        <w:tc>
          <w:tcPr>
            <w:tcW w:w="6520" w:type="dxa"/>
            <w:vAlign w:val="center"/>
          </w:tcPr>
          <w:p w:rsidR="0060478E" w:rsidRPr="007348A8" w:rsidRDefault="0060478E" w:rsidP="006237A6">
            <w:pPr>
              <w:pStyle w:val="Telobesedila-zamik"/>
              <w:ind w:left="0"/>
              <w:rPr>
                <w:i w:val="0"/>
                <w:sz w:val="22"/>
                <w:szCs w:val="22"/>
              </w:rPr>
            </w:pPr>
            <w:r w:rsidRPr="007348A8">
              <w:rPr>
                <w:i w:val="0"/>
                <w:sz w:val="22"/>
                <w:szCs w:val="22"/>
              </w:rPr>
              <w:t>Skupna ponudba</w:t>
            </w:r>
          </w:p>
        </w:tc>
      </w:tr>
      <w:tr w:rsidR="0060478E" w:rsidRPr="0079325B" w:rsidTr="006237A6">
        <w:tc>
          <w:tcPr>
            <w:tcW w:w="1985" w:type="dxa"/>
            <w:shd w:val="clear" w:color="auto" w:fill="E6E6E6"/>
            <w:vAlign w:val="center"/>
          </w:tcPr>
          <w:p w:rsidR="0060478E" w:rsidRPr="009E3C49" w:rsidRDefault="0060478E" w:rsidP="006237A6">
            <w:pPr>
              <w:pStyle w:val="Telobesedila-zamik"/>
              <w:ind w:left="0"/>
              <w:rPr>
                <w:b/>
                <w:i w:val="0"/>
                <w:sz w:val="22"/>
                <w:szCs w:val="22"/>
              </w:rPr>
            </w:pPr>
            <w:r>
              <w:rPr>
                <w:b/>
                <w:i w:val="0"/>
                <w:sz w:val="22"/>
                <w:szCs w:val="22"/>
              </w:rPr>
              <w:t>PRILOGA 10</w:t>
            </w:r>
          </w:p>
        </w:tc>
        <w:tc>
          <w:tcPr>
            <w:tcW w:w="6520" w:type="dxa"/>
            <w:vAlign w:val="center"/>
          </w:tcPr>
          <w:p w:rsidR="0060478E" w:rsidRDefault="0060478E" w:rsidP="006237A6">
            <w:pPr>
              <w:pStyle w:val="Telobesedila-zamik"/>
              <w:ind w:left="0"/>
              <w:rPr>
                <w:i w:val="0"/>
                <w:sz w:val="22"/>
                <w:szCs w:val="22"/>
              </w:rPr>
            </w:pPr>
            <w:r>
              <w:rPr>
                <w:i w:val="0"/>
                <w:sz w:val="22"/>
                <w:szCs w:val="22"/>
              </w:rPr>
              <w:t xml:space="preserve">Pooblastilo pravne osebe </w:t>
            </w:r>
          </w:p>
        </w:tc>
      </w:tr>
      <w:tr w:rsidR="0060478E" w:rsidRPr="0079325B" w:rsidTr="006237A6">
        <w:tc>
          <w:tcPr>
            <w:tcW w:w="1985" w:type="dxa"/>
            <w:shd w:val="clear" w:color="auto" w:fill="E6E6E6"/>
            <w:vAlign w:val="center"/>
          </w:tcPr>
          <w:p w:rsidR="0060478E" w:rsidRDefault="0060478E" w:rsidP="006237A6">
            <w:pPr>
              <w:pStyle w:val="Telobesedila-zamik"/>
              <w:ind w:left="0"/>
              <w:rPr>
                <w:b/>
                <w:i w:val="0"/>
                <w:sz w:val="22"/>
                <w:szCs w:val="22"/>
              </w:rPr>
            </w:pPr>
            <w:r>
              <w:rPr>
                <w:b/>
                <w:i w:val="0"/>
                <w:sz w:val="22"/>
                <w:szCs w:val="22"/>
              </w:rPr>
              <w:t>PRILOGA 11</w:t>
            </w:r>
          </w:p>
        </w:tc>
        <w:tc>
          <w:tcPr>
            <w:tcW w:w="6520" w:type="dxa"/>
            <w:vAlign w:val="center"/>
          </w:tcPr>
          <w:p w:rsidR="0060478E" w:rsidRDefault="0060478E" w:rsidP="006237A6">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60478E" w:rsidRPr="0079325B" w:rsidTr="006237A6">
        <w:tc>
          <w:tcPr>
            <w:tcW w:w="1985" w:type="dxa"/>
            <w:shd w:val="clear" w:color="auto" w:fill="E6E6E6"/>
            <w:vAlign w:val="center"/>
          </w:tcPr>
          <w:p w:rsidR="0060478E" w:rsidRPr="008A3700" w:rsidRDefault="0060478E" w:rsidP="006237A6">
            <w:pPr>
              <w:pStyle w:val="Telobesedila-zamik"/>
              <w:ind w:left="0"/>
              <w:rPr>
                <w:b/>
                <w:i w:val="0"/>
                <w:sz w:val="22"/>
                <w:szCs w:val="22"/>
              </w:rPr>
            </w:pPr>
            <w:r w:rsidRPr="008A3700">
              <w:rPr>
                <w:b/>
                <w:i w:val="0"/>
                <w:sz w:val="22"/>
                <w:szCs w:val="22"/>
              </w:rPr>
              <w:t xml:space="preserve">PRILOGA </w:t>
            </w:r>
            <w:r>
              <w:rPr>
                <w:b/>
                <w:i w:val="0"/>
                <w:sz w:val="22"/>
                <w:szCs w:val="22"/>
              </w:rPr>
              <w:t>12</w:t>
            </w:r>
          </w:p>
        </w:tc>
        <w:tc>
          <w:tcPr>
            <w:tcW w:w="6520" w:type="dxa"/>
            <w:vAlign w:val="center"/>
          </w:tcPr>
          <w:p w:rsidR="0060478E" w:rsidRPr="008A3700" w:rsidRDefault="0060478E" w:rsidP="006237A6">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60478E" w:rsidRPr="0079325B" w:rsidRDefault="0060478E" w:rsidP="0060478E">
      <w:pPr>
        <w:pStyle w:val="Glava"/>
        <w:tabs>
          <w:tab w:val="clear" w:pos="4536"/>
          <w:tab w:val="clear" w:pos="9072"/>
        </w:tabs>
        <w:jc w:val="both"/>
        <w:rPr>
          <w:i w:val="0"/>
          <w:sz w:val="22"/>
          <w:szCs w:val="22"/>
        </w:rPr>
      </w:pPr>
    </w:p>
    <w:p w:rsidR="0060478E" w:rsidRPr="0079325B" w:rsidRDefault="0060478E" w:rsidP="0060478E">
      <w:pPr>
        <w:pStyle w:val="Glava"/>
        <w:tabs>
          <w:tab w:val="clear" w:pos="4536"/>
          <w:tab w:val="clear" w:pos="9072"/>
        </w:tabs>
        <w:jc w:val="both"/>
        <w:rPr>
          <w:i w:val="0"/>
          <w:sz w:val="22"/>
          <w:szCs w:val="22"/>
        </w:rPr>
      </w:pPr>
    </w:p>
    <w:p w:rsidR="0060478E" w:rsidRPr="0079325B" w:rsidRDefault="0060478E" w:rsidP="0060478E">
      <w:pPr>
        <w:pStyle w:val="Glava"/>
        <w:tabs>
          <w:tab w:val="clear" w:pos="4536"/>
          <w:tab w:val="clear" w:pos="9072"/>
        </w:tabs>
        <w:jc w:val="both"/>
        <w:rPr>
          <w:i w:val="0"/>
          <w:sz w:val="22"/>
          <w:szCs w:val="22"/>
        </w:rPr>
      </w:pPr>
    </w:p>
    <w:p w:rsidR="0060478E" w:rsidRDefault="0060478E" w:rsidP="0060478E">
      <w:pPr>
        <w:pStyle w:val="Glava"/>
        <w:tabs>
          <w:tab w:val="clear" w:pos="4536"/>
          <w:tab w:val="clear" w:pos="9072"/>
        </w:tabs>
        <w:jc w:val="both"/>
        <w:rPr>
          <w:i w:val="0"/>
          <w:sz w:val="22"/>
          <w:szCs w:val="22"/>
        </w:rPr>
      </w:pPr>
    </w:p>
    <w:p w:rsidR="0060478E" w:rsidRPr="0079325B" w:rsidRDefault="0060478E" w:rsidP="0060478E">
      <w:pPr>
        <w:pStyle w:val="Glava"/>
        <w:tabs>
          <w:tab w:val="clear" w:pos="4536"/>
          <w:tab w:val="clear" w:pos="9072"/>
        </w:tabs>
        <w:jc w:val="both"/>
        <w:rPr>
          <w:i w:val="0"/>
          <w:sz w:val="22"/>
          <w:szCs w:val="22"/>
        </w:rPr>
      </w:pPr>
    </w:p>
    <w:p w:rsidR="0060478E" w:rsidRDefault="0060478E" w:rsidP="0060478E">
      <w:pPr>
        <w:rPr>
          <w:i w:val="0"/>
          <w:sz w:val="22"/>
          <w:szCs w:val="22"/>
        </w:rPr>
      </w:pPr>
      <w:r>
        <w:rPr>
          <w:i w:val="0"/>
          <w:sz w:val="22"/>
          <w:szCs w:val="22"/>
        </w:rPr>
        <w:br w:type="page"/>
      </w:r>
    </w:p>
    <w:p w:rsidR="0060478E" w:rsidRPr="0079325B" w:rsidRDefault="0060478E" w:rsidP="0060478E">
      <w:pPr>
        <w:pStyle w:val="Glava"/>
        <w:tabs>
          <w:tab w:val="clear" w:pos="4536"/>
          <w:tab w:val="clear" w:pos="9072"/>
        </w:tabs>
        <w:jc w:val="both"/>
        <w:rPr>
          <w:i w:val="0"/>
          <w:sz w:val="22"/>
          <w:szCs w:val="22"/>
        </w:rPr>
        <w:sectPr w:rsidR="0060478E" w:rsidRPr="0079325B" w:rsidSect="00BF32CF">
          <w:pgSz w:w="11906" w:h="16838"/>
          <w:pgMar w:top="1400" w:right="1200" w:bottom="1200" w:left="630" w:header="709" w:footer="709" w:gutter="0"/>
          <w:cols w:space="708"/>
          <w:docGrid w:linePitch="360"/>
        </w:sectPr>
      </w:pPr>
    </w:p>
    <w:p w:rsidR="0060478E" w:rsidRPr="0079325B" w:rsidRDefault="0060478E" w:rsidP="0060478E">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rsidR="0060478E" w:rsidRDefault="0060478E" w:rsidP="0060478E">
      <w:pPr>
        <w:pStyle w:val="Glava"/>
        <w:tabs>
          <w:tab w:val="clear" w:pos="4536"/>
          <w:tab w:val="clear" w:pos="9072"/>
        </w:tabs>
        <w:ind w:left="1080" w:right="502"/>
        <w:jc w:val="center"/>
        <w:rPr>
          <w:i w:val="0"/>
          <w:sz w:val="22"/>
          <w:szCs w:val="22"/>
        </w:rPr>
      </w:pPr>
      <w:r w:rsidRPr="0079325B">
        <w:rPr>
          <w:b/>
          <w:i w:val="0"/>
          <w:sz w:val="22"/>
          <w:szCs w:val="22"/>
        </w:rPr>
        <w:t>PRIJAVNI OBRAZEC</w:t>
      </w:r>
    </w:p>
    <w:p w:rsidR="0060478E" w:rsidRPr="00C47DAF" w:rsidRDefault="0060478E" w:rsidP="0060478E">
      <w:pPr>
        <w:pStyle w:val="Glava"/>
        <w:tabs>
          <w:tab w:val="clear" w:pos="4536"/>
          <w:tab w:val="clear" w:pos="9072"/>
        </w:tabs>
        <w:ind w:left="1080" w:right="502"/>
        <w:jc w:val="both"/>
        <w:rPr>
          <w:i w:val="0"/>
          <w:sz w:val="10"/>
          <w:szCs w:val="10"/>
        </w:rPr>
      </w:pPr>
    </w:p>
    <w:p w:rsidR="0060478E" w:rsidRPr="00E002B1" w:rsidRDefault="0060478E" w:rsidP="0060478E">
      <w:pPr>
        <w:pStyle w:val="Glava"/>
        <w:numPr>
          <w:ilvl w:val="0"/>
          <w:numId w:val="3"/>
        </w:numPr>
        <w:tabs>
          <w:tab w:val="clear" w:pos="4536"/>
          <w:tab w:val="clear" w:pos="9072"/>
        </w:tabs>
        <w:ind w:right="502"/>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60478E" w:rsidRPr="00C47DAF" w:rsidRDefault="0060478E" w:rsidP="0060478E">
      <w:pPr>
        <w:pStyle w:val="Glava"/>
        <w:tabs>
          <w:tab w:val="clear" w:pos="4536"/>
          <w:tab w:val="clear" w:pos="9072"/>
        </w:tabs>
        <w:ind w:left="1080" w:right="502"/>
        <w:jc w:val="both"/>
        <w:rPr>
          <w:i w:val="0"/>
          <w:sz w:val="10"/>
          <w:szCs w:val="10"/>
        </w:rPr>
      </w:pPr>
    </w:p>
    <w:p w:rsidR="0060478E" w:rsidRDefault="0060478E" w:rsidP="0060478E">
      <w:pPr>
        <w:pStyle w:val="Glava"/>
        <w:tabs>
          <w:tab w:val="clear" w:pos="4536"/>
          <w:tab w:val="clear" w:pos="9072"/>
        </w:tabs>
        <w:ind w:left="1134" w:right="502"/>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Osnovne šole narodnega heroja Maksa Pečarja, ponovitev postopka«</w:t>
      </w:r>
    </w:p>
    <w:p w:rsidR="0060478E" w:rsidRPr="00C47DAF" w:rsidRDefault="0060478E" w:rsidP="0060478E">
      <w:pPr>
        <w:pStyle w:val="Glava"/>
        <w:tabs>
          <w:tab w:val="clear" w:pos="4536"/>
          <w:tab w:val="clear" w:pos="9072"/>
        </w:tabs>
        <w:ind w:right="502"/>
        <w:jc w:val="both"/>
        <w:rPr>
          <w:i w:val="0"/>
          <w:sz w:val="22"/>
          <w:szCs w:val="22"/>
        </w:rPr>
      </w:pPr>
    </w:p>
    <w:p w:rsidR="0060478E" w:rsidRDefault="0060478E" w:rsidP="0060478E">
      <w:pPr>
        <w:pStyle w:val="Glava"/>
        <w:numPr>
          <w:ilvl w:val="0"/>
          <w:numId w:val="3"/>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rsidR="0060478E" w:rsidRPr="00E002B1" w:rsidRDefault="0060478E" w:rsidP="0060478E">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60478E" w:rsidRPr="00C47DAF" w:rsidRDefault="0060478E" w:rsidP="0060478E">
      <w:pPr>
        <w:pStyle w:val="Glava"/>
        <w:tabs>
          <w:tab w:val="clear" w:pos="4536"/>
          <w:tab w:val="clear" w:pos="9072"/>
        </w:tabs>
        <w:ind w:left="1080" w:right="502"/>
        <w:jc w:val="both"/>
        <w:rPr>
          <w:i w:val="0"/>
          <w:sz w:val="10"/>
          <w:szCs w:val="10"/>
        </w:rPr>
      </w:pPr>
    </w:p>
    <w:p w:rsidR="0060478E" w:rsidRDefault="0060478E" w:rsidP="0060478E">
      <w:pPr>
        <w:pStyle w:val="Glava"/>
        <w:numPr>
          <w:ilvl w:val="0"/>
          <w:numId w:val="3"/>
        </w:numPr>
        <w:tabs>
          <w:tab w:val="clear" w:pos="4536"/>
          <w:tab w:val="clear" w:pos="9072"/>
        </w:tabs>
        <w:ind w:right="502"/>
        <w:jc w:val="both"/>
        <w:rPr>
          <w:i w:val="0"/>
          <w:sz w:val="22"/>
          <w:szCs w:val="22"/>
        </w:rPr>
      </w:pPr>
      <w:r>
        <w:rPr>
          <w:i w:val="0"/>
          <w:sz w:val="22"/>
          <w:szCs w:val="22"/>
        </w:rPr>
        <w:t>Podatki kontaktne osebe ponudnika (tudi za komunikacijo preko e-JN)</w:t>
      </w:r>
      <w:r w:rsidRPr="00C4302F">
        <w:rPr>
          <w:i w:val="0"/>
          <w:sz w:val="22"/>
          <w:szCs w:val="22"/>
        </w:rPr>
        <w:t>:</w:t>
      </w:r>
    </w:p>
    <w:p w:rsidR="0060478E" w:rsidRPr="00C47DAF" w:rsidRDefault="0060478E" w:rsidP="0060478E">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60478E" w:rsidTr="006237A6">
        <w:trPr>
          <w:trHeight w:val="283"/>
        </w:trPr>
        <w:tc>
          <w:tcPr>
            <w:tcW w:w="3735" w:type="dxa"/>
          </w:tcPr>
          <w:p w:rsidR="0060478E" w:rsidRDefault="0060478E" w:rsidP="006237A6">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60478E"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numPr>
          <w:ilvl w:val="0"/>
          <w:numId w:val="3"/>
        </w:numPr>
        <w:tabs>
          <w:tab w:val="clear" w:pos="4536"/>
          <w:tab w:val="clear" w:pos="9072"/>
        </w:tabs>
        <w:ind w:right="502"/>
        <w:jc w:val="both"/>
        <w:rPr>
          <w:i w:val="0"/>
          <w:sz w:val="22"/>
          <w:szCs w:val="22"/>
        </w:rPr>
      </w:pPr>
      <w:r>
        <w:rPr>
          <w:i w:val="0"/>
          <w:sz w:val="22"/>
          <w:szCs w:val="22"/>
        </w:rPr>
        <w:t>Podatki osebe, ki bo pooblaščeni predstavnik okvirnega sporazuma:</w:t>
      </w:r>
    </w:p>
    <w:p w:rsidR="0060478E" w:rsidRPr="00C47DAF" w:rsidRDefault="0060478E" w:rsidP="0060478E">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60478E"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numPr>
          <w:ilvl w:val="0"/>
          <w:numId w:val="3"/>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60478E" w:rsidRPr="00C47DAF" w:rsidRDefault="0060478E" w:rsidP="0060478E">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60478E"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left="1080" w:right="502"/>
        <w:jc w:val="both"/>
        <w:rPr>
          <w:i w:val="0"/>
          <w:sz w:val="22"/>
          <w:szCs w:val="22"/>
        </w:rPr>
      </w:pPr>
    </w:p>
    <w:p w:rsidR="0060478E" w:rsidRPr="002B221B" w:rsidRDefault="0060478E" w:rsidP="0060478E">
      <w:pPr>
        <w:pStyle w:val="Glava"/>
        <w:numPr>
          <w:ilvl w:val="0"/>
          <w:numId w:val="3"/>
        </w:numPr>
        <w:tabs>
          <w:tab w:val="left" w:pos="284"/>
        </w:tabs>
        <w:ind w:right="502"/>
        <w:jc w:val="both"/>
        <w:rPr>
          <w:i w:val="0"/>
          <w:sz w:val="22"/>
          <w:szCs w:val="22"/>
        </w:rPr>
      </w:pPr>
      <w:r w:rsidRPr="002B221B">
        <w:rPr>
          <w:i w:val="0"/>
          <w:sz w:val="22"/>
          <w:szCs w:val="22"/>
        </w:rPr>
        <w:t>Podatki osebe, ki bo zadolžena za sprejem in reševanje reklamacij:</w:t>
      </w:r>
    </w:p>
    <w:p w:rsidR="0060478E" w:rsidRPr="00C47DAF" w:rsidRDefault="0060478E" w:rsidP="0060478E">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60478E" w:rsidRDefault="0060478E" w:rsidP="006237A6">
            <w:pPr>
              <w:pStyle w:val="Glava"/>
              <w:tabs>
                <w:tab w:val="clear" w:pos="4536"/>
                <w:tab w:val="clear" w:pos="9072"/>
              </w:tabs>
              <w:ind w:right="502"/>
              <w:jc w:val="both"/>
              <w:rPr>
                <w:i w:val="0"/>
                <w:sz w:val="22"/>
                <w:szCs w:val="22"/>
              </w:rPr>
            </w:pPr>
          </w:p>
        </w:tc>
      </w:tr>
      <w:tr w:rsidR="0060478E" w:rsidTr="006237A6">
        <w:trPr>
          <w:trHeight w:val="283"/>
        </w:trPr>
        <w:tc>
          <w:tcPr>
            <w:tcW w:w="3735" w:type="dxa"/>
          </w:tcPr>
          <w:p w:rsidR="0060478E" w:rsidRDefault="0060478E" w:rsidP="006237A6">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60478E" w:rsidRDefault="0060478E" w:rsidP="006237A6">
            <w:pPr>
              <w:pStyle w:val="Glava"/>
              <w:tabs>
                <w:tab w:val="clear" w:pos="4536"/>
                <w:tab w:val="clear" w:pos="9072"/>
              </w:tabs>
              <w:ind w:right="502"/>
              <w:jc w:val="both"/>
              <w:rPr>
                <w:i w:val="0"/>
                <w:sz w:val="22"/>
                <w:szCs w:val="22"/>
              </w:rPr>
            </w:pPr>
          </w:p>
        </w:tc>
      </w:tr>
    </w:tbl>
    <w:p w:rsidR="0060478E" w:rsidRPr="00C47DAF" w:rsidRDefault="0060478E" w:rsidP="0060478E">
      <w:pPr>
        <w:pStyle w:val="Glava"/>
        <w:tabs>
          <w:tab w:val="clear" w:pos="4536"/>
          <w:tab w:val="clear" w:pos="9072"/>
        </w:tabs>
        <w:ind w:left="1080" w:right="502"/>
        <w:jc w:val="both"/>
        <w:rPr>
          <w:i w:val="0"/>
          <w:sz w:val="10"/>
          <w:szCs w:val="10"/>
        </w:rPr>
      </w:pPr>
    </w:p>
    <w:p w:rsidR="0060478E" w:rsidRDefault="0060478E" w:rsidP="0060478E">
      <w:pPr>
        <w:pStyle w:val="Glava"/>
        <w:numPr>
          <w:ilvl w:val="0"/>
          <w:numId w:val="3"/>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60478E" w:rsidRDefault="0060478E" w:rsidP="0060478E">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60478E" w:rsidRPr="00170C74" w:rsidRDefault="0060478E" w:rsidP="0060478E">
      <w:pPr>
        <w:pStyle w:val="Glava"/>
        <w:tabs>
          <w:tab w:val="clear" w:pos="4536"/>
          <w:tab w:val="clear" w:pos="9072"/>
        </w:tabs>
        <w:ind w:right="502" w:firstLine="1134"/>
        <w:jc w:val="both"/>
        <w:rPr>
          <w:i w:val="0"/>
          <w:sz w:val="16"/>
          <w:szCs w:val="16"/>
        </w:rPr>
      </w:pPr>
    </w:p>
    <w:p w:rsidR="0060478E" w:rsidRDefault="0060478E" w:rsidP="0060478E">
      <w:pPr>
        <w:pStyle w:val="Glava"/>
        <w:numPr>
          <w:ilvl w:val="0"/>
          <w:numId w:val="3"/>
        </w:numPr>
        <w:tabs>
          <w:tab w:val="clear" w:pos="4536"/>
          <w:tab w:val="clear" w:pos="9072"/>
        </w:tabs>
        <w:ind w:right="502"/>
        <w:rPr>
          <w:i w:val="0"/>
          <w:sz w:val="22"/>
          <w:szCs w:val="22"/>
        </w:rPr>
      </w:pPr>
      <w:r>
        <w:rPr>
          <w:i w:val="0"/>
          <w:sz w:val="22"/>
          <w:szCs w:val="22"/>
        </w:rPr>
        <w:t>Transakcijski račun odprt pri banki (naziv banke):______________________________________</w:t>
      </w:r>
    </w:p>
    <w:p w:rsidR="0060478E" w:rsidRDefault="0060478E" w:rsidP="0060478E">
      <w:pPr>
        <w:pStyle w:val="Glava"/>
        <w:tabs>
          <w:tab w:val="clear" w:pos="4536"/>
          <w:tab w:val="clear" w:pos="9072"/>
        </w:tabs>
        <w:ind w:right="502"/>
        <w:rPr>
          <w:i w:val="0"/>
          <w:sz w:val="22"/>
          <w:szCs w:val="22"/>
        </w:rPr>
      </w:pPr>
    </w:p>
    <w:p w:rsidR="0060478E" w:rsidRDefault="0060478E" w:rsidP="0060478E">
      <w:pPr>
        <w:pStyle w:val="Glava"/>
        <w:numPr>
          <w:ilvl w:val="0"/>
          <w:numId w:val="3"/>
        </w:numPr>
        <w:tabs>
          <w:tab w:val="clear" w:pos="4536"/>
          <w:tab w:val="clear" w:pos="9072"/>
        </w:tabs>
        <w:ind w:right="502"/>
        <w:rPr>
          <w:i w:val="0"/>
          <w:sz w:val="22"/>
          <w:szCs w:val="22"/>
        </w:rPr>
      </w:pPr>
      <w:r>
        <w:rPr>
          <w:i w:val="0"/>
          <w:sz w:val="22"/>
          <w:szCs w:val="22"/>
        </w:rPr>
        <w:t>Identifikacijska številka ponudnika za DDV:__________________________________________</w:t>
      </w:r>
    </w:p>
    <w:p w:rsidR="0060478E" w:rsidRDefault="0060478E" w:rsidP="0060478E">
      <w:pPr>
        <w:pStyle w:val="Odstavekseznama"/>
        <w:ind w:right="502"/>
        <w:rPr>
          <w:i w:val="0"/>
          <w:sz w:val="22"/>
          <w:szCs w:val="22"/>
        </w:rPr>
      </w:pPr>
    </w:p>
    <w:p w:rsidR="0060478E" w:rsidRDefault="0060478E" w:rsidP="0060478E">
      <w:pPr>
        <w:pStyle w:val="Glava"/>
        <w:numPr>
          <w:ilvl w:val="0"/>
          <w:numId w:val="3"/>
        </w:numPr>
        <w:tabs>
          <w:tab w:val="clear" w:pos="4536"/>
          <w:tab w:val="clear" w:pos="9072"/>
        </w:tabs>
        <w:ind w:right="502"/>
        <w:rPr>
          <w:i w:val="0"/>
          <w:sz w:val="22"/>
          <w:szCs w:val="22"/>
        </w:rPr>
      </w:pPr>
      <w:r>
        <w:rPr>
          <w:i w:val="0"/>
          <w:sz w:val="22"/>
          <w:szCs w:val="22"/>
        </w:rPr>
        <w:t>Finančni urad, kjer je ponudnik vpisan v davčni register:_________________________________</w:t>
      </w:r>
    </w:p>
    <w:p w:rsidR="0060478E" w:rsidRPr="00E002B1" w:rsidRDefault="0060478E" w:rsidP="0060478E">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60478E" w:rsidRDefault="0060478E" w:rsidP="0060478E">
      <w:pPr>
        <w:pStyle w:val="Odstavekseznama"/>
        <w:ind w:right="502"/>
        <w:rPr>
          <w:i w:val="0"/>
          <w:sz w:val="22"/>
          <w:szCs w:val="22"/>
        </w:rPr>
      </w:pPr>
    </w:p>
    <w:p w:rsidR="0060478E" w:rsidRDefault="0060478E" w:rsidP="0060478E">
      <w:pPr>
        <w:pStyle w:val="Glava"/>
        <w:numPr>
          <w:ilvl w:val="0"/>
          <w:numId w:val="3"/>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60478E" w:rsidRDefault="0060478E" w:rsidP="0060478E">
      <w:pPr>
        <w:pStyle w:val="Glava"/>
        <w:tabs>
          <w:tab w:val="clear" w:pos="4536"/>
          <w:tab w:val="clear" w:pos="9072"/>
        </w:tabs>
        <w:ind w:left="1134"/>
        <w:jc w:val="both"/>
        <w:rPr>
          <w:i w:val="0"/>
          <w:sz w:val="22"/>
          <w:szCs w:val="22"/>
        </w:rPr>
      </w:pPr>
      <w:r>
        <w:rPr>
          <w:i w:val="0"/>
          <w:sz w:val="22"/>
          <w:szCs w:val="22"/>
        </w:rPr>
        <w:t>NAVODILO:</w:t>
      </w:r>
    </w:p>
    <w:p w:rsidR="0060478E" w:rsidRDefault="0060478E" w:rsidP="0060478E">
      <w:pPr>
        <w:pStyle w:val="Glava"/>
        <w:tabs>
          <w:tab w:val="clear" w:pos="4536"/>
          <w:tab w:val="clear" w:pos="9072"/>
        </w:tabs>
        <w:ind w:left="1134"/>
        <w:jc w:val="both"/>
        <w:rPr>
          <w:i w:val="0"/>
          <w:sz w:val="22"/>
          <w:szCs w:val="22"/>
        </w:rPr>
      </w:pPr>
      <w:r w:rsidRPr="00FF38DC">
        <w:rPr>
          <w:i w:val="0"/>
          <w:sz w:val="22"/>
          <w:szCs w:val="22"/>
        </w:rPr>
        <w:t>V primeru skupne ponudbe obrazec partnerji v skupni ponudbi predložijo skupno.</w:t>
      </w:r>
    </w:p>
    <w:p w:rsidR="0060478E" w:rsidRDefault="0060478E" w:rsidP="0060478E">
      <w:pPr>
        <w:pStyle w:val="Glava"/>
        <w:tabs>
          <w:tab w:val="clear" w:pos="4536"/>
          <w:tab w:val="clear" w:pos="9072"/>
        </w:tabs>
        <w:ind w:left="1134"/>
        <w:jc w:val="both"/>
        <w:rPr>
          <w:i w:val="0"/>
          <w:sz w:val="22"/>
          <w:szCs w:val="22"/>
        </w:rPr>
      </w:pPr>
      <w:r>
        <w:rPr>
          <w:i w:val="0"/>
          <w:sz w:val="22"/>
          <w:szCs w:val="22"/>
        </w:rPr>
        <w:t>V primeru ponudbe s podizvajalci obrazec predloži le ponudnik.</w:t>
      </w:r>
    </w:p>
    <w:p w:rsidR="0060478E" w:rsidRDefault="0060478E" w:rsidP="0060478E">
      <w:pPr>
        <w:rPr>
          <w:b/>
          <w:i w:val="0"/>
          <w:sz w:val="22"/>
          <w:szCs w:val="22"/>
        </w:rPr>
      </w:pPr>
      <w:r>
        <w:rPr>
          <w:b/>
          <w:i w:val="0"/>
          <w:sz w:val="22"/>
          <w:szCs w:val="22"/>
        </w:rPr>
        <w:br w:type="page"/>
      </w:r>
    </w:p>
    <w:p w:rsidR="0060478E" w:rsidRPr="00FF38DC" w:rsidRDefault="0060478E" w:rsidP="0060478E">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rsidR="0060478E" w:rsidRPr="00FF38DC" w:rsidRDefault="0060478E" w:rsidP="0060478E">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60478E" w:rsidRPr="00FF38DC" w:rsidTr="006237A6">
        <w:tc>
          <w:tcPr>
            <w:tcW w:w="1929" w:type="dxa"/>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bl>
    <w:p w:rsidR="0060478E" w:rsidRPr="00FF38DC" w:rsidRDefault="0060478E" w:rsidP="0060478E">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60478E" w:rsidRPr="00FF38DC" w:rsidTr="006237A6">
        <w:tc>
          <w:tcPr>
            <w:tcW w:w="2160" w:type="dxa"/>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2160" w:type="dxa"/>
          </w:tcPr>
          <w:p w:rsidR="0060478E" w:rsidRPr="00FF38DC" w:rsidRDefault="0060478E" w:rsidP="006237A6">
            <w:pPr>
              <w:pStyle w:val="Glava"/>
              <w:tabs>
                <w:tab w:val="clear" w:pos="4536"/>
                <w:tab w:val="clear" w:pos="9072"/>
              </w:tabs>
              <w:ind w:right="502"/>
              <w:jc w:val="both"/>
              <w:rPr>
                <w:i w:val="0"/>
                <w:sz w:val="22"/>
                <w:szCs w:val="22"/>
              </w:rPr>
            </w:pPr>
          </w:p>
        </w:tc>
        <w:tc>
          <w:tcPr>
            <w:tcW w:w="6717" w:type="dxa"/>
            <w:gridSpan w:val="2"/>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2520" w:type="dxa"/>
            <w:gridSpan w:val="2"/>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6357" w:type="dxa"/>
          </w:tcPr>
          <w:p w:rsidR="0060478E" w:rsidRPr="00FF38DC"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Pr="0075491A" w:rsidRDefault="0060478E" w:rsidP="0060478E">
      <w:pPr>
        <w:pStyle w:val="Glava"/>
        <w:tabs>
          <w:tab w:val="clear" w:pos="4536"/>
          <w:tab w:val="clear" w:pos="9072"/>
        </w:tabs>
        <w:ind w:left="1080"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60478E" w:rsidRDefault="0060478E" w:rsidP="0060478E">
      <w:pPr>
        <w:pStyle w:val="Glava"/>
        <w:tabs>
          <w:tab w:val="clear" w:pos="4536"/>
          <w:tab w:val="clear" w:pos="9072"/>
        </w:tabs>
        <w:ind w:left="1134" w:right="502"/>
        <w:jc w:val="both"/>
        <w:rPr>
          <w:i w:val="0"/>
          <w:sz w:val="22"/>
          <w:szCs w:val="22"/>
        </w:rPr>
      </w:pPr>
    </w:p>
    <w:p w:rsidR="0060478E" w:rsidRPr="00036AB8" w:rsidRDefault="0060478E" w:rsidP="0060478E">
      <w:pPr>
        <w:pStyle w:val="Glava"/>
        <w:tabs>
          <w:tab w:val="clear" w:pos="4536"/>
          <w:tab w:val="clear" w:pos="9072"/>
        </w:tabs>
        <w:ind w:left="1134" w:right="502"/>
        <w:jc w:val="both"/>
        <w:rPr>
          <w:b/>
          <w:i w:val="0"/>
          <w:sz w:val="22"/>
          <w:szCs w:val="22"/>
        </w:rPr>
      </w:pPr>
      <w:r>
        <w:rPr>
          <w:i w:val="0"/>
          <w:sz w:val="22"/>
          <w:szCs w:val="22"/>
        </w:rPr>
        <w:t xml:space="preserve">za javno naročilo </w:t>
      </w:r>
      <w:r w:rsidRPr="006163FD">
        <w:rPr>
          <w:b/>
          <w:i w:val="0"/>
          <w:sz w:val="22"/>
          <w:szCs w:val="22"/>
        </w:rPr>
        <w:t xml:space="preserve">Sukcesivna dobava živil po sklopih za obdobje treh let za potrebe </w:t>
      </w:r>
      <w:r w:rsidRPr="00036AB8">
        <w:rPr>
          <w:b/>
          <w:i w:val="0"/>
          <w:sz w:val="22"/>
          <w:szCs w:val="22"/>
        </w:rPr>
        <w:t>Osnovne šole narodnega heroja Maksa Pečarja</w:t>
      </w:r>
    </w:p>
    <w:p w:rsidR="0060478E" w:rsidRDefault="0060478E" w:rsidP="0060478E">
      <w:pPr>
        <w:pStyle w:val="Glava"/>
        <w:tabs>
          <w:tab w:val="clear" w:pos="4536"/>
          <w:tab w:val="clear" w:pos="9072"/>
        </w:tabs>
        <w:ind w:right="502"/>
        <w:jc w:val="both"/>
        <w:rPr>
          <w:i w:val="0"/>
          <w:sz w:val="22"/>
          <w:szCs w:val="22"/>
        </w:rPr>
      </w:pPr>
    </w:p>
    <w:p w:rsidR="0060478E" w:rsidRDefault="0060478E" w:rsidP="0060478E">
      <w:pPr>
        <w:pStyle w:val="Glava"/>
        <w:tabs>
          <w:tab w:val="clear" w:pos="4536"/>
          <w:tab w:val="clear" w:pos="9072"/>
        </w:tabs>
        <w:ind w:right="502"/>
        <w:jc w:val="both"/>
        <w:rPr>
          <w:i w:val="0"/>
          <w:sz w:val="22"/>
          <w:szCs w:val="22"/>
        </w:rPr>
      </w:pPr>
    </w:p>
    <w:tbl>
      <w:tblPr>
        <w:tblW w:w="431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4921"/>
        <w:gridCol w:w="1663"/>
        <w:gridCol w:w="1661"/>
      </w:tblGrid>
      <w:tr w:rsidR="0060478E" w:rsidRPr="00707064" w:rsidTr="006237A6">
        <w:tc>
          <w:tcPr>
            <w:tcW w:w="538" w:type="pct"/>
          </w:tcPr>
          <w:p w:rsidR="0060478E" w:rsidRPr="00707064" w:rsidRDefault="0060478E" w:rsidP="006237A6">
            <w:pPr>
              <w:rPr>
                <w:i w:val="0"/>
              </w:rPr>
            </w:pPr>
            <w:r w:rsidRPr="00707064">
              <w:rPr>
                <w:i w:val="0"/>
              </w:rPr>
              <w:t>Zap. št. sklopa</w:t>
            </w:r>
          </w:p>
        </w:tc>
        <w:tc>
          <w:tcPr>
            <w:tcW w:w="2663" w:type="pct"/>
          </w:tcPr>
          <w:p w:rsidR="0060478E" w:rsidRPr="00707064" w:rsidRDefault="0060478E" w:rsidP="006237A6">
            <w:pPr>
              <w:rPr>
                <w:i w:val="0"/>
              </w:rPr>
            </w:pPr>
            <w:r w:rsidRPr="00707064">
              <w:rPr>
                <w:i w:val="0"/>
              </w:rPr>
              <w:t>Naziv sklopa</w:t>
            </w:r>
          </w:p>
        </w:tc>
        <w:tc>
          <w:tcPr>
            <w:tcW w:w="900" w:type="pct"/>
          </w:tcPr>
          <w:p w:rsidR="0060478E" w:rsidRPr="00707064" w:rsidRDefault="0060478E" w:rsidP="006237A6">
            <w:pPr>
              <w:rPr>
                <w:i w:val="0"/>
              </w:rPr>
            </w:pPr>
            <w:r w:rsidRPr="00707064">
              <w:rPr>
                <w:i w:val="0"/>
              </w:rPr>
              <w:t>Ponudbena vrednost z DDV za ocenjeno količino</w:t>
            </w:r>
          </w:p>
        </w:tc>
        <w:tc>
          <w:tcPr>
            <w:tcW w:w="899" w:type="pct"/>
          </w:tcPr>
          <w:p w:rsidR="0060478E" w:rsidRPr="00707064" w:rsidRDefault="0060478E" w:rsidP="006237A6">
            <w:pPr>
              <w:rPr>
                <w:i w:val="0"/>
              </w:rPr>
            </w:pPr>
            <w:r w:rsidRPr="00707064">
              <w:rPr>
                <w:i w:val="0"/>
              </w:rPr>
              <w:t>Število živil po merilu »Shema kakovosti«</w:t>
            </w:r>
          </w:p>
        </w:tc>
      </w:tr>
      <w:tr w:rsidR="0060478E" w:rsidRPr="00FF38DC" w:rsidTr="006237A6">
        <w:tc>
          <w:tcPr>
            <w:tcW w:w="538" w:type="pct"/>
          </w:tcPr>
          <w:p w:rsidR="0060478E" w:rsidRDefault="0060478E" w:rsidP="006237A6">
            <w:pPr>
              <w:pStyle w:val="Glava"/>
              <w:tabs>
                <w:tab w:val="clear" w:pos="4536"/>
                <w:tab w:val="clear" w:pos="9072"/>
              </w:tabs>
              <w:ind w:right="502"/>
              <w:jc w:val="both"/>
              <w:rPr>
                <w:i w:val="0"/>
                <w:sz w:val="22"/>
                <w:szCs w:val="22"/>
              </w:rPr>
            </w:pPr>
            <w:r>
              <w:rPr>
                <w:i w:val="0"/>
                <w:sz w:val="22"/>
                <w:szCs w:val="22"/>
              </w:rPr>
              <w:t>9.</w:t>
            </w:r>
          </w:p>
        </w:tc>
        <w:tc>
          <w:tcPr>
            <w:tcW w:w="2663" w:type="pct"/>
          </w:tcPr>
          <w:p w:rsidR="0060478E" w:rsidRDefault="0060478E" w:rsidP="006237A6">
            <w:pPr>
              <w:pStyle w:val="Glava"/>
              <w:tabs>
                <w:tab w:val="clear" w:pos="4536"/>
                <w:tab w:val="clear" w:pos="9072"/>
              </w:tabs>
              <w:ind w:right="502"/>
              <w:jc w:val="both"/>
              <w:rPr>
                <w:i w:val="0"/>
                <w:sz w:val="22"/>
                <w:szCs w:val="22"/>
              </w:rPr>
            </w:pPr>
            <w:r>
              <w:rPr>
                <w:i w:val="0"/>
                <w:sz w:val="22"/>
                <w:szCs w:val="22"/>
              </w:rPr>
              <w:t>Živila iz shem kakovosti (brez eko živil): perutninsko meso</w:t>
            </w:r>
          </w:p>
        </w:tc>
        <w:tc>
          <w:tcPr>
            <w:tcW w:w="900" w:type="pct"/>
          </w:tcPr>
          <w:p w:rsidR="0060478E" w:rsidRPr="00FF38DC" w:rsidRDefault="0060478E" w:rsidP="006237A6">
            <w:pPr>
              <w:pStyle w:val="Glava"/>
              <w:tabs>
                <w:tab w:val="clear" w:pos="4536"/>
                <w:tab w:val="clear" w:pos="9072"/>
              </w:tabs>
              <w:ind w:right="502"/>
              <w:jc w:val="both"/>
              <w:rPr>
                <w:i w:val="0"/>
                <w:sz w:val="22"/>
                <w:szCs w:val="22"/>
              </w:rPr>
            </w:pPr>
          </w:p>
        </w:tc>
        <w:tc>
          <w:tcPr>
            <w:tcW w:w="899" w:type="pct"/>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538" w:type="pct"/>
          </w:tcPr>
          <w:p w:rsidR="0060478E" w:rsidRDefault="0060478E" w:rsidP="006237A6">
            <w:pPr>
              <w:pStyle w:val="Glava"/>
              <w:tabs>
                <w:tab w:val="clear" w:pos="4536"/>
                <w:tab w:val="clear" w:pos="9072"/>
              </w:tabs>
              <w:ind w:right="502"/>
              <w:jc w:val="both"/>
              <w:rPr>
                <w:i w:val="0"/>
                <w:sz w:val="22"/>
                <w:szCs w:val="22"/>
              </w:rPr>
            </w:pPr>
            <w:r>
              <w:rPr>
                <w:i w:val="0"/>
                <w:sz w:val="22"/>
                <w:szCs w:val="22"/>
              </w:rPr>
              <w:t>9.1</w:t>
            </w:r>
          </w:p>
        </w:tc>
        <w:tc>
          <w:tcPr>
            <w:tcW w:w="2663" w:type="pct"/>
          </w:tcPr>
          <w:p w:rsidR="0060478E" w:rsidRDefault="0060478E" w:rsidP="006237A6">
            <w:pPr>
              <w:pStyle w:val="Glava"/>
              <w:tabs>
                <w:tab w:val="clear" w:pos="4536"/>
                <w:tab w:val="clear" w:pos="9072"/>
              </w:tabs>
              <w:ind w:right="502"/>
              <w:jc w:val="both"/>
              <w:rPr>
                <w:i w:val="0"/>
                <w:sz w:val="22"/>
                <w:szCs w:val="22"/>
              </w:rPr>
            </w:pPr>
            <w:r>
              <w:rPr>
                <w:i w:val="0"/>
                <w:sz w:val="22"/>
                <w:szCs w:val="22"/>
              </w:rPr>
              <w:t>Puranje meso</w:t>
            </w:r>
          </w:p>
        </w:tc>
        <w:tc>
          <w:tcPr>
            <w:tcW w:w="900" w:type="pct"/>
          </w:tcPr>
          <w:p w:rsidR="0060478E" w:rsidRPr="00FF38DC" w:rsidRDefault="0060478E" w:rsidP="006237A6">
            <w:pPr>
              <w:pStyle w:val="Glava"/>
              <w:tabs>
                <w:tab w:val="clear" w:pos="4536"/>
                <w:tab w:val="clear" w:pos="9072"/>
              </w:tabs>
              <w:ind w:right="502"/>
              <w:jc w:val="both"/>
              <w:rPr>
                <w:i w:val="0"/>
                <w:sz w:val="22"/>
                <w:szCs w:val="22"/>
              </w:rPr>
            </w:pPr>
          </w:p>
        </w:tc>
        <w:tc>
          <w:tcPr>
            <w:tcW w:w="899" w:type="pct"/>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538" w:type="pct"/>
          </w:tcPr>
          <w:p w:rsidR="0060478E" w:rsidRDefault="0060478E" w:rsidP="006237A6">
            <w:pPr>
              <w:pStyle w:val="Glava"/>
              <w:tabs>
                <w:tab w:val="clear" w:pos="4536"/>
                <w:tab w:val="clear" w:pos="9072"/>
              </w:tabs>
              <w:ind w:right="502"/>
              <w:jc w:val="both"/>
              <w:rPr>
                <w:i w:val="0"/>
                <w:sz w:val="22"/>
                <w:szCs w:val="22"/>
              </w:rPr>
            </w:pPr>
            <w:r>
              <w:rPr>
                <w:i w:val="0"/>
                <w:sz w:val="22"/>
                <w:szCs w:val="22"/>
              </w:rPr>
              <w:t>18.</w:t>
            </w:r>
          </w:p>
        </w:tc>
        <w:tc>
          <w:tcPr>
            <w:tcW w:w="2663" w:type="pct"/>
          </w:tcPr>
          <w:p w:rsidR="0060478E" w:rsidRDefault="0060478E" w:rsidP="006237A6">
            <w:pPr>
              <w:pStyle w:val="Glava"/>
              <w:tabs>
                <w:tab w:val="clear" w:pos="4536"/>
                <w:tab w:val="clear" w:pos="9072"/>
              </w:tabs>
              <w:ind w:right="502"/>
              <w:jc w:val="both"/>
              <w:rPr>
                <w:i w:val="0"/>
                <w:sz w:val="22"/>
                <w:szCs w:val="22"/>
              </w:rPr>
            </w:pPr>
            <w:r>
              <w:rPr>
                <w:i w:val="0"/>
                <w:sz w:val="22"/>
                <w:szCs w:val="22"/>
              </w:rPr>
              <w:t>Olja in izdelki</w:t>
            </w:r>
          </w:p>
        </w:tc>
        <w:tc>
          <w:tcPr>
            <w:tcW w:w="900" w:type="pct"/>
          </w:tcPr>
          <w:p w:rsidR="0060478E" w:rsidRPr="00FF38DC" w:rsidRDefault="0060478E" w:rsidP="006237A6">
            <w:pPr>
              <w:pStyle w:val="Glava"/>
              <w:tabs>
                <w:tab w:val="clear" w:pos="4536"/>
                <w:tab w:val="clear" w:pos="9072"/>
              </w:tabs>
              <w:ind w:right="502"/>
              <w:jc w:val="both"/>
              <w:rPr>
                <w:i w:val="0"/>
                <w:sz w:val="22"/>
                <w:szCs w:val="22"/>
              </w:rPr>
            </w:pPr>
          </w:p>
        </w:tc>
        <w:tc>
          <w:tcPr>
            <w:tcW w:w="899" w:type="pct"/>
          </w:tcPr>
          <w:p w:rsidR="0060478E" w:rsidRPr="00FF38DC" w:rsidRDefault="0060478E" w:rsidP="006237A6">
            <w:pPr>
              <w:pStyle w:val="Glava"/>
              <w:tabs>
                <w:tab w:val="clear" w:pos="4536"/>
                <w:tab w:val="clear" w:pos="9072"/>
              </w:tabs>
              <w:ind w:right="502"/>
              <w:jc w:val="both"/>
              <w:rPr>
                <w:i w:val="0"/>
                <w:sz w:val="22"/>
                <w:szCs w:val="22"/>
              </w:rPr>
            </w:pPr>
          </w:p>
        </w:tc>
      </w:tr>
    </w:tbl>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Pr="008B74C5" w:rsidRDefault="0060478E" w:rsidP="0060478E">
      <w:pPr>
        <w:pStyle w:val="Glava"/>
        <w:tabs>
          <w:tab w:val="clear" w:pos="4536"/>
          <w:tab w:val="clear" w:pos="9072"/>
        </w:tabs>
        <w:ind w:left="1080" w:right="502"/>
        <w:jc w:val="both"/>
        <w:rPr>
          <w:i w:val="0"/>
          <w:sz w:val="22"/>
          <w:szCs w:val="22"/>
        </w:rPr>
      </w:pPr>
      <w:r w:rsidRPr="008B74C5">
        <w:rPr>
          <w:i w:val="0"/>
          <w:sz w:val="22"/>
          <w:szCs w:val="22"/>
        </w:rPr>
        <w:t>N</w:t>
      </w:r>
      <w:r>
        <w:rPr>
          <w:i w:val="0"/>
          <w:sz w:val="22"/>
          <w:szCs w:val="22"/>
        </w:rPr>
        <w:t>AVODILO</w:t>
      </w:r>
      <w:r w:rsidRPr="008B74C5">
        <w:rPr>
          <w:i w:val="0"/>
          <w:sz w:val="22"/>
          <w:szCs w:val="22"/>
        </w:rPr>
        <w:t>:</w:t>
      </w:r>
    </w:p>
    <w:p w:rsidR="0060478E" w:rsidRPr="007A75B8" w:rsidRDefault="0060478E" w:rsidP="0060478E">
      <w:pPr>
        <w:ind w:left="1080" w:right="785"/>
        <w:jc w:val="both"/>
        <w:rPr>
          <w:b/>
          <w:i w:val="0"/>
          <w:sz w:val="22"/>
          <w:szCs w:val="22"/>
        </w:rPr>
      </w:pPr>
      <w:r w:rsidRPr="008B74C5">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60478E" w:rsidRPr="007A75B8" w:rsidRDefault="0060478E" w:rsidP="0060478E">
      <w:pPr>
        <w:pStyle w:val="Glava"/>
        <w:tabs>
          <w:tab w:val="clear" w:pos="4536"/>
          <w:tab w:val="clear" w:pos="9072"/>
        </w:tabs>
        <w:ind w:left="1134" w:right="785"/>
        <w:jc w:val="both"/>
        <w:rPr>
          <w:b/>
          <w:i w:val="0"/>
          <w:sz w:val="22"/>
          <w:szCs w:val="22"/>
        </w:rPr>
      </w:pPr>
    </w:p>
    <w:p w:rsidR="0060478E"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rsidR="0060478E" w:rsidRDefault="0060478E" w:rsidP="0060478E">
      <w:pPr>
        <w:pStyle w:val="Glava"/>
        <w:tabs>
          <w:tab w:val="clear" w:pos="4536"/>
          <w:tab w:val="clear" w:pos="9072"/>
        </w:tabs>
        <w:ind w:left="372" w:firstLine="708"/>
        <w:jc w:val="both"/>
        <w:rPr>
          <w:i w:val="0"/>
          <w:sz w:val="22"/>
          <w:szCs w:val="22"/>
        </w:rPr>
      </w:pPr>
      <w:r>
        <w:rPr>
          <w:i w:val="0"/>
          <w:sz w:val="22"/>
          <w:szCs w:val="22"/>
        </w:rPr>
        <w:t>V primeru ponudbe s podizvajalci obrazec predloži le ponudnik.</w:t>
      </w:r>
    </w:p>
    <w:p w:rsidR="0060478E" w:rsidRPr="00FF38DC"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pStyle w:val="Glava"/>
        <w:tabs>
          <w:tab w:val="clear" w:pos="4536"/>
          <w:tab w:val="clear" w:pos="9072"/>
        </w:tabs>
        <w:ind w:left="1080" w:right="502"/>
        <w:jc w:val="both"/>
        <w:rPr>
          <w:b/>
          <w:i w:val="0"/>
          <w:sz w:val="28"/>
          <w:szCs w:val="28"/>
        </w:rPr>
      </w:pPr>
    </w:p>
    <w:p w:rsidR="0060478E" w:rsidRDefault="0060478E" w:rsidP="0060478E">
      <w:pPr>
        <w:rPr>
          <w:b/>
          <w:i w:val="0"/>
          <w:sz w:val="22"/>
          <w:szCs w:val="22"/>
        </w:rPr>
      </w:pPr>
      <w:r>
        <w:rPr>
          <w:b/>
          <w:i w:val="0"/>
          <w:sz w:val="22"/>
          <w:szCs w:val="22"/>
        </w:rPr>
        <w:br w:type="page"/>
      </w:r>
    </w:p>
    <w:p w:rsidR="0060478E" w:rsidRPr="00FF38DC" w:rsidRDefault="0060478E" w:rsidP="0060478E">
      <w:pPr>
        <w:ind w:right="502"/>
        <w:jc w:val="right"/>
        <w:rPr>
          <w:b/>
          <w:i w:val="0"/>
          <w:sz w:val="22"/>
          <w:szCs w:val="22"/>
        </w:rPr>
      </w:pPr>
      <w:r>
        <w:rPr>
          <w:b/>
          <w:i w:val="0"/>
          <w:sz w:val="22"/>
          <w:szCs w:val="22"/>
        </w:rPr>
        <w:lastRenderedPageBreak/>
        <w:t>PRILOGA 2</w:t>
      </w:r>
      <w:r w:rsidRPr="00FF38DC">
        <w:rPr>
          <w:b/>
          <w:i w:val="0"/>
          <w:sz w:val="22"/>
          <w:szCs w:val="22"/>
        </w:rPr>
        <w:t>/1</w:t>
      </w: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Pr="00FF38DC" w:rsidRDefault="0060478E" w:rsidP="0060478E">
      <w:pPr>
        <w:ind w:right="502"/>
        <w:rPr>
          <w:i w:val="0"/>
          <w:sz w:val="22"/>
          <w:szCs w:val="22"/>
        </w:rPr>
      </w:pPr>
    </w:p>
    <w:p w:rsidR="0060478E" w:rsidRDefault="0060478E" w:rsidP="0060478E">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60478E" w:rsidRDefault="0060478E" w:rsidP="0060478E">
      <w:pPr>
        <w:pStyle w:val="Telobesedila2"/>
        <w:ind w:left="1080" w:right="502"/>
        <w:jc w:val="center"/>
        <w:rPr>
          <w:rFonts w:ascii="Times New Roman" w:hAnsi="Times New Roman"/>
          <w:b/>
          <w:sz w:val="28"/>
          <w:szCs w:val="28"/>
        </w:rPr>
      </w:pPr>
    </w:p>
    <w:p w:rsidR="0060478E" w:rsidRDefault="0060478E" w:rsidP="0060478E">
      <w:pPr>
        <w:pStyle w:val="Telobesedila2"/>
        <w:ind w:left="1080" w:right="502"/>
        <w:jc w:val="center"/>
        <w:rPr>
          <w:rFonts w:ascii="Times New Roman" w:hAnsi="Times New Roman"/>
          <w:b/>
          <w:sz w:val="28"/>
          <w:szCs w:val="28"/>
        </w:rPr>
      </w:pPr>
    </w:p>
    <w:p w:rsidR="0060478E" w:rsidRDefault="0060478E" w:rsidP="0060478E">
      <w:pPr>
        <w:pStyle w:val="Telobesedila2"/>
        <w:ind w:left="1080" w:right="502"/>
        <w:jc w:val="center"/>
        <w:rPr>
          <w:rFonts w:ascii="Times New Roman" w:hAnsi="Times New Roman"/>
          <w:b/>
          <w:sz w:val="28"/>
          <w:szCs w:val="28"/>
        </w:rPr>
      </w:pPr>
    </w:p>
    <w:p w:rsidR="0060478E" w:rsidRPr="00FF38DC" w:rsidRDefault="0060478E" w:rsidP="0060478E">
      <w:pPr>
        <w:pStyle w:val="Telobesedila2"/>
        <w:ind w:left="1080" w:right="502"/>
        <w:jc w:val="center"/>
        <w:rPr>
          <w:rFonts w:ascii="Times New Roman" w:hAnsi="Times New Roman"/>
          <w:b/>
          <w:sz w:val="28"/>
          <w:szCs w:val="28"/>
        </w:rPr>
      </w:pPr>
    </w:p>
    <w:p w:rsidR="0060478E" w:rsidRDefault="0060478E" w:rsidP="0060478E">
      <w:pPr>
        <w:ind w:left="1080" w:right="502"/>
        <w:jc w:val="center"/>
        <w:rPr>
          <w:i w:val="0"/>
          <w:sz w:val="22"/>
          <w:szCs w:val="22"/>
        </w:rPr>
      </w:pPr>
    </w:p>
    <w:p w:rsidR="0060478E" w:rsidRPr="00FF38DC" w:rsidRDefault="0060478E" w:rsidP="0060478E">
      <w:pPr>
        <w:ind w:left="1080"/>
        <w:jc w:val="center"/>
        <w:rPr>
          <w:i w:val="0"/>
          <w:sz w:val="22"/>
          <w:szCs w:val="22"/>
        </w:rPr>
      </w:pPr>
    </w:p>
    <w:p w:rsidR="0060478E" w:rsidRPr="00FF38DC" w:rsidRDefault="0060478E" w:rsidP="0060478E">
      <w:pPr>
        <w:ind w:left="1080"/>
        <w:jc w:val="center"/>
        <w:rPr>
          <w:i w:val="0"/>
          <w:sz w:val="22"/>
          <w:szCs w:val="22"/>
        </w:rPr>
      </w:pPr>
    </w:p>
    <w:p w:rsidR="0060478E" w:rsidRPr="0079325B" w:rsidRDefault="0060478E" w:rsidP="0060478E">
      <w:pPr>
        <w:pStyle w:val="Glava"/>
        <w:tabs>
          <w:tab w:val="clear" w:pos="4536"/>
          <w:tab w:val="clear" w:pos="9072"/>
        </w:tabs>
        <w:ind w:left="1080"/>
        <w:jc w:val="both"/>
        <w:rPr>
          <w:i w:val="0"/>
          <w:sz w:val="22"/>
          <w:szCs w:val="22"/>
        </w:rPr>
      </w:pPr>
    </w:p>
    <w:p w:rsidR="0060478E" w:rsidRPr="0079325B" w:rsidRDefault="0060478E" w:rsidP="0060478E">
      <w:pPr>
        <w:pStyle w:val="Glava"/>
        <w:tabs>
          <w:tab w:val="clear" w:pos="4536"/>
          <w:tab w:val="clear" w:pos="9072"/>
        </w:tabs>
        <w:ind w:left="1080"/>
        <w:jc w:val="both"/>
        <w:rPr>
          <w:i w:val="0"/>
          <w:sz w:val="22"/>
          <w:szCs w:val="22"/>
        </w:rPr>
      </w:pP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N</w:t>
      </w:r>
      <w:r>
        <w:rPr>
          <w:i w:val="0"/>
          <w:sz w:val="22"/>
          <w:szCs w:val="22"/>
        </w:rPr>
        <w:t>AVODILO</w:t>
      </w:r>
      <w:r w:rsidRPr="00613530">
        <w:rPr>
          <w:i w:val="0"/>
          <w:sz w:val="22"/>
          <w:szCs w:val="22"/>
        </w:rPr>
        <w:t>:</w:t>
      </w:r>
    </w:p>
    <w:p w:rsidR="0060478E" w:rsidRPr="00613530" w:rsidRDefault="0060478E" w:rsidP="0060478E">
      <w:pPr>
        <w:ind w:left="1080" w:right="785"/>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rsidR="0060478E" w:rsidRPr="00613530" w:rsidRDefault="0060478E" w:rsidP="0060478E">
      <w:pPr>
        <w:pStyle w:val="Glava"/>
        <w:tabs>
          <w:tab w:val="clear" w:pos="4536"/>
          <w:tab w:val="clear" w:pos="9072"/>
        </w:tabs>
        <w:ind w:left="1080"/>
        <w:jc w:val="both"/>
        <w:rPr>
          <w:b/>
          <w:i w:val="0"/>
          <w:sz w:val="22"/>
          <w:szCs w:val="22"/>
        </w:rPr>
      </w:pPr>
    </w:p>
    <w:p w:rsidR="0060478E" w:rsidRPr="00613530" w:rsidRDefault="0060478E" w:rsidP="0060478E">
      <w:pPr>
        <w:pStyle w:val="Glava"/>
        <w:tabs>
          <w:tab w:val="clear" w:pos="4536"/>
          <w:tab w:val="clear" w:pos="9072"/>
        </w:tabs>
        <w:ind w:left="372" w:right="502" w:firstLine="708"/>
        <w:jc w:val="both"/>
        <w:rPr>
          <w:i w:val="0"/>
          <w:sz w:val="22"/>
          <w:szCs w:val="22"/>
        </w:rPr>
      </w:pPr>
      <w:r w:rsidRPr="00613530">
        <w:rPr>
          <w:i w:val="0"/>
          <w:sz w:val="22"/>
          <w:szCs w:val="22"/>
        </w:rPr>
        <w:t>V primeru skupne ponudbe obrazce partnerji v skupni ponudbi predložijo skupno.</w:t>
      </w:r>
    </w:p>
    <w:p w:rsidR="0060478E" w:rsidRPr="00613530" w:rsidRDefault="0060478E" w:rsidP="0060478E">
      <w:pPr>
        <w:pStyle w:val="Glava"/>
        <w:tabs>
          <w:tab w:val="clear" w:pos="4536"/>
          <w:tab w:val="clear" w:pos="9072"/>
        </w:tabs>
        <w:ind w:left="372" w:firstLine="708"/>
        <w:jc w:val="both"/>
        <w:rPr>
          <w:i w:val="0"/>
          <w:sz w:val="22"/>
          <w:szCs w:val="22"/>
        </w:rPr>
      </w:pPr>
      <w:r w:rsidRPr="00613530">
        <w:rPr>
          <w:i w:val="0"/>
          <w:sz w:val="22"/>
          <w:szCs w:val="22"/>
        </w:rPr>
        <w:t>V primeru ponudbe s podizvajalci obrazce predloži le ponudnik.</w:t>
      </w:r>
    </w:p>
    <w:p w:rsidR="0060478E" w:rsidRPr="00613530" w:rsidRDefault="0060478E" w:rsidP="0060478E">
      <w:pPr>
        <w:rPr>
          <w:b/>
          <w:i w:val="0"/>
          <w:sz w:val="22"/>
          <w:szCs w:val="22"/>
        </w:rPr>
      </w:pPr>
      <w:r w:rsidRPr="00613530">
        <w:rPr>
          <w:b/>
          <w:i w:val="0"/>
          <w:sz w:val="22"/>
          <w:szCs w:val="22"/>
        </w:rPr>
        <w:br w:type="page"/>
      </w:r>
    </w:p>
    <w:p w:rsidR="0060478E" w:rsidRDefault="0060478E" w:rsidP="0060478E">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rsidR="0060478E" w:rsidRDefault="0060478E" w:rsidP="0060478E">
      <w:pPr>
        <w:pStyle w:val="Glava"/>
        <w:tabs>
          <w:tab w:val="clear" w:pos="4536"/>
          <w:tab w:val="clear" w:pos="9072"/>
        </w:tabs>
        <w:ind w:right="502"/>
        <w:jc w:val="right"/>
        <w:rPr>
          <w:b/>
          <w:i w:val="0"/>
          <w:sz w:val="22"/>
          <w:szCs w:val="22"/>
        </w:rPr>
      </w:pPr>
    </w:p>
    <w:p w:rsidR="0060478E" w:rsidRDefault="0060478E" w:rsidP="0060478E">
      <w:pPr>
        <w:pStyle w:val="Glava"/>
        <w:tabs>
          <w:tab w:val="clear" w:pos="4536"/>
          <w:tab w:val="clear" w:pos="9072"/>
        </w:tabs>
        <w:ind w:right="502"/>
        <w:jc w:val="right"/>
        <w:rPr>
          <w:b/>
          <w:i w:val="0"/>
          <w:sz w:val="22"/>
          <w:szCs w:val="22"/>
        </w:rPr>
      </w:pPr>
    </w:p>
    <w:p w:rsidR="0060478E" w:rsidRPr="00E23471" w:rsidRDefault="0060478E" w:rsidP="0060478E">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60478E" w:rsidRPr="00AF03D7" w:rsidRDefault="0060478E" w:rsidP="0060478E">
      <w:pPr>
        <w:pStyle w:val="Glava"/>
        <w:tabs>
          <w:tab w:val="clear" w:pos="4536"/>
          <w:tab w:val="clear" w:pos="9072"/>
        </w:tabs>
        <w:ind w:right="502" w:firstLine="1134"/>
        <w:jc w:val="center"/>
        <w:rPr>
          <w:i w:val="0"/>
          <w:sz w:val="22"/>
          <w:szCs w:val="22"/>
        </w:rPr>
      </w:pPr>
    </w:p>
    <w:p w:rsidR="0060478E" w:rsidRPr="00AF03D7" w:rsidRDefault="0060478E" w:rsidP="0060478E">
      <w:pPr>
        <w:pStyle w:val="Glava"/>
        <w:tabs>
          <w:tab w:val="clear" w:pos="4536"/>
          <w:tab w:val="clear" w:pos="9072"/>
        </w:tabs>
        <w:ind w:right="502" w:firstLine="1134"/>
        <w:jc w:val="center"/>
        <w:rPr>
          <w:i w:val="0"/>
          <w:sz w:val="22"/>
          <w:szCs w:val="22"/>
        </w:rPr>
      </w:pPr>
    </w:p>
    <w:p w:rsidR="0060478E" w:rsidRPr="00AF03D7" w:rsidRDefault="0060478E" w:rsidP="0060478E">
      <w:pPr>
        <w:pStyle w:val="Glava"/>
        <w:tabs>
          <w:tab w:val="clear" w:pos="4536"/>
          <w:tab w:val="clear" w:pos="9072"/>
        </w:tabs>
        <w:ind w:right="502" w:firstLine="1134"/>
        <w:jc w:val="both"/>
        <w:rPr>
          <w:i w:val="0"/>
          <w:sz w:val="22"/>
          <w:szCs w:val="22"/>
        </w:rPr>
      </w:pPr>
    </w:p>
    <w:p w:rsidR="0060478E" w:rsidRPr="0079325B" w:rsidRDefault="0060478E" w:rsidP="0060478E">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rsidR="0060478E" w:rsidRDefault="0060478E" w:rsidP="0060478E">
      <w:pPr>
        <w:pStyle w:val="Glava"/>
        <w:tabs>
          <w:tab w:val="clear" w:pos="4536"/>
          <w:tab w:val="clear" w:pos="9072"/>
        </w:tabs>
        <w:ind w:right="502" w:firstLine="1134"/>
        <w:jc w:val="both"/>
        <w:rPr>
          <w:i w:val="0"/>
          <w:sz w:val="22"/>
          <w:szCs w:val="22"/>
        </w:rPr>
      </w:pPr>
    </w:p>
    <w:p w:rsidR="0060478E" w:rsidRDefault="0060478E" w:rsidP="0060478E">
      <w:pPr>
        <w:pStyle w:val="Glava"/>
        <w:tabs>
          <w:tab w:val="clear" w:pos="4536"/>
          <w:tab w:val="clear" w:pos="9072"/>
        </w:tabs>
        <w:ind w:left="1134" w:right="502"/>
        <w:jc w:val="both"/>
        <w:rPr>
          <w:i w:val="0"/>
          <w:sz w:val="22"/>
          <w:szCs w:val="22"/>
        </w:rPr>
      </w:pPr>
      <w:r>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60478E" w:rsidRDefault="0060478E" w:rsidP="0060478E">
      <w:pPr>
        <w:rPr>
          <w:b/>
          <w:i w:val="0"/>
          <w:sz w:val="22"/>
          <w:szCs w:val="22"/>
        </w:rPr>
      </w:pPr>
      <w:r>
        <w:rPr>
          <w:b/>
          <w:i w:val="0"/>
          <w:sz w:val="22"/>
          <w:szCs w:val="22"/>
        </w:rPr>
        <w:br w:type="page"/>
      </w:r>
    </w:p>
    <w:p w:rsidR="0060478E" w:rsidRDefault="0060478E" w:rsidP="0060478E">
      <w:pPr>
        <w:ind w:left="1134" w:right="502"/>
        <w:jc w:val="right"/>
        <w:rPr>
          <w:b/>
          <w:i w:val="0"/>
          <w:sz w:val="22"/>
          <w:szCs w:val="22"/>
        </w:rPr>
      </w:pPr>
      <w:r>
        <w:rPr>
          <w:b/>
          <w:i w:val="0"/>
          <w:sz w:val="22"/>
          <w:szCs w:val="22"/>
        </w:rPr>
        <w:lastRenderedPageBreak/>
        <w:t>PRILOGA 4</w:t>
      </w: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Default="0060478E" w:rsidP="0060478E">
      <w:pPr>
        <w:ind w:left="1134" w:right="502"/>
        <w:jc w:val="right"/>
        <w:rPr>
          <w:b/>
          <w:i w:val="0"/>
          <w:sz w:val="22"/>
          <w:szCs w:val="22"/>
        </w:rPr>
      </w:pPr>
    </w:p>
    <w:p w:rsidR="0060478E" w:rsidRPr="00C24829" w:rsidRDefault="0060478E" w:rsidP="0060478E">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60478E" w:rsidRDefault="0060478E" w:rsidP="0060478E">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60478E" w:rsidRDefault="0060478E" w:rsidP="0060478E">
      <w:pPr>
        <w:ind w:left="1134" w:right="502"/>
        <w:jc w:val="center"/>
        <w:rPr>
          <w:b/>
          <w:i w:val="0"/>
          <w:sz w:val="28"/>
          <w:szCs w:val="28"/>
        </w:rPr>
      </w:pPr>
    </w:p>
    <w:p w:rsidR="0060478E" w:rsidRPr="00994F0A" w:rsidRDefault="0060478E" w:rsidP="0060478E">
      <w:pPr>
        <w:ind w:left="1134" w:right="502"/>
        <w:jc w:val="center"/>
        <w:rPr>
          <w:b/>
          <w:i w:val="0"/>
          <w:sz w:val="28"/>
          <w:szCs w:val="28"/>
        </w:rPr>
      </w:pPr>
    </w:p>
    <w:p w:rsidR="0060478E" w:rsidRPr="0079325B" w:rsidRDefault="0060478E" w:rsidP="0060478E">
      <w:pPr>
        <w:ind w:left="1134" w:right="502"/>
        <w:rPr>
          <w:i w:val="0"/>
          <w:sz w:val="22"/>
          <w:szCs w:val="22"/>
        </w:rPr>
      </w:pPr>
    </w:p>
    <w:p w:rsidR="0060478E" w:rsidRPr="0079325B" w:rsidRDefault="0060478E" w:rsidP="0060478E">
      <w:pPr>
        <w:ind w:left="1134" w:right="502"/>
        <w:jc w:val="both"/>
        <w:rPr>
          <w:i w:val="0"/>
          <w:sz w:val="22"/>
          <w:szCs w:val="22"/>
        </w:rPr>
      </w:pPr>
      <w:r>
        <w:rPr>
          <w:i w:val="0"/>
          <w:sz w:val="22"/>
          <w:szCs w:val="22"/>
        </w:rPr>
        <w:t>Ponudnik na dokumente zapiše sklop in zaporedno/-e številko/-e živila iz obrazca Popis blaga, ki je del ponudbenega predračuna, na katerega se certifikat nanaša.</w:t>
      </w:r>
    </w:p>
    <w:p w:rsidR="0060478E" w:rsidRPr="0079325B" w:rsidRDefault="0060478E" w:rsidP="0060478E">
      <w:pPr>
        <w:ind w:left="1134" w:right="502"/>
        <w:rPr>
          <w:i w:val="0"/>
          <w:sz w:val="22"/>
          <w:szCs w:val="22"/>
        </w:rPr>
      </w:pPr>
    </w:p>
    <w:p w:rsidR="0060478E" w:rsidRDefault="0060478E" w:rsidP="0060478E">
      <w:pPr>
        <w:ind w:left="1134" w:right="502"/>
        <w:rPr>
          <w:i w:val="0"/>
          <w:sz w:val="22"/>
          <w:szCs w:val="22"/>
        </w:rPr>
      </w:pPr>
      <w:r>
        <w:rPr>
          <w:i w:val="0"/>
          <w:sz w:val="22"/>
          <w:szCs w:val="22"/>
        </w:rPr>
        <w:t>Naročnik priznava naslednje sheme kakovosti:</w:t>
      </w:r>
    </w:p>
    <w:p w:rsidR="0060478E" w:rsidRDefault="0060478E" w:rsidP="0060478E">
      <w:pPr>
        <w:pStyle w:val="navaden0"/>
        <w:numPr>
          <w:ilvl w:val="0"/>
          <w:numId w:val="2"/>
        </w:numPr>
        <w:ind w:left="1134" w:firstLine="0"/>
      </w:pPr>
      <w:r>
        <w:t>ekološka pridelava,</w:t>
      </w:r>
    </w:p>
    <w:p w:rsidR="0060478E" w:rsidRDefault="0060478E" w:rsidP="0060478E">
      <w:pPr>
        <w:pStyle w:val="navaden0"/>
        <w:numPr>
          <w:ilvl w:val="0"/>
          <w:numId w:val="2"/>
        </w:numPr>
        <w:ind w:left="1134" w:firstLine="0"/>
      </w:pPr>
      <w:r>
        <w:t xml:space="preserve">označba porekla (ZOP), </w:t>
      </w:r>
    </w:p>
    <w:p w:rsidR="0060478E" w:rsidRDefault="0060478E" w:rsidP="0060478E">
      <w:pPr>
        <w:pStyle w:val="navaden0"/>
        <w:numPr>
          <w:ilvl w:val="0"/>
          <w:numId w:val="2"/>
        </w:numPr>
        <w:ind w:left="1134" w:firstLine="0"/>
      </w:pPr>
      <w:r>
        <w:t xml:space="preserve">geografska označba  (ZGO), </w:t>
      </w:r>
    </w:p>
    <w:p w:rsidR="0060478E" w:rsidRDefault="0060478E" w:rsidP="0060478E">
      <w:pPr>
        <w:pStyle w:val="navaden0"/>
        <w:numPr>
          <w:ilvl w:val="0"/>
          <w:numId w:val="2"/>
        </w:numPr>
        <w:ind w:left="1134" w:firstLine="0"/>
      </w:pPr>
      <w:r>
        <w:t xml:space="preserve">zajamčena tradicionalna posebnost (ZTP), </w:t>
      </w:r>
    </w:p>
    <w:p w:rsidR="0060478E" w:rsidRDefault="0060478E" w:rsidP="0060478E">
      <w:pPr>
        <w:pStyle w:val="navaden0"/>
        <w:numPr>
          <w:ilvl w:val="0"/>
          <w:numId w:val="2"/>
        </w:numPr>
        <w:ind w:left="1134" w:firstLine="0"/>
      </w:pPr>
      <w:r>
        <w:t xml:space="preserve">višja kakovost (VK), </w:t>
      </w:r>
    </w:p>
    <w:p w:rsidR="0060478E" w:rsidRDefault="0060478E" w:rsidP="0060478E">
      <w:pPr>
        <w:pStyle w:val="navaden0"/>
        <w:numPr>
          <w:ilvl w:val="0"/>
          <w:numId w:val="2"/>
        </w:numPr>
        <w:ind w:left="1134" w:firstLine="0"/>
      </w:pPr>
      <w:r>
        <w:t xml:space="preserve">integrirana pridelava (IP), </w:t>
      </w:r>
    </w:p>
    <w:p w:rsidR="0060478E" w:rsidRDefault="0060478E" w:rsidP="0060478E">
      <w:pPr>
        <w:pStyle w:val="navaden0"/>
        <w:numPr>
          <w:ilvl w:val="0"/>
          <w:numId w:val="2"/>
        </w:numPr>
        <w:ind w:left="1134" w:firstLine="0"/>
      </w:pPr>
      <w:r>
        <w:t xml:space="preserve">dobrote iz naših kmetij, </w:t>
      </w:r>
    </w:p>
    <w:p w:rsidR="0060478E" w:rsidRDefault="0060478E" w:rsidP="0060478E">
      <w:pPr>
        <w:pStyle w:val="navaden0"/>
        <w:numPr>
          <w:ilvl w:val="0"/>
          <w:numId w:val="2"/>
        </w:numPr>
        <w:ind w:left="1134" w:firstLine="0"/>
      </w:pPr>
      <w:r>
        <w:t>izbrana kakovost (IK),</w:t>
      </w:r>
    </w:p>
    <w:p w:rsidR="0060478E" w:rsidRPr="00363DF2" w:rsidRDefault="0060478E" w:rsidP="0060478E">
      <w:pPr>
        <w:pStyle w:val="navaden0"/>
        <w:numPr>
          <w:ilvl w:val="0"/>
          <w:numId w:val="2"/>
        </w:numPr>
        <w:ind w:left="1134" w:firstLine="0"/>
      </w:pPr>
      <w:r>
        <w:t>gorski proizvod.</w:t>
      </w:r>
    </w:p>
    <w:p w:rsidR="0060478E" w:rsidRPr="0079325B" w:rsidRDefault="0060478E" w:rsidP="0060478E">
      <w:pPr>
        <w:pStyle w:val="navaden0"/>
        <w:rPr>
          <w:i/>
        </w:rPr>
      </w:pPr>
    </w:p>
    <w:p w:rsidR="0060478E" w:rsidRDefault="0060478E" w:rsidP="0060478E">
      <w:pPr>
        <w:ind w:left="1134" w:right="502"/>
        <w:jc w:val="both"/>
        <w:rPr>
          <w:i w:val="0"/>
          <w:sz w:val="22"/>
          <w:szCs w:val="22"/>
        </w:rPr>
      </w:pPr>
    </w:p>
    <w:p w:rsidR="0060478E" w:rsidRDefault="0060478E" w:rsidP="0060478E">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 iz shem kakovosti ekološka pridelava in izbrana kakovost (za sektor mesa in sektor sadja), predloži tudi VELJAVNI CERTIFIKAT ZA DISTRIBUTERJA Z OPREDELJENO SHEMO KAKOVOSTI (ki se glasi na ponudnikovo ali podizvajalčevo ime).</w:t>
      </w:r>
    </w:p>
    <w:p w:rsidR="0060478E" w:rsidRPr="0079325B" w:rsidRDefault="0060478E" w:rsidP="0060478E">
      <w:pPr>
        <w:ind w:left="1134" w:right="502"/>
        <w:rPr>
          <w:i w:val="0"/>
          <w:sz w:val="22"/>
          <w:szCs w:val="22"/>
        </w:rPr>
      </w:pPr>
    </w:p>
    <w:p w:rsidR="0060478E" w:rsidRPr="0079325B" w:rsidRDefault="0060478E" w:rsidP="0060478E">
      <w:pPr>
        <w:ind w:left="1134" w:right="502"/>
        <w:rPr>
          <w:i w:val="0"/>
          <w:sz w:val="22"/>
          <w:szCs w:val="22"/>
        </w:rPr>
      </w:pPr>
    </w:p>
    <w:p w:rsidR="0060478E" w:rsidRPr="0079325B" w:rsidRDefault="0060478E" w:rsidP="0060478E">
      <w:pPr>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Pr="00613530" w:rsidRDefault="0060478E" w:rsidP="0060478E">
      <w:pPr>
        <w:pStyle w:val="Glava"/>
        <w:tabs>
          <w:tab w:val="clear" w:pos="4536"/>
          <w:tab w:val="clear" w:pos="9072"/>
        </w:tabs>
        <w:ind w:left="1080" w:right="502"/>
        <w:jc w:val="both"/>
        <w:rPr>
          <w:i w:val="0"/>
          <w:sz w:val="22"/>
          <w:szCs w:val="22"/>
        </w:rPr>
      </w:pP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NAVODILO:</w:t>
      </w: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V primeru skupne ponudbe certifikate partnerji v skupni ponudbi predložijo skupno.</w:t>
      </w:r>
    </w:p>
    <w:p w:rsidR="0060478E" w:rsidRPr="00613530" w:rsidRDefault="0060478E" w:rsidP="0060478E">
      <w:pPr>
        <w:pStyle w:val="Glava"/>
        <w:tabs>
          <w:tab w:val="clear" w:pos="4536"/>
          <w:tab w:val="clear" w:pos="9072"/>
        </w:tabs>
        <w:ind w:left="372" w:firstLine="708"/>
        <w:jc w:val="both"/>
        <w:rPr>
          <w:i w:val="0"/>
          <w:sz w:val="22"/>
          <w:szCs w:val="22"/>
        </w:rPr>
      </w:pPr>
      <w:r w:rsidRPr="00613530">
        <w:rPr>
          <w:i w:val="0"/>
          <w:sz w:val="22"/>
          <w:szCs w:val="22"/>
        </w:rPr>
        <w:t xml:space="preserve">V primeru ponudbe s podizvajalci </w:t>
      </w:r>
      <w:r>
        <w:rPr>
          <w:i w:val="0"/>
          <w:sz w:val="22"/>
          <w:szCs w:val="22"/>
        </w:rPr>
        <w:t>certifikate predloži</w:t>
      </w:r>
      <w:r w:rsidRPr="00613530">
        <w:rPr>
          <w:i w:val="0"/>
          <w:sz w:val="22"/>
          <w:szCs w:val="22"/>
        </w:rPr>
        <w:t xml:space="preserve"> le ponudnik.</w:t>
      </w:r>
    </w:p>
    <w:p w:rsidR="0060478E" w:rsidRDefault="0060478E" w:rsidP="0060478E">
      <w:pPr>
        <w:rPr>
          <w:b/>
          <w:i w:val="0"/>
          <w:sz w:val="22"/>
          <w:szCs w:val="22"/>
        </w:rPr>
      </w:pPr>
      <w:r>
        <w:rPr>
          <w:b/>
          <w:i w:val="0"/>
          <w:sz w:val="22"/>
          <w:szCs w:val="22"/>
        </w:rPr>
        <w:br w:type="page"/>
      </w:r>
    </w:p>
    <w:p w:rsidR="0060478E" w:rsidRPr="00FF38DC" w:rsidRDefault="0060478E" w:rsidP="0060478E">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B63185">
        <w:rPr>
          <w:b/>
          <w:i w:val="0"/>
          <w:sz w:val="22"/>
          <w:szCs w:val="22"/>
        </w:rPr>
        <w:t>5</w:t>
      </w:r>
    </w:p>
    <w:p w:rsidR="0060478E" w:rsidRPr="00FF38DC" w:rsidRDefault="0060478E" w:rsidP="0060478E">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60478E" w:rsidRPr="00FF38DC" w:rsidTr="006237A6">
        <w:tc>
          <w:tcPr>
            <w:tcW w:w="1929" w:type="dxa"/>
            <w:vMerge w:val="restart"/>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c>
          <w:tcPr>
            <w:tcW w:w="1929" w:type="dxa"/>
            <w:vMerge/>
          </w:tcPr>
          <w:p w:rsidR="0060478E" w:rsidRPr="00FF38DC" w:rsidRDefault="0060478E" w:rsidP="006237A6">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c>
          <w:tcPr>
            <w:tcW w:w="1929" w:type="dxa"/>
            <w:vMerge/>
          </w:tcPr>
          <w:p w:rsidR="0060478E" w:rsidRPr="00FF38DC" w:rsidRDefault="0060478E" w:rsidP="006237A6">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bl>
    <w:p w:rsidR="0060478E" w:rsidRPr="00FF38DC" w:rsidRDefault="0060478E" w:rsidP="0060478E">
      <w:pPr>
        <w:pStyle w:val="Glava"/>
        <w:tabs>
          <w:tab w:val="clear" w:pos="4536"/>
          <w:tab w:val="clear" w:pos="9072"/>
          <w:tab w:val="left" w:pos="2523"/>
        </w:tabs>
        <w:ind w:right="502"/>
        <w:rPr>
          <w:b/>
          <w:i w:val="0"/>
          <w:sz w:val="22"/>
          <w:szCs w:val="22"/>
        </w:rPr>
      </w:pPr>
    </w:p>
    <w:p w:rsidR="0060478E" w:rsidRPr="00FF38DC" w:rsidRDefault="0060478E" w:rsidP="0060478E">
      <w:pPr>
        <w:pStyle w:val="Glava"/>
        <w:tabs>
          <w:tab w:val="clear" w:pos="4536"/>
          <w:tab w:val="clear" w:pos="9072"/>
        </w:tabs>
        <w:ind w:left="1080" w:right="502"/>
        <w:jc w:val="center"/>
        <w:rPr>
          <w:b/>
          <w:i w:val="0"/>
          <w:sz w:val="28"/>
          <w:szCs w:val="28"/>
        </w:rPr>
      </w:pPr>
    </w:p>
    <w:p w:rsidR="0060478E" w:rsidRPr="00FF38DC" w:rsidRDefault="0060478E" w:rsidP="0060478E">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Pr>
          <w:b/>
          <w:i w:val="0"/>
          <w:sz w:val="28"/>
          <w:szCs w:val="28"/>
        </w:rPr>
        <w:t>PREDPISANIH ZAHTEV S PODROČJA VARNOSTI ŽIVIL</w:t>
      </w:r>
    </w:p>
    <w:p w:rsidR="0060478E" w:rsidRPr="00FF38DC" w:rsidRDefault="0060478E" w:rsidP="0060478E">
      <w:pPr>
        <w:pStyle w:val="Glava"/>
        <w:tabs>
          <w:tab w:val="clear" w:pos="4536"/>
          <w:tab w:val="clear" w:pos="9072"/>
        </w:tabs>
        <w:ind w:left="1080" w:right="502"/>
        <w:jc w:val="center"/>
        <w:rPr>
          <w:b/>
          <w:i w:val="0"/>
          <w:sz w:val="28"/>
          <w:szCs w:val="28"/>
        </w:rPr>
      </w:pPr>
    </w:p>
    <w:p w:rsidR="0060478E" w:rsidRPr="00FF38DC" w:rsidRDefault="0060478E" w:rsidP="0060478E">
      <w:pPr>
        <w:pStyle w:val="Glava"/>
        <w:tabs>
          <w:tab w:val="clear" w:pos="4536"/>
          <w:tab w:val="clear" w:pos="9072"/>
        </w:tabs>
        <w:ind w:left="1080" w:right="502"/>
        <w:rPr>
          <w:i w:val="0"/>
          <w:sz w:val="22"/>
          <w:szCs w:val="22"/>
        </w:rPr>
      </w:pPr>
    </w:p>
    <w:p w:rsidR="0060478E" w:rsidRDefault="0060478E" w:rsidP="0060478E">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Pr>
          <w:bCs/>
          <w:i w:val="0"/>
          <w:sz w:val="22"/>
          <w:szCs w:val="22"/>
        </w:rPr>
        <w:t>oziroma kakovosti živil.</w:t>
      </w:r>
    </w:p>
    <w:p w:rsidR="0060478E" w:rsidRPr="0067763E" w:rsidRDefault="0060478E" w:rsidP="0060478E">
      <w:pPr>
        <w:pStyle w:val="Glava"/>
        <w:tabs>
          <w:tab w:val="clear" w:pos="4536"/>
          <w:tab w:val="clear" w:pos="9072"/>
        </w:tabs>
        <w:ind w:left="1134" w:right="502"/>
        <w:jc w:val="both"/>
        <w:rPr>
          <w:i w:val="0"/>
          <w:sz w:val="22"/>
          <w:szCs w:val="22"/>
        </w:rPr>
      </w:pPr>
      <w:r>
        <w:rPr>
          <w:bCs/>
          <w:i w:val="0"/>
          <w:sz w:val="22"/>
          <w:szCs w:val="22"/>
        </w:rPr>
        <w:t xml:space="preserve"> </w:t>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Pr>
          <w:bCs/>
          <w:i w:val="0"/>
          <w:sz w:val="22"/>
          <w:szCs w:val="22"/>
        </w:rPr>
        <w:t xml:space="preserve">.                                                          </w:t>
      </w:r>
    </w:p>
    <w:p w:rsidR="0060478E" w:rsidRPr="00B36BB9"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 w:val="left" w:pos="1340"/>
        </w:tabs>
        <w:ind w:right="502"/>
        <w:jc w:val="both"/>
        <w:rPr>
          <w:b/>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NAVODILO:</w:t>
      </w: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Pr>
          <w:i w:val="0"/>
          <w:sz w:val="22"/>
          <w:szCs w:val="22"/>
        </w:rPr>
        <w:t>.</w:t>
      </w:r>
    </w:p>
    <w:p w:rsidR="0060478E" w:rsidRPr="00613530" w:rsidRDefault="0060478E" w:rsidP="0060478E">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rsidR="0060478E" w:rsidRDefault="0060478E" w:rsidP="0060478E">
      <w:pPr>
        <w:jc w:val="center"/>
        <w:rPr>
          <w:b/>
          <w:i w:val="0"/>
          <w:sz w:val="22"/>
          <w:szCs w:val="22"/>
        </w:rPr>
      </w:pPr>
    </w:p>
    <w:p w:rsidR="0060478E" w:rsidDel="00592E21" w:rsidRDefault="0060478E" w:rsidP="0060478E">
      <w:pPr>
        <w:rPr>
          <w:del w:id="3" w:author="Meta Bizjak" w:date="2022-03-10T10:37:00Z"/>
          <w:b/>
          <w:i w:val="0"/>
          <w:sz w:val="22"/>
          <w:szCs w:val="22"/>
        </w:rPr>
      </w:pPr>
    </w:p>
    <w:p w:rsidR="0060478E" w:rsidRDefault="0060478E" w:rsidP="0060478E">
      <w:pPr>
        <w:rPr>
          <w:b/>
          <w:i w:val="0"/>
          <w:sz w:val="22"/>
          <w:szCs w:val="22"/>
        </w:rPr>
      </w:pPr>
      <w:r>
        <w:rPr>
          <w:b/>
          <w:i w:val="0"/>
          <w:sz w:val="22"/>
          <w:szCs w:val="22"/>
        </w:rPr>
        <w:br w:type="page"/>
      </w:r>
    </w:p>
    <w:p w:rsidR="0060478E" w:rsidRDefault="0060478E" w:rsidP="0060478E">
      <w:pPr>
        <w:rPr>
          <w:b/>
          <w:i w:val="0"/>
          <w:sz w:val="22"/>
          <w:szCs w:val="22"/>
        </w:rPr>
      </w:pPr>
    </w:p>
    <w:p w:rsidR="0060478E" w:rsidRPr="00E5687B" w:rsidRDefault="0060478E" w:rsidP="0060478E">
      <w:pPr>
        <w:ind w:right="502"/>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60478E" w:rsidRPr="0079325B" w:rsidRDefault="0060478E" w:rsidP="0060478E">
      <w:pPr>
        <w:pStyle w:val="Glava"/>
        <w:tabs>
          <w:tab w:val="clear" w:pos="4536"/>
          <w:tab w:val="clear" w:pos="9072"/>
        </w:tabs>
        <w:ind w:right="502"/>
        <w:jc w:val="both"/>
        <w:rPr>
          <w:i w:val="0"/>
          <w:sz w:val="22"/>
          <w:szCs w:val="22"/>
        </w:rPr>
      </w:pPr>
    </w:p>
    <w:p w:rsidR="0060478E" w:rsidRPr="0079325B" w:rsidRDefault="0060478E" w:rsidP="0060478E">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60478E" w:rsidRPr="00FF38DC" w:rsidTr="006237A6">
        <w:tc>
          <w:tcPr>
            <w:tcW w:w="1929" w:type="dxa"/>
            <w:vMerge w:val="restart"/>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c>
          <w:tcPr>
            <w:tcW w:w="1929" w:type="dxa"/>
            <w:vMerge/>
          </w:tcPr>
          <w:p w:rsidR="0060478E" w:rsidRPr="00FF38DC" w:rsidRDefault="0060478E" w:rsidP="006237A6">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c>
          <w:tcPr>
            <w:tcW w:w="1929" w:type="dxa"/>
            <w:vMerge/>
          </w:tcPr>
          <w:p w:rsidR="0060478E" w:rsidRPr="00FF38DC" w:rsidRDefault="0060478E" w:rsidP="006237A6">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bl>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781456" w:rsidRDefault="0060478E" w:rsidP="0060478E">
      <w:pPr>
        <w:pStyle w:val="Glava"/>
        <w:tabs>
          <w:tab w:val="clear" w:pos="4536"/>
          <w:tab w:val="clear" w:pos="9072"/>
        </w:tabs>
        <w:ind w:left="1080" w:right="502"/>
        <w:jc w:val="center"/>
        <w:rPr>
          <w:b/>
          <w:i w:val="0"/>
          <w:szCs w:val="24"/>
        </w:rPr>
      </w:pPr>
      <w:r w:rsidRPr="00781456">
        <w:rPr>
          <w:b/>
          <w:i w:val="0"/>
          <w:szCs w:val="24"/>
        </w:rPr>
        <w:t>IZJAVA – TEHNIČNA SPOSOBNOST</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ind w:left="1080"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Osnovne šole n. h. Maksa Pečarja</w:t>
      </w:r>
      <w:r w:rsidRPr="00FF38DC">
        <w:rPr>
          <w:i w:val="0"/>
          <w:sz w:val="22"/>
          <w:szCs w:val="22"/>
        </w:rPr>
        <w:t>«, izjavljamo pod materialno in kazensko odgovornostjo</w:t>
      </w:r>
      <w:r>
        <w:rPr>
          <w:i w:val="0"/>
          <w:sz w:val="22"/>
          <w:szCs w:val="22"/>
        </w:rPr>
        <w:t xml:space="preserve"> da</w:t>
      </w:r>
      <w:r w:rsidRPr="00FF38DC">
        <w:rPr>
          <w:i w:val="0"/>
          <w:sz w:val="22"/>
          <w:szCs w:val="22"/>
        </w:rPr>
        <w:t>:</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60478E" w:rsidRDefault="0060478E" w:rsidP="0060478E">
      <w:pPr>
        <w:pStyle w:val="Odstavekseznama"/>
        <w:numPr>
          <w:ilvl w:val="0"/>
          <w:numId w:val="1"/>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60478E" w:rsidRPr="00A95983" w:rsidRDefault="0060478E" w:rsidP="0060478E">
      <w:pPr>
        <w:pStyle w:val="Odstavekseznama"/>
        <w:numPr>
          <w:ilvl w:val="0"/>
          <w:numId w:val="1"/>
        </w:numPr>
        <w:ind w:right="502"/>
        <w:jc w:val="both"/>
        <w:rPr>
          <w:i w:val="0"/>
          <w:sz w:val="22"/>
          <w:szCs w:val="22"/>
        </w:rPr>
      </w:pPr>
      <w:r>
        <w:rPr>
          <w:i w:val="0"/>
          <w:sz w:val="22"/>
          <w:szCs w:val="22"/>
        </w:rPr>
        <w:t>je odzivni čas za potrditev naročila 2 uri od oddaje naročila s strani naročnika;</w:t>
      </w:r>
    </w:p>
    <w:p w:rsidR="0060478E" w:rsidRPr="00A95983" w:rsidRDefault="0060478E" w:rsidP="0060478E">
      <w:pPr>
        <w:pStyle w:val="Odstavekseznama"/>
        <w:numPr>
          <w:ilvl w:val="0"/>
          <w:numId w:val="1"/>
        </w:numPr>
        <w:ind w:right="502"/>
        <w:jc w:val="both"/>
        <w:rPr>
          <w:i w:val="0"/>
          <w:sz w:val="22"/>
          <w:szCs w:val="22"/>
        </w:rPr>
      </w:pPr>
      <w:r>
        <w:rPr>
          <w:i w:val="0"/>
          <w:sz w:val="22"/>
          <w:szCs w:val="22"/>
        </w:rPr>
        <w:t xml:space="preserve">je </w:t>
      </w:r>
      <w:r w:rsidRPr="00A95983">
        <w:rPr>
          <w:i w:val="0"/>
          <w:sz w:val="22"/>
          <w:szCs w:val="22"/>
        </w:rPr>
        <w:t xml:space="preserve">odzivni čas </w:t>
      </w:r>
      <w:r>
        <w:rPr>
          <w:i w:val="0"/>
          <w:sz w:val="22"/>
          <w:szCs w:val="22"/>
        </w:rPr>
        <w:t xml:space="preserve">za redna naročila </w:t>
      </w:r>
      <w:r w:rsidRPr="00A95983">
        <w:rPr>
          <w:i w:val="0"/>
          <w:sz w:val="22"/>
          <w:szCs w:val="22"/>
        </w:rPr>
        <w:t>en delovni dan od oddaje naročila v primeru reklamacij pa dve uri od prejema reklamacije oz. v skladu z dogovorom z naročnikom;</w:t>
      </w: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bomo naročniku dostavili blago po kosih, litrih ali kilogramih, pri čemer od naročnika ne bo</w:t>
      </w:r>
      <w:r>
        <w:rPr>
          <w:i w:val="0"/>
          <w:sz w:val="22"/>
          <w:szCs w:val="22"/>
        </w:rPr>
        <w:t>mo</w:t>
      </w:r>
      <w:r w:rsidRPr="00A95983">
        <w:rPr>
          <w:i w:val="0"/>
          <w:sz w:val="22"/>
          <w:szCs w:val="22"/>
        </w:rPr>
        <w:t xml:space="preserve"> zahteval</w:t>
      </w:r>
      <w:r>
        <w:rPr>
          <w:i w:val="0"/>
          <w:sz w:val="22"/>
          <w:szCs w:val="22"/>
        </w:rPr>
        <w:t>i</w:t>
      </w:r>
      <w:r w:rsidRPr="00A95983">
        <w:rPr>
          <w:i w:val="0"/>
          <w:sz w:val="22"/>
          <w:szCs w:val="22"/>
        </w:rPr>
        <w:t xml:space="preserve"> prevzem</w:t>
      </w:r>
      <w:r>
        <w:rPr>
          <w:i w:val="0"/>
          <w:sz w:val="22"/>
          <w:szCs w:val="22"/>
        </w:rPr>
        <w:t>a</w:t>
      </w:r>
      <w:r w:rsidRPr="00A95983">
        <w:rPr>
          <w:i w:val="0"/>
          <w:sz w:val="22"/>
          <w:szCs w:val="22"/>
        </w:rPr>
        <w:t xml:space="preserve"> transportnega pakiranja;</w:t>
      </w: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bomo odvažali povratno embalažo takoj po izpraznitvi ali najkasneje ob naslednji dostavi;</w:t>
      </w:r>
    </w:p>
    <w:p w:rsidR="0060478E" w:rsidRPr="00DF4F24" w:rsidRDefault="0060478E" w:rsidP="0060478E">
      <w:pPr>
        <w:pStyle w:val="Odstavekseznama"/>
        <w:numPr>
          <w:ilvl w:val="0"/>
          <w:numId w:val="1"/>
        </w:numPr>
        <w:ind w:right="502"/>
        <w:jc w:val="both"/>
        <w:rPr>
          <w:i w:val="0"/>
          <w:sz w:val="22"/>
          <w:szCs w:val="22"/>
        </w:rPr>
      </w:pPr>
      <w:r w:rsidRPr="00DF4F24">
        <w:rPr>
          <w:i w:val="0"/>
          <w:sz w:val="22"/>
          <w:szCs w:val="22"/>
        </w:rPr>
        <w:t>bomo odvažali nepovratno embalažo, kjer je to zahtevano v posebnih pogojih naročnika;</w:t>
      </w:r>
    </w:p>
    <w:p w:rsidR="0060478E" w:rsidRPr="00A95983" w:rsidRDefault="0060478E" w:rsidP="0060478E">
      <w:pPr>
        <w:pStyle w:val="Odstavekseznama"/>
        <w:numPr>
          <w:ilvl w:val="0"/>
          <w:numId w:val="1"/>
        </w:numPr>
        <w:ind w:right="502"/>
        <w:jc w:val="both"/>
        <w:rPr>
          <w:i w:val="0"/>
          <w:sz w:val="22"/>
          <w:szCs w:val="22"/>
        </w:rPr>
      </w:pPr>
      <w:r w:rsidRPr="00A95983">
        <w:rPr>
          <w:i w:val="0"/>
          <w:sz w:val="22"/>
          <w:szCs w:val="22"/>
        </w:rPr>
        <w:t>bomo pod enakimi pogoji in brez višanja cen živila dobavljal</w:t>
      </w:r>
      <w:r>
        <w:rPr>
          <w:i w:val="0"/>
          <w:sz w:val="22"/>
          <w:szCs w:val="22"/>
        </w:rPr>
        <w:t>i</w:t>
      </w:r>
      <w:r w:rsidRPr="00A95983">
        <w:rPr>
          <w:i w:val="0"/>
          <w:sz w:val="22"/>
          <w:szCs w:val="22"/>
        </w:rPr>
        <w:t xml:space="preserve"> tudi na nove lokacije naročnika, če jih bo naročnik odprl v času veljavnosti okvirnega sporazuma.</w:t>
      </w:r>
    </w:p>
    <w:p w:rsidR="0060478E" w:rsidRPr="00FF38DC" w:rsidRDefault="0060478E" w:rsidP="0060478E">
      <w:pPr>
        <w:ind w:left="1080" w:right="502"/>
        <w:jc w:val="both"/>
        <w:rPr>
          <w:i w:val="0"/>
          <w:sz w:val="22"/>
          <w:szCs w:val="22"/>
        </w:rPr>
      </w:pPr>
    </w:p>
    <w:p w:rsidR="0060478E" w:rsidRPr="00FF38DC" w:rsidRDefault="0060478E" w:rsidP="0060478E">
      <w:pPr>
        <w:pStyle w:val="Glava"/>
        <w:tabs>
          <w:tab w:val="clear" w:pos="4536"/>
          <w:tab w:val="clear" w:pos="9072"/>
        </w:tabs>
        <w:ind w:left="1080"/>
        <w:jc w:val="both"/>
        <w:rPr>
          <w:i w:val="0"/>
          <w:sz w:val="22"/>
          <w:szCs w:val="22"/>
        </w:rPr>
      </w:pPr>
    </w:p>
    <w:p w:rsidR="0060478E" w:rsidRPr="00FF38DC" w:rsidRDefault="0060478E" w:rsidP="0060478E">
      <w:pPr>
        <w:pStyle w:val="Glava"/>
        <w:tabs>
          <w:tab w:val="clear" w:pos="4536"/>
          <w:tab w:val="clear" w:pos="9072"/>
        </w:tabs>
        <w:ind w:left="1080"/>
        <w:jc w:val="both"/>
        <w:rPr>
          <w:i w:val="0"/>
          <w:sz w:val="22"/>
          <w:szCs w:val="22"/>
        </w:rPr>
      </w:pPr>
    </w:p>
    <w:p w:rsidR="0060478E" w:rsidRPr="00FF38DC"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Default="0060478E" w:rsidP="0060478E">
      <w:pPr>
        <w:pStyle w:val="Glava"/>
        <w:tabs>
          <w:tab w:val="clear" w:pos="4536"/>
          <w:tab w:val="clear" w:pos="9072"/>
        </w:tabs>
        <w:ind w:left="1080"/>
        <w:jc w:val="both"/>
        <w:rPr>
          <w:i w:val="0"/>
          <w:sz w:val="22"/>
          <w:szCs w:val="22"/>
        </w:rPr>
      </w:pPr>
    </w:p>
    <w:p w:rsidR="0060478E" w:rsidRPr="00613530" w:rsidRDefault="0060478E" w:rsidP="0060478E">
      <w:pPr>
        <w:pStyle w:val="Glava"/>
        <w:tabs>
          <w:tab w:val="clear" w:pos="4536"/>
          <w:tab w:val="clear" w:pos="9072"/>
        </w:tabs>
        <w:ind w:left="1080"/>
        <w:jc w:val="both"/>
        <w:rPr>
          <w:i w:val="0"/>
          <w:sz w:val="22"/>
          <w:szCs w:val="22"/>
        </w:rPr>
      </w:pPr>
      <w:r w:rsidRPr="00613530">
        <w:rPr>
          <w:i w:val="0"/>
          <w:sz w:val="22"/>
          <w:szCs w:val="22"/>
        </w:rPr>
        <w:t>NAVODILO:</w:t>
      </w: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V primeru skupne ponudbe izjavo predložijo vsi partnerji</w:t>
      </w:r>
      <w:r>
        <w:rPr>
          <w:i w:val="0"/>
          <w:sz w:val="22"/>
          <w:szCs w:val="22"/>
        </w:rPr>
        <w:t>.</w:t>
      </w:r>
    </w:p>
    <w:p w:rsidR="0060478E" w:rsidRPr="00613530" w:rsidRDefault="0060478E" w:rsidP="0060478E">
      <w:pPr>
        <w:pStyle w:val="Glava"/>
        <w:tabs>
          <w:tab w:val="clear" w:pos="4536"/>
          <w:tab w:val="clear" w:pos="9072"/>
        </w:tabs>
        <w:ind w:left="372" w:firstLine="708"/>
        <w:jc w:val="both"/>
        <w:rPr>
          <w:i w:val="0"/>
          <w:sz w:val="22"/>
          <w:szCs w:val="22"/>
        </w:rPr>
      </w:pPr>
      <w:r w:rsidRPr="00613530">
        <w:rPr>
          <w:i w:val="0"/>
          <w:sz w:val="22"/>
          <w:szCs w:val="22"/>
        </w:rPr>
        <w:t>V primeru ponudbe s podizvajalci izjavo predloži tudi vsak podizvajalec.</w:t>
      </w:r>
    </w:p>
    <w:p w:rsidR="0060478E" w:rsidRDefault="0060478E" w:rsidP="0060478E">
      <w:pPr>
        <w:rPr>
          <w:b/>
          <w:i w:val="0"/>
          <w:sz w:val="22"/>
          <w:szCs w:val="22"/>
        </w:rPr>
      </w:pPr>
    </w:p>
    <w:p w:rsidR="0060478E" w:rsidRDefault="0060478E" w:rsidP="0060478E">
      <w:pPr>
        <w:rPr>
          <w:b/>
          <w:i w:val="0"/>
          <w:sz w:val="22"/>
          <w:szCs w:val="22"/>
        </w:rPr>
      </w:pPr>
      <w:r>
        <w:rPr>
          <w:b/>
          <w:i w:val="0"/>
          <w:sz w:val="22"/>
          <w:szCs w:val="22"/>
        </w:rPr>
        <w:br w:type="page"/>
      </w:r>
    </w:p>
    <w:p w:rsidR="0060478E" w:rsidRPr="00FF38DC" w:rsidRDefault="0060478E" w:rsidP="0060478E">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Pr>
          <w:b/>
          <w:i w:val="0"/>
          <w:sz w:val="22"/>
          <w:szCs w:val="22"/>
        </w:rPr>
        <w:t>7</w:t>
      </w:r>
    </w:p>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left="1080" w:right="502"/>
        <w:jc w:val="center"/>
        <w:rPr>
          <w:b/>
          <w:i w:val="0"/>
          <w:sz w:val="28"/>
          <w:szCs w:val="28"/>
        </w:rPr>
      </w:pPr>
      <w:r w:rsidRPr="00FF38DC">
        <w:rPr>
          <w:b/>
          <w:i w:val="0"/>
          <w:sz w:val="28"/>
          <w:szCs w:val="28"/>
        </w:rPr>
        <w:t>UDELEŽBA PODIZVAJALCEV</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 w:val="left" w:pos="10206"/>
        </w:tabs>
        <w:ind w:left="1080" w:right="502"/>
        <w:jc w:val="both"/>
        <w:rPr>
          <w:i w:val="0"/>
          <w:sz w:val="22"/>
          <w:szCs w:val="22"/>
        </w:rPr>
      </w:pPr>
    </w:p>
    <w:p w:rsidR="0060478E" w:rsidRPr="00FF38DC" w:rsidRDefault="0060478E" w:rsidP="0060478E">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Osnovne šole n. h. Maksa Pečarja, ponovitev postopka</w:t>
      </w:r>
      <w:r w:rsidRPr="00FF38DC">
        <w:rPr>
          <w:i w:val="0"/>
          <w:sz w:val="22"/>
          <w:szCs w:val="22"/>
        </w:rPr>
        <w:t>«, izjavljamo, da nastopamo s podizvajalci in sicer v nadaljevanju navajamo udeležbe le-teh:</w:t>
      </w:r>
    </w:p>
    <w:p w:rsidR="0060478E" w:rsidRPr="00FF38DC" w:rsidRDefault="0060478E" w:rsidP="0060478E">
      <w:pPr>
        <w:pStyle w:val="Glava"/>
        <w:tabs>
          <w:tab w:val="clear" w:pos="4536"/>
          <w:tab w:val="clear" w:pos="9072"/>
          <w:tab w:val="left" w:pos="10206"/>
        </w:tabs>
        <w:ind w:left="1080" w:right="502"/>
        <w:jc w:val="both"/>
        <w:rPr>
          <w:i w:val="0"/>
          <w:sz w:val="22"/>
          <w:szCs w:val="22"/>
        </w:rPr>
      </w:pPr>
    </w:p>
    <w:p w:rsidR="0060478E" w:rsidRPr="00FF38DC" w:rsidRDefault="0060478E" w:rsidP="0060478E">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1341"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60478E" w:rsidRPr="00FF38DC" w:rsidTr="006237A6">
        <w:tc>
          <w:tcPr>
            <w:tcW w:w="1042"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6450" w:type="dxa"/>
            <w:gridSpan w:val="5"/>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356"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879" w:type="dxa"/>
            <w:gridSpan w:val="3"/>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988"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1692" w:type="dxa"/>
            <w:gridSpan w:val="3"/>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60478E" w:rsidRPr="00FF38DC" w:rsidTr="006237A6">
        <w:tc>
          <w:tcPr>
            <w:tcW w:w="9715" w:type="dxa"/>
            <w:gridSpan w:val="11"/>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873"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4158" w:type="dxa"/>
            <w:gridSpan w:val="7"/>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873"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2753"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bl>
    <w:p w:rsidR="0060478E" w:rsidRPr="00AA718D" w:rsidRDefault="0060478E" w:rsidP="0060478E">
      <w:pPr>
        <w:pStyle w:val="Glava"/>
        <w:tabs>
          <w:tab w:val="clear" w:pos="4536"/>
          <w:tab w:val="clear" w:pos="9072"/>
          <w:tab w:val="left" w:pos="10206"/>
        </w:tabs>
        <w:ind w:right="502"/>
        <w:jc w:val="both"/>
        <w:rPr>
          <w:i w:val="0"/>
          <w:sz w:val="10"/>
          <w:szCs w:val="10"/>
        </w:rPr>
      </w:pPr>
    </w:p>
    <w:p w:rsidR="0060478E" w:rsidRPr="00FF38DC" w:rsidRDefault="0060478E" w:rsidP="0060478E">
      <w:pPr>
        <w:pStyle w:val="Glava"/>
        <w:tabs>
          <w:tab w:val="clear" w:pos="4536"/>
          <w:tab w:val="clear" w:pos="9072"/>
          <w:tab w:val="left" w:pos="10206"/>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60478E" w:rsidRPr="00FF38DC" w:rsidTr="006237A6">
        <w:tc>
          <w:tcPr>
            <w:tcW w:w="1438" w:type="dxa"/>
            <w:gridSpan w:val="2"/>
          </w:tcPr>
          <w:p w:rsidR="0060478E" w:rsidRPr="00AA718D" w:rsidRDefault="0060478E" w:rsidP="006237A6">
            <w:pPr>
              <w:pStyle w:val="Glava"/>
              <w:tabs>
                <w:tab w:val="clear" w:pos="4536"/>
                <w:tab w:val="clear" w:pos="9072"/>
                <w:tab w:val="left" w:pos="10206"/>
              </w:tabs>
              <w:ind w:right="502"/>
              <w:jc w:val="both"/>
              <w:rPr>
                <w:i w:val="0"/>
                <w:sz w:val="14"/>
                <w:szCs w:val="14"/>
              </w:rPr>
            </w:pPr>
          </w:p>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1083"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60478E" w:rsidRPr="00FF38DC" w:rsidTr="006237A6">
        <w:tc>
          <w:tcPr>
            <w:tcW w:w="720"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6384" w:type="dxa"/>
            <w:gridSpan w:val="5"/>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357"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708" w:type="dxa"/>
            <w:gridSpan w:val="3"/>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903"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1435" w:type="dxa"/>
            <w:gridSpan w:val="3"/>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60478E" w:rsidRPr="00FF38DC" w:rsidTr="006237A6">
        <w:tc>
          <w:tcPr>
            <w:tcW w:w="9072" w:type="dxa"/>
            <w:gridSpan w:val="11"/>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634"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3910" w:type="dxa"/>
            <w:gridSpan w:val="7"/>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634"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438"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2757"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bl>
    <w:p w:rsidR="0060478E" w:rsidRPr="00AA718D" w:rsidRDefault="0060478E" w:rsidP="0060478E">
      <w:pPr>
        <w:pStyle w:val="Glava"/>
        <w:tabs>
          <w:tab w:val="clear" w:pos="4536"/>
          <w:tab w:val="clear" w:pos="9072"/>
          <w:tab w:val="left" w:pos="10206"/>
        </w:tabs>
        <w:ind w:right="502"/>
        <w:jc w:val="both"/>
        <w:rPr>
          <w:i w:val="0"/>
          <w:sz w:val="10"/>
          <w:szCs w:val="10"/>
        </w:rPr>
      </w:pPr>
      <w:r>
        <w:rPr>
          <w:i w:val="0"/>
          <w:sz w:val="22"/>
          <w:szCs w:val="22"/>
        </w:rPr>
        <w:t xml:space="preserve">                     </w:t>
      </w:r>
    </w:p>
    <w:p w:rsidR="0060478E" w:rsidRPr="00FF38DC" w:rsidRDefault="0060478E" w:rsidP="0060478E">
      <w:pPr>
        <w:pStyle w:val="Glava"/>
        <w:tabs>
          <w:tab w:val="clear" w:pos="4536"/>
          <w:tab w:val="clear" w:pos="9072"/>
          <w:tab w:val="left" w:pos="10206"/>
        </w:tabs>
        <w:ind w:right="502"/>
        <w:jc w:val="both"/>
        <w:rPr>
          <w:i w:val="0"/>
          <w:sz w:val="22"/>
          <w:szCs w:val="22"/>
        </w:rPr>
      </w:pPr>
      <w:r>
        <w:rPr>
          <w:i w:val="0"/>
          <w:sz w:val="22"/>
          <w:szCs w:val="22"/>
        </w:rPr>
        <w:t xml:space="preserve">                       ……………………………………………………………………………………………………........</w:t>
      </w:r>
    </w:p>
    <w:p w:rsidR="0060478E" w:rsidRPr="00AA718D" w:rsidRDefault="0060478E" w:rsidP="0060478E">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839"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60478E" w:rsidRPr="00FF38DC" w:rsidTr="006237A6">
        <w:tc>
          <w:tcPr>
            <w:tcW w:w="1042"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6450" w:type="dxa"/>
            <w:gridSpan w:val="5"/>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356"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741" w:type="dxa"/>
            <w:gridSpan w:val="3"/>
          </w:tcPr>
          <w:p w:rsidR="0060478E" w:rsidRPr="00FF38DC" w:rsidRDefault="0060478E" w:rsidP="006237A6">
            <w:pPr>
              <w:pStyle w:val="Glava"/>
              <w:tabs>
                <w:tab w:val="clear" w:pos="4536"/>
                <w:tab w:val="clear" w:pos="9072"/>
                <w:tab w:val="left" w:pos="10206"/>
              </w:tabs>
              <w:ind w:right="502"/>
              <w:jc w:val="both"/>
              <w:rPr>
                <w:i w:val="0"/>
                <w:sz w:val="16"/>
                <w:szCs w:val="16"/>
              </w:rPr>
            </w:pPr>
          </w:p>
        </w:tc>
        <w:tc>
          <w:tcPr>
            <w:tcW w:w="624" w:type="dxa"/>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1190" w:type="dxa"/>
            <w:gridSpan w:val="3"/>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60478E" w:rsidRPr="00FF38DC" w:rsidTr="006237A6">
        <w:tc>
          <w:tcPr>
            <w:tcW w:w="9213" w:type="dxa"/>
            <w:gridSpan w:val="11"/>
          </w:tcPr>
          <w:p w:rsidR="0060478E" w:rsidRPr="00FF38DC" w:rsidRDefault="0060478E" w:rsidP="006237A6">
            <w:pPr>
              <w:pStyle w:val="Glava"/>
              <w:tabs>
                <w:tab w:val="clear" w:pos="4536"/>
                <w:tab w:val="clear" w:pos="9072"/>
                <w:tab w:val="left" w:pos="10206"/>
              </w:tabs>
              <w:ind w:right="502"/>
              <w:jc w:val="both"/>
              <w:rPr>
                <w:i w:val="0"/>
                <w:sz w:val="16"/>
                <w:szCs w:val="16"/>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371"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3656" w:type="dxa"/>
            <w:gridSpan w:val="7"/>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7371" w:type="dxa"/>
            <w:gridSpan w:val="9"/>
          </w:tcPr>
          <w:p w:rsidR="0060478E" w:rsidRPr="00FF38DC" w:rsidRDefault="0060478E" w:rsidP="006237A6">
            <w:pPr>
              <w:pStyle w:val="Glava"/>
              <w:tabs>
                <w:tab w:val="clear" w:pos="4536"/>
                <w:tab w:val="clear" w:pos="9072"/>
                <w:tab w:val="left" w:pos="10206"/>
              </w:tabs>
              <w:ind w:right="502"/>
              <w:jc w:val="both"/>
              <w:rPr>
                <w:i w:val="0"/>
                <w:sz w:val="22"/>
                <w:szCs w:val="22"/>
              </w:rPr>
            </w:pPr>
          </w:p>
        </w:tc>
      </w:tr>
      <w:tr w:rsidR="0060478E" w:rsidRPr="00FF38DC" w:rsidTr="006237A6">
        <w:tc>
          <w:tcPr>
            <w:tcW w:w="1842"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2753"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bl>
    <w:p w:rsidR="0060478E" w:rsidRPr="00FF38DC" w:rsidRDefault="0060478E" w:rsidP="0060478E">
      <w:pPr>
        <w:pStyle w:val="Glava"/>
        <w:tabs>
          <w:tab w:val="clear" w:pos="4536"/>
          <w:tab w:val="clear" w:pos="9072"/>
          <w:tab w:val="left" w:pos="10206"/>
        </w:tabs>
        <w:ind w:right="502"/>
        <w:jc w:val="both"/>
        <w:rPr>
          <w:i w:val="0"/>
          <w:sz w:val="22"/>
          <w:szCs w:val="22"/>
        </w:rPr>
      </w:pPr>
    </w:p>
    <w:p w:rsidR="0060478E" w:rsidRPr="00FF38DC" w:rsidRDefault="0060478E" w:rsidP="0060478E">
      <w:pPr>
        <w:pStyle w:val="Glava"/>
        <w:tabs>
          <w:tab w:val="clear" w:pos="4536"/>
          <w:tab w:val="clear" w:pos="9072"/>
          <w:tab w:val="left" w:pos="10206"/>
        </w:tabs>
        <w:ind w:right="502"/>
        <w:jc w:val="both"/>
        <w:rPr>
          <w:i w:val="0"/>
          <w:sz w:val="22"/>
          <w:szCs w:val="22"/>
        </w:rPr>
      </w:pPr>
    </w:p>
    <w:p w:rsidR="0060478E" w:rsidRPr="00FF38DC" w:rsidRDefault="0060478E" w:rsidP="0060478E">
      <w:pPr>
        <w:pStyle w:val="Glava"/>
        <w:tabs>
          <w:tab w:val="clear" w:pos="4536"/>
          <w:tab w:val="clear" w:pos="9072"/>
          <w:tab w:val="left" w:pos="10206"/>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60478E" w:rsidRPr="00BA6EE2" w:rsidTr="006237A6">
        <w:tc>
          <w:tcPr>
            <w:tcW w:w="1536"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2281" w:type="dxa"/>
            <w:tcBorders>
              <w:bottom w:val="single" w:sz="4" w:space="0" w:color="auto"/>
            </w:tcBorders>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1057"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1256"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2942" w:type="dxa"/>
            <w:gridSpan w:val="2"/>
            <w:tcBorders>
              <w:bottom w:val="single" w:sz="4" w:space="0" w:color="auto"/>
            </w:tcBorders>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r>
      <w:tr w:rsidR="0060478E" w:rsidRPr="00BA6EE2" w:rsidTr="006237A6">
        <w:tc>
          <w:tcPr>
            <w:tcW w:w="1536" w:type="dxa"/>
          </w:tcPr>
          <w:p w:rsidR="0060478E" w:rsidRPr="008C10FE" w:rsidRDefault="0060478E" w:rsidP="006237A6">
            <w:pPr>
              <w:pStyle w:val="Glava"/>
              <w:tabs>
                <w:tab w:val="clear" w:pos="4536"/>
                <w:tab w:val="clear" w:pos="9072"/>
                <w:tab w:val="left" w:pos="10206"/>
              </w:tabs>
              <w:ind w:right="502"/>
              <w:jc w:val="both"/>
              <w:rPr>
                <w:i w:val="0"/>
                <w:sz w:val="16"/>
                <w:szCs w:val="16"/>
                <w:highlight w:val="cyan"/>
              </w:rPr>
            </w:pPr>
          </w:p>
        </w:tc>
        <w:tc>
          <w:tcPr>
            <w:tcW w:w="2281" w:type="dxa"/>
            <w:tcBorders>
              <w:top w:val="single" w:sz="4" w:space="0" w:color="auto"/>
            </w:tcBorders>
          </w:tcPr>
          <w:p w:rsidR="0060478E" w:rsidRPr="008C10FE" w:rsidRDefault="0060478E" w:rsidP="006237A6">
            <w:pPr>
              <w:pStyle w:val="Glava"/>
              <w:tabs>
                <w:tab w:val="clear" w:pos="4536"/>
                <w:tab w:val="clear" w:pos="9072"/>
                <w:tab w:val="left" w:pos="10206"/>
              </w:tabs>
              <w:ind w:right="502"/>
              <w:jc w:val="both"/>
              <w:rPr>
                <w:i w:val="0"/>
                <w:sz w:val="16"/>
                <w:szCs w:val="16"/>
                <w:highlight w:val="cyan"/>
              </w:rPr>
            </w:pPr>
          </w:p>
        </w:tc>
        <w:tc>
          <w:tcPr>
            <w:tcW w:w="1057" w:type="dxa"/>
          </w:tcPr>
          <w:p w:rsidR="0060478E" w:rsidRPr="008C10FE" w:rsidRDefault="0060478E" w:rsidP="006237A6">
            <w:pPr>
              <w:pStyle w:val="Glava"/>
              <w:tabs>
                <w:tab w:val="clear" w:pos="4536"/>
                <w:tab w:val="clear" w:pos="9072"/>
                <w:tab w:val="left" w:pos="10206"/>
              </w:tabs>
              <w:ind w:right="502"/>
              <w:jc w:val="both"/>
              <w:rPr>
                <w:i w:val="0"/>
                <w:sz w:val="16"/>
                <w:szCs w:val="16"/>
                <w:highlight w:val="cyan"/>
              </w:rPr>
            </w:pPr>
          </w:p>
        </w:tc>
        <w:tc>
          <w:tcPr>
            <w:tcW w:w="1606" w:type="dxa"/>
            <w:gridSpan w:val="2"/>
          </w:tcPr>
          <w:p w:rsidR="0060478E" w:rsidRPr="008C10FE" w:rsidRDefault="0060478E" w:rsidP="006237A6">
            <w:pPr>
              <w:pStyle w:val="Glava"/>
              <w:tabs>
                <w:tab w:val="clear" w:pos="4536"/>
                <w:tab w:val="clear" w:pos="9072"/>
                <w:tab w:val="left" w:pos="10206"/>
              </w:tabs>
              <w:ind w:right="502"/>
              <w:jc w:val="both"/>
              <w:rPr>
                <w:i w:val="0"/>
                <w:sz w:val="16"/>
                <w:szCs w:val="16"/>
                <w:highlight w:val="cyan"/>
              </w:rPr>
            </w:pPr>
          </w:p>
        </w:tc>
        <w:tc>
          <w:tcPr>
            <w:tcW w:w="2592" w:type="dxa"/>
            <w:tcBorders>
              <w:top w:val="single" w:sz="4" w:space="0" w:color="auto"/>
            </w:tcBorders>
          </w:tcPr>
          <w:p w:rsidR="0060478E" w:rsidRPr="008C10FE" w:rsidRDefault="0060478E" w:rsidP="006237A6">
            <w:pPr>
              <w:pStyle w:val="Glava"/>
              <w:tabs>
                <w:tab w:val="clear" w:pos="4536"/>
                <w:tab w:val="clear" w:pos="9072"/>
                <w:tab w:val="left" w:pos="10206"/>
              </w:tabs>
              <w:ind w:right="502"/>
              <w:jc w:val="both"/>
              <w:rPr>
                <w:i w:val="0"/>
                <w:sz w:val="16"/>
                <w:szCs w:val="16"/>
                <w:highlight w:val="cyan"/>
              </w:rPr>
            </w:pPr>
          </w:p>
        </w:tc>
      </w:tr>
      <w:tr w:rsidR="0060478E" w:rsidRPr="00FF38DC" w:rsidTr="006237A6">
        <w:trPr>
          <w:trHeight w:val="295"/>
        </w:trPr>
        <w:tc>
          <w:tcPr>
            <w:tcW w:w="1536"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2281"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1057" w:type="dxa"/>
          </w:tcPr>
          <w:p w:rsidR="0060478E" w:rsidRPr="008C10FE" w:rsidRDefault="0060478E" w:rsidP="006237A6">
            <w:pPr>
              <w:pStyle w:val="Glava"/>
              <w:tabs>
                <w:tab w:val="clear" w:pos="4536"/>
                <w:tab w:val="clear" w:pos="9072"/>
                <w:tab w:val="left" w:pos="10206"/>
              </w:tabs>
              <w:ind w:right="502"/>
              <w:jc w:val="both"/>
              <w:rPr>
                <w:i w:val="0"/>
                <w:sz w:val="22"/>
                <w:szCs w:val="22"/>
                <w:highlight w:val="cyan"/>
              </w:rPr>
            </w:pPr>
          </w:p>
        </w:tc>
        <w:tc>
          <w:tcPr>
            <w:tcW w:w="1606" w:type="dxa"/>
            <w:gridSpan w:val="2"/>
          </w:tcPr>
          <w:p w:rsidR="0060478E" w:rsidRPr="00FF38DC" w:rsidRDefault="0060478E" w:rsidP="006237A6">
            <w:pPr>
              <w:pStyle w:val="Glava"/>
              <w:tabs>
                <w:tab w:val="clear" w:pos="4536"/>
                <w:tab w:val="clear" w:pos="9072"/>
                <w:tab w:val="left" w:pos="10206"/>
              </w:tabs>
              <w:ind w:right="502"/>
              <w:jc w:val="both"/>
              <w:rPr>
                <w:i w:val="0"/>
                <w:sz w:val="22"/>
                <w:szCs w:val="22"/>
              </w:rPr>
            </w:pPr>
          </w:p>
        </w:tc>
        <w:tc>
          <w:tcPr>
            <w:tcW w:w="2592" w:type="dxa"/>
            <w:tcBorders>
              <w:bottom w:val="single" w:sz="4" w:space="0" w:color="auto"/>
            </w:tcBorders>
          </w:tcPr>
          <w:p w:rsidR="0060478E" w:rsidRPr="00FF38DC" w:rsidRDefault="0060478E" w:rsidP="006237A6">
            <w:pPr>
              <w:pStyle w:val="Glava"/>
              <w:tabs>
                <w:tab w:val="clear" w:pos="4536"/>
                <w:tab w:val="clear" w:pos="9072"/>
                <w:tab w:val="left" w:pos="10206"/>
              </w:tabs>
              <w:ind w:right="502"/>
              <w:jc w:val="both"/>
              <w:rPr>
                <w:i w:val="0"/>
                <w:sz w:val="22"/>
                <w:szCs w:val="22"/>
              </w:rPr>
            </w:pPr>
          </w:p>
        </w:tc>
      </w:tr>
    </w:tbl>
    <w:p w:rsidR="0060478E" w:rsidRPr="00613530" w:rsidRDefault="0060478E" w:rsidP="0060478E">
      <w:pPr>
        <w:pStyle w:val="Glava"/>
        <w:tabs>
          <w:tab w:val="clear" w:pos="4536"/>
          <w:tab w:val="clear" w:pos="9072"/>
        </w:tabs>
        <w:ind w:left="1134" w:right="502"/>
        <w:jc w:val="both"/>
        <w:rPr>
          <w:i w:val="0"/>
          <w:sz w:val="22"/>
          <w:szCs w:val="22"/>
        </w:rPr>
      </w:pPr>
      <w:r w:rsidRPr="00613530">
        <w:rPr>
          <w:i w:val="0"/>
          <w:sz w:val="22"/>
          <w:szCs w:val="22"/>
        </w:rPr>
        <w:t>NAVODILO:</w:t>
      </w:r>
    </w:p>
    <w:p w:rsidR="0060478E" w:rsidRPr="00613530" w:rsidRDefault="0060478E" w:rsidP="0060478E">
      <w:pPr>
        <w:pStyle w:val="Glava"/>
        <w:tabs>
          <w:tab w:val="clear" w:pos="4536"/>
          <w:tab w:val="clear" w:pos="9072"/>
        </w:tabs>
        <w:ind w:left="426" w:right="502" w:firstLine="708"/>
        <w:jc w:val="both"/>
        <w:rPr>
          <w:i w:val="0"/>
          <w:sz w:val="22"/>
          <w:szCs w:val="22"/>
        </w:rPr>
      </w:pPr>
      <w:r w:rsidRPr="00613530">
        <w:rPr>
          <w:i w:val="0"/>
          <w:sz w:val="22"/>
          <w:szCs w:val="22"/>
        </w:rPr>
        <w:t xml:space="preserve">Obrazec izpolnijo ponudniki ali skupina ponudnikov v skupni ponudbi, ki nastopajo s podizvajalci. </w:t>
      </w:r>
    </w:p>
    <w:p w:rsidR="0060478E" w:rsidRPr="00613530" w:rsidRDefault="0060478E" w:rsidP="0060478E">
      <w:pPr>
        <w:pStyle w:val="Glava"/>
        <w:tabs>
          <w:tab w:val="clear" w:pos="4536"/>
          <w:tab w:val="clear" w:pos="9072"/>
        </w:tabs>
        <w:ind w:left="1134" w:right="502"/>
        <w:jc w:val="both"/>
        <w:rPr>
          <w:i w:val="0"/>
          <w:sz w:val="22"/>
          <w:szCs w:val="22"/>
        </w:rPr>
      </w:pPr>
      <w:r w:rsidRPr="00613530">
        <w:rPr>
          <w:i w:val="0"/>
          <w:sz w:val="22"/>
          <w:szCs w:val="22"/>
        </w:rPr>
        <w:t>Ponudnik, ki v ponudbi nominira podizvajalce, mora izpolniti vse rubrike.</w:t>
      </w:r>
    </w:p>
    <w:p w:rsidR="0060478E" w:rsidRPr="006163FD" w:rsidRDefault="0060478E" w:rsidP="0060478E">
      <w:pPr>
        <w:ind w:left="1134"/>
        <w:rPr>
          <w:b/>
          <w:i w:val="0"/>
          <w:sz w:val="20"/>
        </w:rPr>
      </w:pPr>
      <w:r w:rsidRPr="006163FD">
        <w:rPr>
          <w:b/>
          <w:i w:val="0"/>
          <w:sz w:val="20"/>
        </w:rPr>
        <w:br w:type="page"/>
      </w:r>
    </w:p>
    <w:p w:rsidR="0060478E" w:rsidRPr="009E3C49" w:rsidRDefault="0060478E" w:rsidP="0060478E">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rsidR="0060478E" w:rsidRPr="0079325B" w:rsidRDefault="0060478E" w:rsidP="0060478E">
      <w:pPr>
        <w:pStyle w:val="Glava"/>
        <w:tabs>
          <w:tab w:val="clear" w:pos="4536"/>
          <w:tab w:val="clear" w:pos="9072"/>
        </w:tabs>
        <w:ind w:right="502"/>
        <w:jc w:val="both"/>
        <w:rPr>
          <w:i w:val="0"/>
          <w:sz w:val="22"/>
          <w:szCs w:val="22"/>
        </w:rPr>
      </w:pPr>
    </w:p>
    <w:p w:rsidR="0060478E" w:rsidRPr="0079325B" w:rsidRDefault="0060478E" w:rsidP="0060478E">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60478E" w:rsidRPr="0079325B" w:rsidTr="006237A6">
        <w:tc>
          <w:tcPr>
            <w:tcW w:w="2405" w:type="dxa"/>
            <w:vMerge w:val="restart"/>
          </w:tcPr>
          <w:p w:rsidR="0060478E" w:rsidRPr="0079325B" w:rsidRDefault="0060478E" w:rsidP="006237A6">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rsidR="0060478E" w:rsidRPr="0079325B" w:rsidRDefault="0060478E" w:rsidP="006237A6">
            <w:pPr>
              <w:pStyle w:val="Glava"/>
              <w:tabs>
                <w:tab w:val="clear" w:pos="4536"/>
                <w:tab w:val="clear" w:pos="9072"/>
              </w:tabs>
              <w:ind w:right="502"/>
              <w:jc w:val="both"/>
              <w:rPr>
                <w:i w:val="0"/>
                <w:sz w:val="22"/>
                <w:szCs w:val="22"/>
              </w:rPr>
            </w:pPr>
          </w:p>
        </w:tc>
      </w:tr>
      <w:tr w:rsidR="0060478E" w:rsidRPr="0079325B" w:rsidTr="006237A6">
        <w:tc>
          <w:tcPr>
            <w:tcW w:w="2405" w:type="dxa"/>
            <w:vMerge/>
          </w:tcPr>
          <w:p w:rsidR="0060478E" w:rsidRPr="0079325B" w:rsidRDefault="0060478E" w:rsidP="006237A6">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60478E" w:rsidRPr="0079325B" w:rsidRDefault="0060478E" w:rsidP="006237A6">
            <w:pPr>
              <w:pStyle w:val="Glava"/>
              <w:tabs>
                <w:tab w:val="clear" w:pos="4536"/>
                <w:tab w:val="clear" w:pos="9072"/>
              </w:tabs>
              <w:ind w:right="502"/>
              <w:jc w:val="both"/>
              <w:rPr>
                <w:i w:val="0"/>
                <w:sz w:val="22"/>
                <w:szCs w:val="22"/>
              </w:rPr>
            </w:pPr>
          </w:p>
        </w:tc>
      </w:tr>
      <w:tr w:rsidR="0060478E" w:rsidRPr="0079325B" w:rsidTr="006237A6">
        <w:tc>
          <w:tcPr>
            <w:tcW w:w="2405" w:type="dxa"/>
            <w:vMerge/>
          </w:tcPr>
          <w:p w:rsidR="0060478E" w:rsidRPr="0079325B" w:rsidRDefault="0060478E" w:rsidP="006237A6">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60478E" w:rsidRPr="0079325B"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left="1080" w:right="502"/>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center"/>
        <w:rPr>
          <w:b/>
          <w:i w:val="0"/>
          <w:szCs w:val="24"/>
        </w:rPr>
      </w:pPr>
      <w:r w:rsidRPr="00092E0B">
        <w:rPr>
          <w:b/>
          <w:i w:val="0"/>
          <w:szCs w:val="24"/>
        </w:rPr>
        <w:t>IZRECNA ZAHTEVA PODIZVAJALCA</w:t>
      </w:r>
    </w:p>
    <w:p w:rsidR="0060478E" w:rsidRDefault="0060478E" w:rsidP="0060478E">
      <w:pPr>
        <w:pStyle w:val="Glava"/>
        <w:tabs>
          <w:tab w:val="clear" w:pos="4536"/>
          <w:tab w:val="clear" w:pos="9072"/>
        </w:tabs>
        <w:ind w:left="1080" w:right="502"/>
        <w:jc w:val="center"/>
        <w:rPr>
          <w:b/>
          <w:i w:val="0"/>
          <w:szCs w:val="24"/>
        </w:rPr>
      </w:pPr>
    </w:p>
    <w:p w:rsidR="0060478E" w:rsidRDefault="0060478E" w:rsidP="0060478E">
      <w:pPr>
        <w:pStyle w:val="Glava"/>
        <w:tabs>
          <w:tab w:val="clear" w:pos="4536"/>
          <w:tab w:val="clear" w:pos="9072"/>
        </w:tabs>
        <w:ind w:left="1080" w:right="502"/>
        <w:jc w:val="center"/>
        <w:rPr>
          <w:b/>
          <w:i w:val="0"/>
          <w:szCs w:val="24"/>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Osnovne šole n. h. Maksa Pečarja, ponovitev postopka« naročnik za opravljene dobave oziroma storitve, ki smo jih izvedli v zvezi s predmetnim javnim naročilom, izvede neposredna plačila, ob predhodni potrditvi računa s strani ponudnika oziroma izbranega dobavitelja, na naš transakcijski račun.</w:t>
      </w:r>
    </w:p>
    <w:p w:rsidR="0060478E" w:rsidRPr="00D50205"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Pr="003757C0" w:rsidRDefault="0060478E" w:rsidP="0060478E">
      <w:pPr>
        <w:autoSpaceDE w:val="0"/>
        <w:autoSpaceDN w:val="0"/>
        <w:adjustRightInd w:val="0"/>
        <w:ind w:left="1080" w:right="502"/>
        <w:jc w:val="center"/>
        <w:rPr>
          <w:b/>
          <w:i w:val="0"/>
          <w:sz w:val="22"/>
          <w:szCs w:val="22"/>
        </w:rPr>
      </w:pPr>
      <w:r w:rsidRPr="003757C0">
        <w:rPr>
          <w:b/>
          <w:i w:val="0"/>
          <w:sz w:val="22"/>
          <w:szCs w:val="22"/>
        </w:rPr>
        <w:t>SOGLASJE PODIZVAJALCA:</w:t>
      </w:r>
    </w:p>
    <w:p w:rsidR="0060478E" w:rsidRPr="003757C0" w:rsidRDefault="0060478E" w:rsidP="0060478E">
      <w:pPr>
        <w:autoSpaceDE w:val="0"/>
        <w:autoSpaceDN w:val="0"/>
        <w:adjustRightInd w:val="0"/>
        <w:ind w:left="1080" w:right="502"/>
        <w:rPr>
          <w:i w:val="0"/>
          <w:sz w:val="22"/>
          <w:szCs w:val="22"/>
        </w:rPr>
      </w:pPr>
    </w:p>
    <w:p w:rsidR="0060478E" w:rsidRPr="003757C0" w:rsidRDefault="0060478E" w:rsidP="0060478E">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rsidR="0060478E" w:rsidRPr="00E43A19" w:rsidRDefault="0060478E" w:rsidP="0060478E">
      <w:pPr>
        <w:autoSpaceDE w:val="0"/>
        <w:autoSpaceDN w:val="0"/>
        <w:adjustRightInd w:val="0"/>
        <w:ind w:left="1080" w:right="502"/>
        <w:jc w:val="center"/>
        <w:rPr>
          <w:i w:val="0"/>
          <w:sz w:val="18"/>
          <w:szCs w:val="18"/>
        </w:rPr>
      </w:pPr>
      <w:r w:rsidRPr="00E43A19">
        <w:rPr>
          <w:i w:val="0"/>
          <w:sz w:val="18"/>
          <w:szCs w:val="18"/>
        </w:rPr>
        <w:t>(naziv in naslov podizvajalca)</w:t>
      </w:r>
    </w:p>
    <w:p w:rsidR="0060478E" w:rsidRPr="003757C0" w:rsidRDefault="0060478E" w:rsidP="0060478E">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60478E" w:rsidRPr="003757C0" w:rsidRDefault="0060478E" w:rsidP="0060478E">
      <w:pPr>
        <w:ind w:right="502"/>
        <w:jc w:val="both"/>
        <w:rPr>
          <w:i w:val="0"/>
          <w:sz w:val="22"/>
          <w:szCs w:val="22"/>
        </w:rPr>
      </w:pPr>
    </w:p>
    <w:p w:rsidR="0060478E" w:rsidRPr="003757C0" w:rsidRDefault="0060478E" w:rsidP="0060478E">
      <w:pPr>
        <w:ind w:right="502"/>
        <w:jc w:val="both"/>
        <w:rPr>
          <w:i w:val="0"/>
          <w:sz w:val="22"/>
          <w:szCs w:val="22"/>
        </w:rPr>
      </w:pPr>
    </w:p>
    <w:p w:rsidR="0060478E" w:rsidRPr="003757C0" w:rsidRDefault="0060478E" w:rsidP="0060478E">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60478E" w:rsidRPr="00BA6EE2" w:rsidTr="006237A6">
        <w:trPr>
          <w:trHeight w:val="346"/>
        </w:trPr>
        <w:tc>
          <w:tcPr>
            <w:tcW w:w="1619" w:type="dxa"/>
          </w:tcPr>
          <w:p w:rsidR="0060478E" w:rsidRPr="008C10FE" w:rsidRDefault="0060478E" w:rsidP="006237A6">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60478E" w:rsidRPr="008C10FE" w:rsidRDefault="0060478E" w:rsidP="006237A6">
            <w:pPr>
              <w:ind w:right="502"/>
              <w:jc w:val="both"/>
              <w:rPr>
                <w:i w:val="0"/>
                <w:sz w:val="22"/>
                <w:szCs w:val="22"/>
                <w:highlight w:val="cyan"/>
              </w:rPr>
            </w:pPr>
          </w:p>
        </w:tc>
        <w:tc>
          <w:tcPr>
            <w:tcW w:w="711" w:type="dxa"/>
          </w:tcPr>
          <w:p w:rsidR="0060478E" w:rsidRPr="008C10FE" w:rsidRDefault="0060478E" w:rsidP="006237A6">
            <w:pPr>
              <w:ind w:right="502"/>
              <w:jc w:val="both"/>
              <w:rPr>
                <w:i w:val="0"/>
                <w:sz w:val="22"/>
                <w:szCs w:val="22"/>
                <w:highlight w:val="cyan"/>
              </w:rPr>
            </w:pPr>
          </w:p>
        </w:tc>
        <w:tc>
          <w:tcPr>
            <w:tcW w:w="1417" w:type="dxa"/>
          </w:tcPr>
          <w:p w:rsidR="0060478E" w:rsidRPr="008C10FE" w:rsidRDefault="0060478E" w:rsidP="006237A6">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60478E" w:rsidRPr="00CB3185" w:rsidRDefault="0060478E" w:rsidP="006237A6">
            <w:pPr>
              <w:ind w:right="502"/>
              <w:jc w:val="both"/>
              <w:rPr>
                <w:i w:val="0"/>
                <w:sz w:val="22"/>
                <w:szCs w:val="22"/>
                <w:highlight w:val="cyan"/>
              </w:rPr>
            </w:pPr>
          </w:p>
        </w:tc>
      </w:tr>
      <w:tr w:rsidR="0060478E" w:rsidRPr="00BA6EE2" w:rsidTr="006237A6">
        <w:trPr>
          <w:trHeight w:val="259"/>
        </w:trPr>
        <w:tc>
          <w:tcPr>
            <w:tcW w:w="1619" w:type="dxa"/>
          </w:tcPr>
          <w:p w:rsidR="0060478E" w:rsidRPr="008C10FE" w:rsidRDefault="0060478E" w:rsidP="006237A6">
            <w:pPr>
              <w:ind w:right="502"/>
              <w:jc w:val="both"/>
              <w:rPr>
                <w:i w:val="0"/>
                <w:sz w:val="16"/>
                <w:szCs w:val="16"/>
                <w:highlight w:val="cyan"/>
              </w:rPr>
            </w:pPr>
          </w:p>
        </w:tc>
        <w:tc>
          <w:tcPr>
            <w:tcW w:w="1780" w:type="dxa"/>
            <w:tcBorders>
              <w:top w:val="single" w:sz="4" w:space="0" w:color="auto"/>
            </w:tcBorders>
          </w:tcPr>
          <w:p w:rsidR="0060478E" w:rsidRPr="008C10FE" w:rsidRDefault="0060478E" w:rsidP="006237A6">
            <w:pPr>
              <w:ind w:right="502"/>
              <w:jc w:val="both"/>
              <w:rPr>
                <w:i w:val="0"/>
                <w:sz w:val="16"/>
                <w:szCs w:val="16"/>
                <w:highlight w:val="cyan"/>
              </w:rPr>
            </w:pPr>
          </w:p>
        </w:tc>
        <w:tc>
          <w:tcPr>
            <w:tcW w:w="711" w:type="dxa"/>
          </w:tcPr>
          <w:p w:rsidR="0060478E" w:rsidRPr="008C10FE" w:rsidRDefault="0060478E" w:rsidP="006237A6">
            <w:pPr>
              <w:ind w:right="502"/>
              <w:jc w:val="both"/>
              <w:rPr>
                <w:i w:val="0"/>
                <w:sz w:val="16"/>
                <w:szCs w:val="16"/>
                <w:highlight w:val="cyan"/>
              </w:rPr>
            </w:pPr>
          </w:p>
        </w:tc>
        <w:tc>
          <w:tcPr>
            <w:tcW w:w="1560" w:type="dxa"/>
            <w:gridSpan w:val="2"/>
          </w:tcPr>
          <w:p w:rsidR="0060478E" w:rsidRPr="008C10FE" w:rsidRDefault="0060478E" w:rsidP="006237A6">
            <w:pPr>
              <w:ind w:right="502"/>
              <w:jc w:val="both"/>
              <w:rPr>
                <w:i w:val="0"/>
                <w:sz w:val="16"/>
                <w:szCs w:val="16"/>
                <w:highlight w:val="cyan"/>
              </w:rPr>
            </w:pPr>
          </w:p>
        </w:tc>
        <w:tc>
          <w:tcPr>
            <w:tcW w:w="3489" w:type="dxa"/>
            <w:tcBorders>
              <w:top w:val="single" w:sz="4" w:space="0" w:color="auto"/>
            </w:tcBorders>
          </w:tcPr>
          <w:p w:rsidR="0060478E" w:rsidRPr="008C10FE" w:rsidRDefault="0060478E" w:rsidP="006237A6">
            <w:pPr>
              <w:ind w:right="502"/>
              <w:jc w:val="both"/>
              <w:rPr>
                <w:i w:val="0"/>
                <w:sz w:val="16"/>
                <w:szCs w:val="16"/>
                <w:highlight w:val="cyan"/>
              </w:rPr>
            </w:pPr>
          </w:p>
        </w:tc>
      </w:tr>
      <w:tr w:rsidR="0060478E" w:rsidRPr="003757C0" w:rsidTr="006237A6">
        <w:trPr>
          <w:trHeight w:val="346"/>
        </w:trPr>
        <w:tc>
          <w:tcPr>
            <w:tcW w:w="1619" w:type="dxa"/>
          </w:tcPr>
          <w:p w:rsidR="0060478E" w:rsidRPr="008C10FE" w:rsidRDefault="0060478E" w:rsidP="006237A6">
            <w:pPr>
              <w:ind w:right="502"/>
              <w:jc w:val="both"/>
              <w:rPr>
                <w:i w:val="0"/>
                <w:sz w:val="22"/>
                <w:szCs w:val="22"/>
                <w:highlight w:val="cyan"/>
              </w:rPr>
            </w:pPr>
          </w:p>
        </w:tc>
        <w:tc>
          <w:tcPr>
            <w:tcW w:w="1780" w:type="dxa"/>
          </w:tcPr>
          <w:p w:rsidR="0060478E" w:rsidRPr="008C10FE" w:rsidRDefault="0060478E" w:rsidP="006237A6">
            <w:pPr>
              <w:ind w:right="502"/>
              <w:jc w:val="both"/>
              <w:rPr>
                <w:i w:val="0"/>
                <w:sz w:val="22"/>
                <w:szCs w:val="22"/>
                <w:highlight w:val="cyan"/>
              </w:rPr>
            </w:pPr>
          </w:p>
        </w:tc>
        <w:tc>
          <w:tcPr>
            <w:tcW w:w="711" w:type="dxa"/>
          </w:tcPr>
          <w:p w:rsidR="0060478E" w:rsidRPr="008C10FE" w:rsidRDefault="0060478E" w:rsidP="006237A6">
            <w:pPr>
              <w:ind w:right="502"/>
              <w:jc w:val="both"/>
              <w:rPr>
                <w:i w:val="0"/>
                <w:sz w:val="22"/>
                <w:szCs w:val="22"/>
                <w:highlight w:val="cyan"/>
              </w:rPr>
            </w:pPr>
          </w:p>
        </w:tc>
        <w:tc>
          <w:tcPr>
            <w:tcW w:w="1560" w:type="dxa"/>
            <w:gridSpan w:val="2"/>
          </w:tcPr>
          <w:p w:rsidR="0060478E" w:rsidRPr="003757C0" w:rsidRDefault="0060478E" w:rsidP="006237A6">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rsidR="0060478E" w:rsidRPr="003757C0" w:rsidRDefault="0060478E" w:rsidP="006237A6">
            <w:pPr>
              <w:ind w:right="502"/>
              <w:jc w:val="both"/>
              <w:rPr>
                <w:i w:val="0"/>
                <w:sz w:val="22"/>
                <w:szCs w:val="22"/>
              </w:rPr>
            </w:pPr>
          </w:p>
        </w:tc>
      </w:tr>
    </w:tbl>
    <w:p w:rsidR="0060478E" w:rsidRPr="003757C0" w:rsidRDefault="0060478E" w:rsidP="0060478E">
      <w:pPr>
        <w:ind w:right="502"/>
        <w:jc w:val="both"/>
        <w:rPr>
          <w:i w:val="0"/>
          <w:sz w:val="22"/>
          <w:szCs w:val="22"/>
        </w:rPr>
      </w:pPr>
    </w:p>
    <w:p w:rsidR="0060478E" w:rsidRPr="003757C0" w:rsidRDefault="0060478E" w:rsidP="0060478E">
      <w:pPr>
        <w:ind w:right="502"/>
        <w:jc w:val="both"/>
        <w:rPr>
          <w:i w:val="0"/>
          <w:sz w:val="22"/>
          <w:szCs w:val="22"/>
        </w:rPr>
      </w:pPr>
    </w:p>
    <w:p w:rsidR="0060478E" w:rsidRPr="003757C0" w:rsidRDefault="0060478E" w:rsidP="0060478E">
      <w:pPr>
        <w:ind w:right="502"/>
        <w:jc w:val="both"/>
        <w:rPr>
          <w:i w:val="0"/>
          <w:sz w:val="22"/>
          <w:szCs w:val="22"/>
        </w:rPr>
      </w:pPr>
    </w:p>
    <w:p w:rsidR="0060478E" w:rsidRPr="003757C0" w:rsidRDefault="0060478E" w:rsidP="0060478E">
      <w:pPr>
        <w:ind w:right="502"/>
        <w:jc w:val="both"/>
        <w:rPr>
          <w:i w:val="0"/>
          <w:sz w:val="22"/>
          <w:szCs w:val="22"/>
        </w:rPr>
      </w:pPr>
    </w:p>
    <w:p w:rsidR="0060478E" w:rsidRDefault="0060478E" w:rsidP="0060478E">
      <w:pPr>
        <w:pStyle w:val="Glava"/>
        <w:tabs>
          <w:tab w:val="clear" w:pos="4536"/>
          <w:tab w:val="clear" w:pos="9072"/>
        </w:tabs>
        <w:ind w:right="502"/>
        <w:jc w:val="both"/>
        <w:rPr>
          <w:i w:val="0"/>
          <w:sz w:val="22"/>
          <w:szCs w:val="22"/>
        </w:rPr>
      </w:pPr>
    </w:p>
    <w:p w:rsidR="0060478E" w:rsidRPr="0064165C" w:rsidRDefault="0060478E" w:rsidP="0060478E">
      <w:pPr>
        <w:pStyle w:val="Glava"/>
        <w:tabs>
          <w:tab w:val="clear" w:pos="4536"/>
          <w:tab w:val="clear" w:pos="9072"/>
        </w:tabs>
        <w:ind w:left="1080" w:right="502"/>
        <w:jc w:val="both"/>
        <w:rPr>
          <w:i w:val="0"/>
          <w:sz w:val="22"/>
          <w:szCs w:val="22"/>
        </w:rPr>
      </w:pPr>
      <w:r w:rsidRPr="0064165C">
        <w:rPr>
          <w:i w:val="0"/>
          <w:sz w:val="22"/>
          <w:szCs w:val="22"/>
        </w:rPr>
        <w:t>NAVODILO:</w:t>
      </w: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Obrazec izpolni, datira, žigosa in podpiše le podizvajalec, ki zahteva neposredna plačila od naročnika. V primeru, da neposrednih plačil ne zahteva, izpolnjenega obrazca ne predloži.</w:t>
      </w:r>
    </w:p>
    <w:p w:rsidR="0060478E" w:rsidRPr="00613530" w:rsidRDefault="0060478E" w:rsidP="0060478E">
      <w:pPr>
        <w:pStyle w:val="Glava"/>
        <w:tabs>
          <w:tab w:val="clear" w:pos="4536"/>
          <w:tab w:val="clear" w:pos="9072"/>
        </w:tabs>
        <w:ind w:left="1080" w:right="502"/>
        <w:jc w:val="both"/>
        <w:rPr>
          <w:i w:val="0"/>
          <w:sz w:val="22"/>
          <w:szCs w:val="22"/>
        </w:rPr>
      </w:pPr>
      <w:r w:rsidRPr="00613530">
        <w:rPr>
          <w:i w:val="0"/>
          <w:sz w:val="22"/>
          <w:szCs w:val="22"/>
        </w:rPr>
        <w:t>Ponudniki oz. skupina ponudnikov v skupni ponudbi, ki ne nastopajo s podizvajalci, izpolnjenega obrazca ne priložijo.</w:t>
      </w:r>
    </w:p>
    <w:p w:rsidR="0060478E" w:rsidRPr="00613530" w:rsidRDefault="0060478E" w:rsidP="0060478E">
      <w:pPr>
        <w:pStyle w:val="Glava"/>
        <w:tabs>
          <w:tab w:val="clear" w:pos="4536"/>
          <w:tab w:val="clear" w:pos="9072"/>
        </w:tabs>
        <w:ind w:left="1080" w:right="502"/>
        <w:jc w:val="both"/>
        <w:rPr>
          <w:i w:val="0"/>
          <w:sz w:val="22"/>
          <w:szCs w:val="22"/>
        </w:rPr>
      </w:pPr>
    </w:p>
    <w:p w:rsidR="0060478E" w:rsidRPr="00613530"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60478E" w:rsidRPr="00FF38DC" w:rsidRDefault="0060478E" w:rsidP="0060478E">
      <w:pPr>
        <w:pStyle w:val="Glava"/>
        <w:tabs>
          <w:tab w:val="clear" w:pos="4536"/>
          <w:tab w:val="clear" w:pos="9072"/>
        </w:tabs>
        <w:ind w:left="1080" w:right="502"/>
        <w:jc w:val="center"/>
        <w:rPr>
          <w:b/>
          <w:i w:val="0"/>
          <w:sz w:val="28"/>
          <w:szCs w:val="28"/>
        </w:rPr>
      </w:pPr>
    </w:p>
    <w:p w:rsidR="0060478E" w:rsidRDefault="0060478E" w:rsidP="0060478E">
      <w:pPr>
        <w:pStyle w:val="Glava"/>
        <w:tabs>
          <w:tab w:val="clear" w:pos="4536"/>
          <w:tab w:val="clear" w:pos="9072"/>
        </w:tabs>
        <w:ind w:left="1080" w:right="502"/>
        <w:jc w:val="center"/>
        <w:rPr>
          <w:b/>
          <w:i w:val="0"/>
          <w:sz w:val="28"/>
          <w:szCs w:val="28"/>
        </w:rPr>
      </w:pPr>
    </w:p>
    <w:p w:rsidR="0060478E" w:rsidRPr="006F4BDE" w:rsidRDefault="0060478E" w:rsidP="0060478E">
      <w:pPr>
        <w:pStyle w:val="Glava"/>
        <w:tabs>
          <w:tab w:val="clear" w:pos="4536"/>
          <w:tab w:val="clear" w:pos="9072"/>
        </w:tabs>
        <w:ind w:left="1080" w:right="502"/>
        <w:jc w:val="center"/>
        <w:rPr>
          <w:b/>
          <w:i w:val="0"/>
          <w:sz w:val="28"/>
          <w:szCs w:val="28"/>
        </w:rPr>
      </w:pPr>
      <w:r w:rsidRPr="006F4BDE">
        <w:rPr>
          <w:b/>
          <w:i w:val="0"/>
          <w:sz w:val="28"/>
          <w:szCs w:val="28"/>
        </w:rPr>
        <w:t>SKUPNA PONUDBA</w:t>
      </w:r>
    </w:p>
    <w:p w:rsidR="0060478E" w:rsidRPr="006F4BDE" w:rsidRDefault="0060478E" w:rsidP="0060478E">
      <w:pPr>
        <w:pStyle w:val="Glava"/>
        <w:tabs>
          <w:tab w:val="clear" w:pos="4536"/>
          <w:tab w:val="clear" w:pos="9072"/>
        </w:tabs>
        <w:ind w:left="1080" w:right="502"/>
        <w:jc w:val="center"/>
        <w:rPr>
          <w:b/>
          <w:i w:val="0"/>
          <w:sz w:val="28"/>
          <w:szCs w:val="28"/>
        </w:rPr>
      </w:pPr>
    </w:p>
    <w:p w:rsidR="0060478E" w:rsidRPr="00CB3185" w:rsidRDefault="0060478E" w:rsidP="0060478E">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60478E" w:rsidRPr="00CB3185" w:rsidTr="006237A6">
        <w:tc>
          <w:tcPr>
            <w:tcW w:w="2606" w:type="dxa"/>
          </w:tcPr>
          <w:p w:rsidR="0060478E" w:rsidRPr="006F4BDE" w:rsidRDefault="0060478E" w:rsidP="006237A6">
            <w:pPr>
              <w:pStyle w:val="Glava"/>
              <w:tabs>
                <w:tab w:val="clear" w:pos="4536"/>
                <w:tab w:val="clear" w:pos="9072"/>
              </w:tabs>
              <w:ind w:right="502"/>
              <w:jc w:val="both"/>
              <w:rPr>
                <w:i w:val="0"/>
                <w:sz w:val="22"/>
                <w:szCs w:val="22"/>
              </w:rPr>
            </w:pPr>
            <w:r w:rsidRPr="006F4BDE">
              <w:rPr>
                <w:i w:val="0"/>
                <w:sz w:val="22"/>
                <w:szCs w:val="22"/>
              </w:rPr>
              <w:t>POSAMIČNO</w:t>
            </w:r>
          </w:p>
          <w:p w:rsidR="0060478E" w:rsidRPr="006F4BDE" w:rsidRDefault="0060478E" w:rsidP="006237A6">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60478E" w:rsidRPr="006F4BD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Prijavni obrazec (Priloga 1)</w:t>
            </w:r>
          </w:p>
          <w:p w:rsidR="0060478E" w:rsidRPr="006F4BD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ESPD (Priloga 3)</w:t>
            </w:r>
          </w:p>
          <w:p w:rsidR="0060478E" w:rsidRPr="006F4BD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 xml:space="preserve">Izjava – izpolnjevanje </w:t>
            </w:r>
            <w:r>
              <w:rPr>
                <w:i w:val="0"/>
                <w:sz w:val="22"/>
                <w:szCs w:val="22"/>
              </w:rPr>
              <w:t xml:space="preserve">predpisanih zahtev s področja varnosti živil </w:t>
            </w:r>
            <w:r w:rsidRPr="006F4BDE">
              <w:rPr>
                <w:i w:val="0"/>
                <w:sz w:val="22"/>
                <w:szCs w:val="22"/>
              </w:rPr>
              <w:t>(Priloga 5)</w:t>
            </w:r>
          </w:p>
          <w:p w:rsidR="0060478E" w:rsidRPr="006F4BD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Izjava – tehnična sposobnost (Priloga 6)</w:t>
            </w:r>
          </w:p>
          <w:p w:rsidR="0060478E" w:rsidRPr="006F4BD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Pooblastilo pravne osebe (Priloga 10)</w:t>
            </w:r>
          </w:p>
          <w:p w:rsidR="0060478E" w:rsidRDefault="0060478E" w:rsidP="0060478E">
            <w:pPr>
              <w:pStyle w:val="Glava"/>
              <w:numPr>
                <w:ilvl w:val="0"/>
                <w:numId w:val="4"/>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p w:rsidR="0060478E" w:rsidRPr="00096AC9" w:rsidRDefault="0060478E" w:rsidP="0060478E">
            <w:pPr>
              <w:pStyle w:val="Glava"/>
              <w:numPr>
                <w:ilvl w:val="0"/>
                <w:numId w:val="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60478E" w:rsidRPr="006F4BDE" w:rsidRDefault="0060478E" w:rsidP="006237A6">
            <w:pPr>
              <w:pStyle w:val="Glava"/>
              <w:tabs>
                <w:tab w:val="clear" w:pos="4536"/>
                <w:tab w:val="clear" w:pos="9072"/>
              </w:tabs>
              <w:ind w:left="340" w:right="502"/>
              <w:rPr>
                <w:i w:val="0"/>
                <w:sz w:val="22"/>
                <w:szCs w:val="22"/>
              </w:rPr>
            </w:pPr>
          </w:p>
        </w:tc>
      </w:tr>
      <w:tr w:rsidR="0060478E" w:rsidRPr="00CB3185" w:rsidTr="006237A6">
        <w:tc>
          <w:tcPr>
            <w:tcW w:w="2606" w:type="dxa"/>
          </w:tcPr>
          <w:p w:rsidR="0060478E" w:rsidRPr="00CB3185" w:rsidRDefault="0060478E" w:rsidP="006237A6">
            <w:pPr>
              <w:pStyle w:val="Glava"/>
              <w:tabs>
                <w:tab w:val="clear" w:pos="4536"/>
                <w:tab w:val="clear" w:pos="9072"/>
              </w:tabs>
              <w:ind w:right="502"/>
              <w:jc w:val="both"/>
              <w:rPr>
                <w:i w:val="0"/>
                <w:sz w:val="22"/>
                <w:szCs w:val="22"/>
              </w:rPr>
            </w:pPr>
          </w:p>
        </w:tc>
        <w:tc>
          <w:tcPr>
            <w:tcW w:w="6379" w:type="dxa"/>
          </w:tcPr>
          <w:p w:rsidR="0060478E" w:rsidRPr="00CB3185" w:rsidRDefault="0060478E" w:rsidP="006237A6">
            <w:pPr>
              <w:pStyle w:val="Glava"/>
              <w:tabs>
                <w:tab w:val="clear" w:pos="4536"/>
                <w:tab w:val="clear" w:pos="9072"/>
              </w:tabs>
              <w:ind w:right="502"/>
              <w:jc w:val="both"/>
              <w:rPr>
                <w:i w:val="0"/>
                <w:sz w:val="22"/>
                <w:szCs w:val="22"/>
              </w:rPr>
            </w:pPr>
          </w:p>
        </w:tc>
      </w:tr>
      <w:tr w:rsidR="0060478E" w:rsidRPr="003F67FD" w:rsidTr="006237A6">
        <w:tc>
          <w:tcPr>
            <w:tcW w:w="2606" w:type="dxa"/>
          </w:tcPr>
          <w:p w:rsidR="0060478E" w:rsidRPr="00CB3185" w:rsidRDefault="0060478E" w:rsidP="006237A6">
            <w:pPr>
              <w:pStyle w:val="Glava"/>
              <w:tabs>
                <w:tab w:val="clear" w:pos="4536"/>
                <w:tab w:val="clear" w:pos="9072"/>
              </w:tabs>
              <w:ind w:right="502"/>
              <w:jc w:val="both"/>
              <w:rPr>
                <w:i w:val="0"/>
                <w:sz w:val="22"/>
                <w:szCs w:val="22"/>
              </w:rPr>
            </w:pPr>
            <w:r w:rsidRPr="00CB3185">
              <w:rPr>
                <w:i w:val="0"/>
                <w:sz w:val="22"/>
                <w:szCs w:val="22"/>
              </w:rPr>
              <w:t>SKUPNO</w:t>
            </w:r>
          </w:p>
          <w:p w:rsidR="0060478E" w:rsidRPr="006F4BDE" w:rsidRDefault="0060478E" w:rsidP="006237A6">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60478E" w:rsidRPr="006F4BDE" w:rsidRDefault="0060478E" w:rsidP="006237A6">
            <w:pPr>
              <w:pStyle w:val="Glava"/>
              <w:tabs>
                <w:tab w:val="clear" w:pos="4536"/>
                <w:tab w:val="clear" w:pos="9072"/>
              </w:tabs>
              <w:ind w:right="502"/>
              <w:rPr>
                <w:i w:val="0"/>
                <w:color w:val="000000" w:themeColor="text1"/>
                <w:sz w:val="22"/>
                <w:szCs w:val="22"/>
              </w:rPr>
            </w:pPr>
          </w:p>
          <w:p w:rsidR="0060478E" w:rsidRPr="006F4BDE" w:rsidRDefault="0060478E" w:rsidP="0060478E">
            <w:pPr>
              <w:pStyle w:val="Glava"/>
              <w:numPr>
                <w:ilvl w:val="0"/>
                <w:numId w:val="4"/>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rsidR="0060478E" w:rsidRPr="006F4BDE" w:rsidRDefault="0060478E" w:rsidP="0060478E">
            <w:pPr>
              <w:pStyle w:val="Glava"/>
              <w:numPr>
                <w:ilvl w:val="0"/>
                <w:numId w:val="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Pr>
                <w:i w:val="0"/>
                <w:color w:val="000000" w:themeColor="text1"/>
                <w:sz w:val="22"/>
                <w:szCs w:val="22"/>
              </w:rPr>
              <w:t xml:space="preserve"> iz shem kakovosti ekološka pridelava in izbrana kakovost (za sektor mesa in sektor sadja)</w:t>
            </w:r>
            <w:r w:rsidRPr="006F4BDE">
              <w:rPr>
                <w:i w:val="0"/>
                <w:color w:val="000000" w:themeColor="text1"/>
                <w:sz w:val="22"/>
                <w:szCs w:val="22"/>
              </w:rPr>
              <w:t xml:space="preserve"> (Priloga 4)</w:t>
            </w:r>
          </w:p>
          <w:p w:rsidR="0060478E" w:rsidRPr="006F4BDE" w:rsidRDefault="0060478E" w:rsidP="0060478E">
            <w:pPr>
              <w:pStyle w:val="Glava"/>
              <w:numPr>
                <w:ilvl w:val="0"/>
                <w:numId w:val="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60478E" w:rsidRPr="001F1894" w:rsidRDefault="0060478E" w:rsidP="0060478E">
      <w:pPr>
        <w:ind w:left="1080" w:right="502"/>
        <w:jc w:val="both"/>
        <w:rPr>
          <w:i w:val="0"/>
          <w:sz w:val="22"/>
          <w:szCs w:val="22"/>
        </w:rPr>
      </w:pPr>
    </w:p>
    <w:p w:rsidR="0060478E" w:rsidRDefault="0060478E" w:rsidP="0060478E">
      <w:pPr>
        <w:pStyle w:val="Glava"/>
        <w:tabs>
          <w:tab w:val="clear" w:pos="4536"/>
          <w:tab w:val="clear" w:pos="9072"/>
        </w:tabs>
        <w:ind w:left="1080" w:right="502"/>
        <w:jc w:val="center"/>
        <w:rPr>
          <w:b/>
          <w:i w:val="0"/>
          <w:sz w:val="28"/>
          <w:szCs w:val="28"/>
        </w:rPr>
      </w:pPr>
    </w:p>
    <w:p w:rsidR="0060478E" w:rsidRDefault="0060478E" w:rsidP="0060478E">
      <w:pPr>
        <w:ind w:right="502"/>
        <w:rPr>
          <w:b/>
          <w:i w:val="0"/>
          <w:sz w:val="28"/>
          <w:szCs w:val="28"/>
        </w:rPr>
      </w:pPr>
      <w:r>
        <w:rPr>
          <w:b/>
          <w:i w:val="0"/>
          <w:sz w:val="28"/>
          <w:szCs w:val="28"/>
        </w:rPr>
        <w:br w:type="page"/>
      </w:r>
    </w:p>
    <w:p w:rsidR="0060478E" w:rsidRPr="00FF38DC" w:rsidRDefault="0060478E" w:rsidP="0060478E">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rsidR="0060478E" w:rsidRDefault="0060478E" w:rsidP="0060478E">
      <w:pPr>
        <w:pStyle w:val="Glava"/>
        <w:tabs>
          <w:tab w:val="clear" w:pos="4536"/>
          <w:tab w:val="clear" w:pos="9072"/>
        </w:tabs>
        <w:ind w:left="1080" w:right="502"/>
        <w:jc w:val="center"/>
        <w:rPr>
          <w:b/>
          <w:i w:val="0"/>
          <w:sz w:val="28"/>
          <w:szCs w:val="28"/>
        </w:rPr>
      </w:pPr>
    </w:p>
    <w:p w:rsidR="0060478E" w:rsidRPr="00FF38DC" w:rsidRDefault="0060478E" w:rsidP="0060478E">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za nas kot ponudnika/podizvajalca z naslednjimi podatki:</w:t>
      </w: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60478E" w:rsidTr="006237A6">
        <w:tc>
          <w:tcPr>
            <w:tcW w:w="3494" w:type="dxa"/>
          </w:tcPr>
          <w:p w:rsidR="0060478E" w:rsidRDefault="0060478E" w:rsidP="006237A6">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rsidR="0060478E" w:rsidRDefault="0060478E" w:rsidP="006237A6">
            <w:pPr>
              <w:pStyle w:val="Glava"/>
              <w:tabs>
                <w:tab w:val="clear" w:pos="4536"/>
                <w:tab w:val="clear" w:pos="9072"/>
              </w:tabs>
              <w:ind w:right="502"/>
              <w:jc w:val="both"/>
              <w:rPr>
                <w:i w:val="0"/>
                <w:sz w:val="22"/>
                <w:szCs w:val="22"/>
              </w:rPr>
            </w:pPr>
          </w:p>
        </w:tc>
      </w:tr>
      <w:tr w:rsidR="0060478E" w:rsidTr="006237A6">
        <w:tc>
          <w:tcPr>
            <w:tcW w:w="3494" w:type="dxa"/>
          </w:tcPr>
          <w:p w:rsidR="0060478E" w:rsidRDefault="0060478E" w:rsidP="006237A6">
            <w:pPr>
              <w:pStyle w:val="Glava"/>
              <w:tabs>
                <w:tab w:val="clear" w:pos="4536"/>
                <w:tab w:val="clear" w:pos="9072"/>
              </w:tabs>
              <w:ind w:right="502"/>
              <w:jc w:val="both"/>
              <w:rPr>
                <w:i w:val="0"/>
                <w:sz w:val="22"/>
                <w:szCs w:val="22"/>
              </w:rPr>
            </w:pPr>
          </w:p>
          <w:p w:rsidR="0060478E" w:rsidRDefault="0060478E" w:rsidP="006237A6">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60478E" w:rsidRDefault="0060478E" w:rsidP="006237A6">
            <w:pPr>
              <w:pStyle w:val="Glava"/>
              <w:tabs>
                <w:tab w:val="clear" w:pos="4536"/>
                <w:tab w:val="clear" w:pos="9072"/>
              </w:tabs>
              <w:ind w:right="502"/>
              <w:jc w:val="both"/>
              <w:rPr>
                <w:i w:val="0"/>
                <w:sz w:val="22"/>
                <w:szCs w:val="22"/>
              </w:rPr>
            </w:pPr>
          </w:p>
        </w:tc>
      </w:tr>
      <w:tr w:rsidR="0060478E" w:rsidTr="006237A6">
        <w:tc>
          <w:tcPr>
            <w:tcW w:w="3494" w:type="dxa"/>
          </w:tcPr>
          <w:p w:rsidR="0060478E" w:rsidRDefault="0060478E" w:rsidP="006237A6">
            <w:pPr>
              <w:pStyle w:val="Glava"/>
              <w:tabs>
                <w:tab w:val="clear" w:pos="4536"/>
                <w:tab w:val="clear" w:pos="9072"/>
              </w:tabs>
              <w:ind w:right="502"/>
              <w:jc w:val="both"/>
              <w:rPr>
                <w:i w:val="0"/>
                <w:sz w:val="22"/>
                <w:szCs w:val="22"/>
              </w:rPr>
            </w:pPr>
          </w:p>
          <w:p w:rsidR="0060478E" w:rsidRDefault="0060478E" w:rsidP="006237A6">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60478E" w:rsidRDefault="0060478E" w:rsidP="006237A6">
            <w:pPr>
              <w:pStyle w:val="Glava"/>
              <w:tabs>
                <w:tab w:val="clear" w:pos="4536"/>
                <w:tab w:val="clear" w:pos="9072"/>
              </w:tabs>
              <w:ind w:right="502"/>
              <w:jc w:val="both"/>
              <w:rPr>
                <w:i w:val="0"/>
                <w:sz w:val="22"/>
                <w:szCs w:val="22"/>
              </w:rPr>
            </w:pPr>
          </w:p>
        </w:tc>
      </w:tr>
      <w:tr w:rsidR="0060478E" w:rsidTr="006237A6">
        <w:tc>
          <w:tcPr>
            <w:tcW w:w="3494" w:type="dxa"/>
          </w:tcPr>
          <w:p w:rsidR="0060478E" w:rsidRDefault="0060478E" w:rsidP="006237A6">
            <w:pPr>
              <w:pStyle w:val="Glava"/>
              <w:tabs>
                <w:tab w:val="clear" w:pos="4536"/>
                <w:tab w:val="clear" w:pos="9072"/>
              </w:tabs>
              <w:ind w:right="502"/>
              <w:jc w:val="both"/>
              <w:rPr>
                <w:i w:val="0"/>
                <w:sz w:val="22"/>
                <w:szCs w:val="22"/>
              </w:rPr>
            </w:pPr>
          </w:p>
          <w:p w:rsidR="0060478E" w:rsidRDefault="0060478E" w:rsidP="006237A6">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60478E" w:rsidRDefault="0060478E" w:rsidP="006237A6">
            <w:pPr>
              <w:pStyle w:val="Glava"/>
              <w:tabs>
                <w:tab w:val="clear" w:pos="4536"/>
                <w:tab w:val="clear" w:pos="9072"/>
              </w:tabs>
              <w:ind w:right="502"/>
              <w:jc w:val="both"/>
              <w:rPr>
                <w:i w:val="0"/>
                <w:sz w:val="22"/>
                <w:szCs w:val="22"/>
              </w:rPr>
            </w:pPr>
          </w:p>
        </w:tc>
      </w:tr>
    </w:tbl>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ind w:right="502"/>
        <w:jc w:val="both"/>
        <w:rPr>
          <w:i w:val="0"/>
          <w:sz w:val="22"/>
          <w:szCs w:val="22"/>
        </w:rPr>
      </w:pPr>
    </w:p>
    <w:p w:rsidR="0060478E" w:rsidRDefault="0060478E" w:rsidP="0060478E">
      <w:pPr>
        <w:ind w:right="502"/>
        <w:jc w:val="both"/>
        <w:rPr>
          <w:i w:val="0"/>
          <w:sz w:val="22"/>
          <w:szCs w:val="22"/>
        </w:rPr>
      </w:pPr>
    </w:p>
    <w:p w:rsidR="0060478E" w:rsidRDefault="0060478E" w:rsidP="0060478E">
      <w:pPr>
        <w:ind w:right="502"/>
        <w:jc w:val="both"/>
        <w:rPr>
          <w:i w:val="0"/>
          <w:sz w:val="22"/>
          <w:szCs w:val="22"/>
        </w:rPr>
      </w:pPr>
    </w:p>
    <w:p w:rsidR="0060478E" w:rsidRDefault="0060478E" w:rsidP="0060478E">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60478E" w:rsidRPr="00BA6EE2" w:rsidTr="006237A6">
        <w:trPr>
          <w:trHeight w:val="266"/>
        </w:trPr>
        <w:tc>
          <w:tcPr>
            <w:tcW w:w="1293" w:type="dxa"/>
          </w:tcPr>
          <w:p w:rsidR="0060478E" w:rsidRPr="00BA6EE2" w:rsidRDefault="0060478E" w:rsidP="006237A6">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rsidR="0060478E" w:rsidRPr="00BA6EE2" w:rsidRDefault="0060478E" w:rsidP="006237A6">
            <w:pPr>
              <w:ind w:right="502" w:hanging="54"/>
              <w:jc w:val="both"/>
              <w:rPr>
                <w:i w:val="0"/>
                <w:sz w:val="22"/>
                <w:szCs w:val="22"/>
              </w:rPr>
            </w:pPr>
          </w:p>
        </w:tc>
        <w:tc>
          <w:tcPr>
            <w:tcW w:w="1758" w:type="dxa"/>
          </w:tcPr>
          <w:p w:rsidR="0060478E" w:rsidRPr="00BA6EE2" w:rsidRDefault="0060478E" w:rsidP="006237A6">
            <w:pPr>
              <w:ind w:right="502" w:hanging="54"/>
              <w:jc w:val="both"/>
              <w:rPr>
                <w:i w:val="0"/>
                <w:sz w:val="22"/>
                <w:szCs w:val="22"/>
              </w:rPr>
            </w:pPr>
            <w:r w:rsidRPr="00BA6EE2">
              <w:rPr>
                <w:i w:val="0"/>
                <w:sz w:val="22"/>
                <w:szCs w:val="22"/>
              </w:rPr>
              <w:t xml:space="preserve">       Žig:</w:t>
            </w:r>
          </w:p>
        </w:tc>
        <w:tc>
          <w:tcPr>
            <w:tcW w:w="4567" w:type="dxa"/>
          </w:tcPr>
          <w:p w:rsidR="0060478E" w:rsidRPr="00BA6EE2" w:rsidRDefault="0060478E" w:rsidP="006237A6">
            <w:pPr>
              <w:ind w:right="502" w:hanging="54"/>
              <w:jc w:val="both"/>
              <w:rPr>
                <w:i w:val="0"/>
                <w:sz w:val="22"/>
                <w:szCs w:val="22"/>
              </w:rPr>
            </w:pPr>
            <w:r w:rsidRPr="00BA6EE2">
              <w:rPr>
                <w:i w:val="0"/>
                <w:sz w:val="22"/>
                <w:szCs w:val="22"/>
              </w:rPr>
              <w:t>Ime in priimek zakonitega zastopnika:</w:t>
            </w:r>
          </w:p>
        </w:tc>
      </w:tr>
      <w:tr w:rsidR="0060478E" w:rsidRPr="00BA6EE2" w:rsidTr="006237A6">
        <w:trPr>
          <w:trHeight w:val="266"/>
        </w:trPr>
        <w:tc>
          <w:tcPr>
            <w:tcW w:w="1293" w:type="dxa"/>
          </w:tcPr>
          <w:p w:rsidR="0060478E" w:rsidRPr="00BA6EE2" w:rsidRDefault="0060478E" w:rsidP="006237A6">
            <w:pPr>
              <w:ind w:right="502" w:hanging="54"/>
              <w:jc w:val="both"/>
              <w:rPr>
                <w:i w:val="0"/>
                <w:sz w:val="22"/>
                <w:szCs w:val="22"/>
              </w:rPr>
            </w:pPr>
          </w:p>
        </w:tc>
        <w:tc>
          <w:tcPr>
            <w:tcW w:w="1607" w:type="dxa"/>
            <w:tcBorders>
              <w:top w:val="single" w:sz="4" w:space="0" w:color="auto"/>
            </w:tcBorders>
          </w:tcPr>
          <w:p w:rsidR="0060478E" w:rsidRPr="00BA6EE2" w:rsidRDefault="0060478E" w:rsidP="006237A6">
            <w:pPr>
              <w:ind w:right="502" w:hanging="54"/>
              <w:jc w:val="both"/>
              <w:rPr>
                <w:i w:val="0"/>
                <w:sz w:val="22"/>
                <w:szCs w:val="22"/>
              </w:rPr>
            </w:pPr>
          </w:p>
        </w:tc>
        <w:tc>
          <w:tcPr>
            <w:tcW w:w="1758" w:type="dxa"/>
          </w:tcPr>
          <w:p w:rsidR="0060478E" w:rsidRPr="00BA6EE2" w:rsidRDefault="0060478E" w:rsidP="006237A6">
            <w:pPr>
              <w:ind w:right="502" w:hanging="54"/>
              <w:jc w:val="both"/>
              <w:rPr>
                <w:i w:val="0"/>
                <w:sz w:val="22"/>
                <w:szCs w:val="22"/>
              </w:rPr>
            </w:pPr>
          </w:p>
        </w:tc>
        <w:tc>
          <w:tcPr>
            <w:tcW w:w="4567" w:type="dxa"/>
            <w:tcBorders>
              <w:bottom w:val="single" w:sz="4" w:space="0" w:color="auto"/>
            </w:tcBorders>
          </w:tcPr>
          <w:p w:rsidR="0060478E" w:rsidRPr="00BA6EE2" w:rsidRDefault="0060478E" w:rsidP="006237A6">
            <w:pPr>
              <w:ind w:right="502" w:hanging="54"/>
              <w:jc w:val="both"/>
              <w:rPr>
                <w:i w:val="0"/>
                <w:sz w:val="22"/>
                <w:szCs w:val="22"/>
              </w:rPr>
            </w:pPr>
          </w:p>
        </w:tc>
      </w:tr>
      <w:tr w:rsidR="0060478E" w:rsidRPr="00BA6EE2" w:rsidTr="006237A6">
        <w:trPr>
          <w:trHeight w:val="266"/>
        </w:trPr>
        <w:tc>
          <w:tcPr>
            <w:tcW w:w="1293" w:type="dxa"/>
          </w:tcPr>
          <w:p w:rsidR="0060478E" w:rsidRPr="00BA6EE2" w:rsidRDefault="0060478E" w:rsidP="006237A6">
            <w:pPr>
              <w:ind w:right="502" w:hanging="54"/>
              <w:jc w:val="both"/>
              <w:rPr>
                <w:i w:val="0"/>
                <w:sz w:val="22"/>
                <w:szCs w:val="22"/>
              </w:rPr>
            </w:pPr>
          </w:p>
        </w:tc>
        <w:tc>
          <w:tcPr>
            <w:tcW w:w="1607" w:type="dxa"/>
          </w:tcPr>
          <w:p w:rsidR="0060478E" w:rsidRPr="00BA6EE2" w:rsidRDefault="0060478E" w:rsidP="006237A6">
            <w:pPr>
              <w:ind w:right="502" w:hanging="54"/>
              <w:jc w:val="both"/>
              <w:rPr>
                <w:i w:val="0"/>
                <w:sz w:val="22"/>
                <w:szCs w:val="22"/>
              </w:rPr>
            </w:pPr>
          </w:p>
        </w:tc>
        <w:tc>
          <w:tcPr>
            <w:tcW w:w="1758" w:type="dxa"/>
          </w:tcPr>
          <w:p w:rsidR="0060478E" w:rsidRPr="00BA6EE2" w:rsidRDefault="0060478E" w:rsidP="006237A6">
            <w:pPr>
              <w:ind w:right="502" w:hanging="54"/>
              <w:jc w:val="both"/>
              <w:rPr>
                <w:i w:val="0"/>
                <w:sz w:val="22"/>
                <w:szCs w:val="22"/>
              </w:rPr>
            </w:pPr>
          </w:p>
        </w:tc>
        <w:tc>
          <w:tcPr>
            <w:tcW w:w="4567" w:type="dxa"/>
            <w:tcBorders>
              <w:top w:val="single" w:sz="4" w:space="0" w:color="auto"/>
            </w:tcBorders>
          </w:tcPr>
          <w:p w:rsidR="0060478E" w:rsidRPr="00BA6EE2" w:rsidRDefault="0060478E" w:rsidP="006237A6">
            <w:pPr>
              <w:ind w:right="502" w:hanging="54"/>
              <w:jc w:val="both"/>
              <w:rPr>
                <w:i w:val="0"/>
                <w:sz w:val="22"/>
                <w:szCs w:val="22"/>
              </w:rPr>
            </w:pPr>
          </w:p>
        </w:tc>
      </w:tr>
      <w:tr w:rsidR="0060478E" w:rsidTr="006237A6">
        <w:trPr>
          <w:trHeight w:val="266"/>
        </w:trPr>
        <w:tc>
          <w:tcPr>
            <w:tcW w:w="1293" w:type="dxa"/>
          </w:tcPr>
          <w:p w:rsidR="0060478E" w:rsidRPr="00BA6EE2" w:rsidRDefault="0060478E" w:rsidP="006237A6">
            <w:pPr>
              <w:ind w:right="502"/>
              <w:jc w:val="both"/>
              <w:rPr>
                <w:i w:val="0"/>
                <w:sz w:val="22"/>
                <w:szCs w:val="22"/>
              </w:rPr>
            </w:pPr>
          </w:p>
        </w:tc>
        <w:tc>
          <w:tcPr>
            <w:tcW w:w="1607" w:type="dxa"/>
          </w:tcPr>
          <w:p w:rsidR="0060478E" w:rsidRPr="00BA6EE2" w:rsidRDefault="0060478E" w:rsidP="006237A6">
            <w:pPr>
              <w:ind w:right="502"/>
              <w:jc w:val="both"/>
              <w:rPr>
                <w:i w:val="0"/>
                <w:sz w:val="22"/>
                <w:szCs w:val="22"/>
              </w:rPr>
            </w:pPr>
          </w:p>
        </w:tc>
        <w:tc>
          <w:tcPr>
            <w:tcW w:w="1758" w:type="dxa"/>
          </w:tcPr>
          <w:p w:rsidR="0060478E" w:rsidRPr="00BA6EE2" w:rsidRDefault="0060478E" w:rsidP="006237A6">
            <w:pPr>
              <w:ind w:right="502"/>
              <w:jc w:val="both"/>
              <w:rPr>
                <w:i w:val="0"/>
                <w:sz w:val="22"/>
                <w:szCs w:val="22"/>
              </w:rPr>
            </w:pPr>
          </w:p>
        </w:tc>
        <w:tc>
          <w:tcPr>
            <w:tcW w:w="4567" w:type="dxa"/>
          </w:tcPr>
          <w:p w:rsidR="0060478E" w:rsidRDefault="0060478E" w:rsidP="006237A6">
            <w:pPr>
              <w:ind w:right="502"/>
              <w:jc w:val="both"/>
              <w:rPr>
                <w:i w:val="0"/>
                <w:sz w:val="22"/>
                <w:szCs w:val="22"/>
              </w:rPr>
            </w:pPr>
            <w:r w:rsidRPr="00BA6EE2">
              <w:rPr>
                <w:i w:val="0"/>
                <w:sz w:val="22"/>
                <w:szCs w:val="22"/>
              </w:rPr>
              <w:t xml:space="preserve">                        (podpis)</w:t>
            </w:r>
          </w:p>
        </w:tc>
      </w:tr>
    </w:tbl>
    <w:p w:rsidR="0060478E" w:rsidRDefault="0060478E" w:rsidP="0060478E">
      <w:pPr>
        <w:ind w:left="1080" w:right="502"/>
        <w:jc w:val="both"/>
        <w:rPr>
          <w:i w:val="0"/>
          <w:sz w:val="22"/>
          <w:szCs w:val="22"/>
        </w:rPr>
      </w:pPr>
    </w:p>
    <w:p w:rsidR="0060478E" w:rsidRDefault="0060478E" w:rsidP="0060478E">
      <w:pPr>
        <w:ind w:right="502"/>
        <w:jc w:val="both"/>
        <w:rPr>
          <w:i w:val="0"/>
          <w:sz w:val="22"/>
          <w:szCs w:val="22"/>
        </w:rPr>
      </w:pPr>
    </w:p>
    <w:p w:rsidR="0060478E" w:rsidRDefault="0060478E" w:rsidP="0060478E">
      <w:pPr>
        <w:ind w:right="502"/>
        <w:jc w:val="both"/>
        <w:rPr>
          <w:i w:val="0"/>
          <w:sz w:val="22"/>
          <w:szCs w:val="22"/>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firstLine="1134"/>
        <w:jc w:val="both"/>
        <w:rPr>
          <w:i w:val="0"/>
          <w:sz w:val="18"/>
          <w:szCs w:val="18"/>
        </w:rPr>
      </w:pPr>
    </w:p>
    <w:p w:rsidR="0060478E" w:rsidRDefault="0060478E" w:rsidP="0060478E">
      <w:pPr>
        <w:ind w:right="502"/>
        <w:jc w:val="both"/>
        <w:rPr>
          <w:i w:val="0"/>
          <w:sz w:val="18"/>
          <w:szCs w:val="18"/>
        </w:rPr>
      </w:pPr>
    </w:p>
    <w:p w:rsidR="0060478E" w:rsidRDefault="0060478E" w:rsidP="0060478E">
      <w:pPr>
        <w:ind w:right="502" w:firstLine="1134"/>
        <w:jc w:val="both"/>
        <w:rPr>
          <w:i w:val="0"/>
          <w:sz w:val="18"/>
          <w:szCs w:val="18"/>
        </w:rPr>
      </w:pPr>
    </w:p>
    <w:p w:rsidR="0060478E" w:rsidRPr="00A611BE" w:rsidRDefault="0060478E" w:rsidP="0060478E">
      <w:pPr>
        <w:ind w:right="502" w:firstLine="1134"/>
        <w:jc w:val="both"/>
        <w:rPr>
          <w:i w:val="0"/>
          <w:sz w:val="22"/>
          <w:szCs w:val="22"/>
        </w:rPr>
      </w:pPr>
      <w:r w:rsidRPr="00A611BE">
        <w:rPr>
          <w:i w:val="0"/>
          <w:sz w:val="22"/>
          <w:szCs w:val="22"/>
        </w:rPr>
        <w:t>NAVODILO:</w:t>
      </w:r>
    </w:p>
    <w:p w:rsidR="0060478E" w:rsidRPr="00A611BE" w:rsidRDefault="0060478E" w:rsidP="0060478E">
      <w:pPr>
        <w:ind w:right="502" w:firstLine="1134"/>
        <w:jc w:val="both"/>
        <w:rPr>
          <w:i w:val="0"/>
          <w:sz w:val="22"/>
          <w:szCs w:val="22"/>
        </w:rPr>
      </w:pPr>
      <w:r w:rsidRPr="00A611BE">
        <w:rPr>
          <w:i w:val="0"/>
          <w:sz w:val="22"/>
          <w:szCs w:val="22"/>
        </w:rPr>
        <w:t>Ta obrazec se izpolni, žigosa in podpiše.</w:t>
      </w:r>
    </w:p>
    <w:p w:rsidR="0060478E" w:rsidRPr="00A611BE" w:rsidRDefault="0060478E" w:rsidP="0060478E">
      <w:pPr>
        <w:ind w:left="1134" w:right="502"/>
        <w:jc w:val="both"/>
        <w:rPr>
          <w:i w:val="0"/>
          <w:sz w:val="22"/>
          <w:szCs w:val="22"/>
        </w:rPr>
      </w:pPr>
      <w:r w:rsidRPr="00A611BE">
        <w:rPr>
          <w:i w:val="0"/>
          <w:sz w:val="22"/>
          <w:szCs w:val="22"/>
        </w:rPr>
        <w:t>Obrazec izpolnijo vsi udeleženci v ponudbi (samostojni ponudnik, ponudniki v skupni ponudbi, vsi nominirani podizvajalci).</w:t>
      </w:r>
    </w:p>
    <w:p w:rsidR="0060478E" w:rsidRDefault="0060478E" w:rsidP="0060478E">
      <w:pPr>
        <w:pStyle w:val="Glava"/>
        <w:tabs>
          <w:tab w:val="clear" w:pos="4536"/>
          <w:tab w:val="clear" w:pos="9072"/>
        </w:tabs>
        <w:ind w:right="502"/>
        <w:rPr>
          <w:b/>
          <w:i w:val="0"/>
          <w:sz w:val="22"/>
          <w:szCs w:val="22"/>
        </w:rPr>
      </w:pPr>
    </w:p>
    <w:p w:rsidR="0060478E" w:rsidRDefault="0060478E" w:rsidP="0060478E">
      <w:pPr>
        <w:pStyle w:val="Glava"/>
        <w:tabs>
          <w:tab w:val="clear" w:pos="4536"/>
          <w:tab w:val="clear" w:pos="9072"/>
        </w:tabs>
        <w:ind w:left="8496" w:right="502"/>
        <w:rPr>
          <w:b/>
          <w:i w:val="0"/>
          <w:sz w:val="22"/>
          <w:szCs w:val="22"/>
        </w:rPr>
      </w:pPr>
    </w:p>
    <w:p w:rsidR="0060478E" w:rsidRDefault="0060478E" w:rsidP="0060478E">
      <w:pPr>
        <w:pStyle w:val="Glava"/>
        <w:tabs>
          <w:tab w:val="clear" w:pos="4536"/>
          <w:tab w:val="clear" w:pos="9072"/>
        </w:tabs>
        <w:ind w:left="8496" w:right="502"/>
        <w:rPr>
          <w:b/>
          <w:i w:val="0"/>
          <w:sz w:val="22"/>
          <w:szCs w:val="22"/>
        </w:rPr>
      </w:pPr>
    </w:p>
    <w:p w:rsidR="0060478E" w:rsidRDefault="0060478E" w:rsidP="0060478E">
      <w:pPr>
        <w:pStyle w:val="Glava"/>
        <w:tabs>
          <w:tab w:val="clear" w:pos="4536"/>
          <w:tab w:val="clear" w:pos="9072"/>
        </w:tabs>
        <w:ind w:left="8496" w:right="502"/>
        <w:rPr>
          <w:b/>
          <w:i w:val="0"/>
          <w:sz w:val="22"/>
          <w:szCs w:val="22"/>
        </w:rPr>
      </w:pPr>
      <w:r>
        <w:rPr>
          <w:b/>
          <w:i w:val="0"/>
          <w:sz w:val="22"/>
          <w:szCs w:val="22"/>
        </w:rPr>
        <w:lastRenderedPageBreak/>
        <w:t xml:space="preserve">     </w:t>
      </w:r>
    </w:p>
    <w:p w:rsidR="0060478E" w:rsidRDefault="0060478E" w:rsidP="0060478E">
      <w:pPr>
        <w:pStyle w:val="Glava"/>
        <w:tabs>
          <w:tab w:val="clear" w:pos="4536"/>
          <w:tab w:val="clear" w:pos="9072"/>
        </w:tabs>
        <w:ind w:left="8647" w:right="502"/>
        <w:jc w:val="right"/>
        <w:rPr>
          <w:b/>
          <w:i w:val="0"/>
          <w:sz w:val="22"/>
          <w:szCs w:val="22"/>
        </w:rPr>
      </w:pPr>
      <w:r w:rsidRPr="00B63185">
        <w:rPr>
          <w:b/>
          <w:i w:val="0"/>
          <w:sz w:val="22"/>
          <w:szCs w:val="22"/>
        </w:rPr>
        <w:t>PRILOGA 1</w:t>
      </w:r>
      <w:r>
        <w:rPr>
          <w:b/>
          <w:i w:val="0"/>
          <w:sz w:val="22"/>
          <w:szCs w:val="22"/>
        </w:rPr>
        <w:t>1</w:t>
      </w:r>
    </w:p>
    <w:p w:rsidR="0060478E" w:rsidRPr="0079325B" w:rsidRDefault="0060478E" w:rsidP="0060478E">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60478E" w:rsidRPr="00FF38DC" w:rsidTr="006237A6">
        <w:trPr>
          <w:trHeight w:val="293"/>
        </w:trPr>
        <w:tc>
          <w:tcPr>
            <w:tcW w:w="2116" w:type="dxa"/>
            <w:vMerge w:val="restart"/>
          </w:tcPr>
          <w:p w:rsidR="0060478E" w:rsidRPr="00FF38DC" w:rsidRDefault="0060478E" w:rsidP="006237A6">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rPr>
          <w:trHeight w:val="307"/>
        </w:trPr>
        <w:tc>
          <w:tcPr>
            <w:tcW w:w="2116" w:type="dxa"/>
            <w:vMerge/>
          </w:tcPr>
          <w:p w:rsidR="0060478E" w:rsidRPr="00FF38DC" w:rsidRDefault="0060478E" w:rsidP="006237A6">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r w:rsidR="0060478E" w:rsidRPr="00FF38DC" w:rsidTr="006237A6">
        <w:trPr>
          <w:trHeight w:val="307"/>
        </w:trPr>
        <w:tc>
          <w:tcPr>
            <w:tcW w:w="2116" w:type="dxa"/>
            <w:vMerge/>
          </w:tcPr>
          <w:p w:rsidR="0060478E" w:rsidRPr="00FF38DC" w:rsidRDefault="0060478E" w:rsidP="006237A6">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60478E" w:rsidRPr="00FF38DC" w:rsidRDefault="0060478E" w:rsidP="006237A6">
            <w:pPr>
              <w:pStyle w:val="Glava"/>
              <w:tabs>
                <w:tab w:val="clear" w:pos="4536"/>
                <w:tab w:val="clear" w:pos="9072"/>
              </w:tabs>
              <w:ind w:right="502"/>
              <w:jc w:val="both"/>
              <w:rPr>
                <w:i w:val="0"/>
                <w:szCs w:val="24"/>
              </w:rPr>
            </w:pPr>
          </w:p>
        </w:tc>
      </w:tr>
    </w:tbl>
    <w:p w:rsidR="0060478E" w:rsidRDefault="0060478E" w:rsidP="0060478E">
      <w:pPr>
        <w:pStyle w:val="Glava"/>
        <w:tabs>
          <w:tab w:val="clear" w:pos="4536"/>
          <w:tab w:val="clear" w:pos="9072"/>
          <w:tab w:val="left" w:pos="2523"/>
        </w:tabs>
        <w:ind w:right="502"/>
        <w:rPr>
          <w:b/>
          <w:i w:val="0"/>
          <w:sz w:val="22"/>
          <w:szCs w:val="22"/>
        </w:rPr>
      </w:pPr>
    </w:p>
    <w:p w:rsidR="0060478E" w:rsidRPr="00FF38DC" w:rsidRDefault="0060478E" w:rsidP="0060478E">
      <w:pPr>
        <w:pStyle w:val="Glava"/>
        <w:tabs>
          <w:tab w:val="clear" w:pos="4536"/>
          <w:tab w:val="clear" w:pos="9072"/>
          <w:tab w:val="left" w:pos="2523"/>
        </w:tabs>
        <w:ind w:right="502"/>
        <w:rPr>
          <w:b/>
          <w:i w:val="0"/>
          <w:sz w:val="22"/>
          <w:szCs w:val="22"/>
        </w:rPr>
      </w:pPr>
    </w:p>
    <w:p w:rsidR="0060478E" w:rsidRPr="00E23471" w:rsidRDefault="0060478E" w:rsidP="0060478E">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rsidR="0060478E" w:rsidRPr="00600D75" w:rsidRDefault="0060478E" w:rsidP="0060478E">
      <w:pPr>
        <w:pStyle w:val="Glava"/>
        <w:tabs>
          <w:tab w:val="clear" w:pos="4536"/>
          <w:tab w:val="clear" w:pos="9072"/>
        </w:tabs>
        <w:ind w:left="1080" w:right="502"/>
        <w:jc w:val="right"/>
        <w:rPr>
          <w:b/>
          <w:i w:val="0"/>
          <w:sz w:val="22"/>
          <w:szCs w:val="22"/>
        </w:rPr>
      </w:pPr>
    </w:p>
    <w:p w:rsidR="0060478E"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60478E"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r>
        <w:rPr>
          <w:i w:val="0"/>
          <w:sz w:val="22"/>
          <w:szCs w:val="22"/>
        </w:rPr>
        <w:t>Moji osebni podatki so:</w:t>
      </w:r>
    </w:p>
    <w:p w:rsidR="0060478E" w:rsidRPr="00FF38DC" w:rsidRDefault="0060478E" w:rsidP="0060478E">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60478E" w:rsidRPr="00B42EA8" w:rsidTr="006237A6">
        <w:tc>
          <w:tcPr>
            <w:tcW w:w="1701" w:type="dxa"/>
            <w:gridSpan w:val="3"/>
          </w:tcPr>
          <w:p w:rsidR="0060478E" w:rsidRPr="00B42EA8" w:rsidRDefault="0060478E" w:rsidP="006237A6">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60478E" w:rsidRPr="00B42EA8" w:rsidRDefault="0060478E" w:rsidP="006237A6">
            <w:pPr>
              <w:pStyle w:val="Glava"/>
              <w:tabs>
                <w:tab w:val="clear" w:pos="4536"/>
                <w:tab w:val="clear" w:pos="9072"/>
              </w:tabs>
              <w:ind w:right="502"/>
              <w:jc w:val="both"/>
              <w:rPr>
                <w:i w:val="0"/>
                <w:sz w:val="22"/>
                <w:szCs w:val="22"/>
              </w:rPr>
            </w:pPr>
          </w:p>
        </w:tc>
      </w:tr>
      <w:tr w:rsidR="0060478E" w:rsidRPr="00B42EA8" w:rsidTr="006237A6">
        <w:tc>
          <w:tcPr>
            <w:tcW w:w="1701" w:type="dxa"/>
            <w:gridSpan w:val="3"/>
          </w:tcPr>
          <w:p w:rsidR="0060478E" w:rsidRDefault="0060478E" w:rsidP="006237A6">
            <w:pPr>
              <w:pStyle w:val="Glava"/>
              <w:tabs>
                <w:tab w:val="clear" w:pos="4536"/>
                <w:tab w:val="clear" w:pos="9072"/>
              </w:tabs>
              <w:ind w:right="502"/>
              <w:jc w:val="both"/>
              <w:rPr>
                <w:i w:val="0"/>
                <w:sz w:val="22"/>
                <w:szCs w:val="22"/>
              </w:rPr>
            </w:pPr>
          </w:p>
          <w:p w:rsidR="0060478E" w:rsidRPr="00B42EA8" w:rsidRDefault="0060478E" w:rsidP="006237A6">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60478E" w:rsidRPr="00B42EA8"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2853" w:type="dxa"/>
            <w:gridSpan w:val="5"/>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1621" w:type="dxa"/>
            <w:gridSpan w:val="2"/>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1418" w:type="dxa"/>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1621" w:type="dxa"/>
            <w:gridSpan w:val="2"/>
          </w:tcPr>
          <w:p w:rsidR="0060478E" w:rsidRPr="00FF38DC" w:rsidRDefault="0060478E" w:rsidP="006237A6">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8928" w:type="dxa"/>
            <w:gridSpan w:val="8"/>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60478E" w:rsidRPr="00FF38DC" w:rsidTr="006237A6">
        <w:tc>
          <w:tcPr>
            <w:tcW w:w="2325" w:type="dxa"/>
            <w:gridSpan w:val="4"/>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2325" w:type="dxa"/>
            <w:gridSpan w:val="4"/>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1621" w:type="dxa"/>
            <w:gridSpan w:val="2"/>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r w:rsidR="0060478E" w:rsidRPr="00FF38DC" w:rsidTr="006237A6">
        <w:tc>
          <w:tcPr>
            <w:tcW w:w="4432" w:type="dxa"/>
            <w:gridSpan w:val="7"/>
          </w:tcPr>
          <w:p w:rsidR="0060478E" w:rsidRPr="00FF38DC" w:rsidRDefault="0060478E" w:rsidP="006237A6">
            <w:pPr>
              <w:pStyle w:val="Glava"/>
              <w:tabs>
                <w:tab w:val="clear" w:pos="4536"/>
                <w:tab w:val="clear" w:pos="9072"/>
              </w:tabs>
              <w:ind w:right="502"/>
              <w:jc w:val="both"/>
              <w:rPr>
                <w:i w:val="0"/>
                <w:sz w:val="16"/>
                <w:szCs w:val="16"/>
              </w:rPr>
            </w:pPr>
          </w:p>
        </w:tc>
        <w:tc>
          <w:tcPr>
            <w:tcW w:w="4496" w:type="dxa"/>
          </w:tcPr>
          <w:p w:rsidR="0060478E" w:rsidRPr="00FF38DC" w:rsidRDefault="0060478E" w:rsidP="006237A6">
            <w:pPr>
              <w:pStyle w:val="Glava"/>
              <w:tabs>
                <w:tab w:val="clear" w:pos="4536"/>
                <w:tab w:val="clear" w:pos="9072"/>
              </w:tabs>
              <w:ind w:right="502"/>
              <w:jc w:val="both"/>
              <w:rPr>
                <w:i w:val="0"/>
                <w:sz w:val="16"/>
                <w:szCs w:val="16"/>
              </w:rPr>
            </w:pPr>
          </w:p>
        </w:tc>
      </w:tr>
      <w:tr w:rsidR="0060478E" w:rsidRPr="00FF38DC" w:rsidTr="006237A6">
        <w:tc>
          <w:tcPr>
            <w:tcW w:w="4253" w:type="dxa"/>
            <w:gridSpan w:val="6"/>
          </w:tcPr>
          <w:p w:rsidR="0060478E" w:rsidRPr="00FF38DC" w:rsidRDefault="0060478E" w:rsidP="006237A6">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60478E" w:rsidRPr="00FF38DC" w:rsidRDefault="0060478E" w:rsidP="006237A6">
            <w:pPr>
              <w:pStyle w:val="Glava"/>
              <w:tabs>
                <w:tab w:val="clear" w:pos="4536"/>
                <w:tab w:val="clear" w:pos="9072"/>
              </w:tabs>
              <w:ind w:right="502"/>
              <w:jc w:val="both"/>
              <w:rPr>
                <w:i w:val="0"/>
                <w:sz w:val="22"/>
                <w:szCs w:val="22"/>
              </w:rPr>
            </w:pPr>
          </w:p>
        </w:tc>
      </w:tr>
    </w:tbl>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60478E" w:rsidRPr="00FF38DC" w:rsidRDefault="0060478E" w:rsidP="0060478E">
      <w:pPr>
        <w:pStyle w:val="Glava"/>
        <w:tabs>
          <w:tab w:val="clear" w:pos="4536"/>
          <w:tab w:val="clear" w:pos="9072"/>
        </w:tabs>
        <w:ind w:left="1080" w:right="502"/>
        <w:jc w:val="both"/>
        <w:rPr>
          <w:i w:val="0"/>
          <w:sz w:val="22"/>
          <w:szCs w:val="22"/>
        </w:rPr>
      </w:pPr>
    </w:p>
    <w:p w:rsidR="0060478E" w:rsidRPr="00FF38DC" w:rsidRDefault="0060478E" w:rsidP="0060478E">
      <w:pPr>
        <w:pStyle w:val="Glava"/>
        <w:tabs>
          <w:tab w:val="clear" w:pos="4536"/>
          <w:tab w:val="clear" w:pos="9072"/>
        </w:tabs>
        <w:ind w:left="1080" w:right="502"/>
        <w:jc w:val="both"/>
        <w:rPr>
          <w:i w:val="0"/>
          <w:sz w:val="22"/>
          <w:szCs w:val="22"/>
        </w:rPr>
      </w:pPr>
    </w:p>
    <w:p w:rsidR="0060478E" w:rsidRDefault="0060478E" w:rsidP="0060478E">
      <w:pPr>
        <w:pStyle w:val="Glava"/>
        <w:tabs>
          <w:tab w:val="clear" w:pos="4536"/>
          <w:tab w:val="clear" w:pos="9072"/>
        </w:tabs>
        <w:ind w:right="502"/>
        <w:rPr>
          <w:b/>
          <w:i w:val="0"/>
          <w:sz w:val="22"/>
          <w:szCs w:val="22"/>
        </w:rPr>
      </w:pPr>
    </w:p>
    <w:p w:rsidR="0060478E" w:rsidRDefault="0060478E" w:rsidP="0060478E">
      <w:pPr>
        <w:pStyle w:val="Glava"/>
        <w:tabs>
          <w:tab w:val="clear" w:pos="4536"/>
          <w:tab w:val="clear" w:pos="9072"/>
        </w:tabs>
        <w:ind w:left="1080" w:right="502"/>
        <w:jc w:val="both"/>
        <w:rPr>
          <w:i w:val="0"/>
          <w:sz w:val="18"/>
          <w:szCs w:val="18"/>
        </w:rPr>
      </w:pPr>
      <w:r>
        <w:rPr>
          <w:i w:val="0"/>
          <w:sz w:val="18"/>
          <w:szCs w:val="18"/>
        </w:rPr>
        <w:t>NAVODILA ZA IZPOLNJEVANJE:</w:t>
      </w:r>
    </w:p>
    <w:p w:rsidR="0060478E" w:rsidRDefault="0060478E" w:rsidP="0060478E">
      <w:pPr>
        <w:pStyle w:val="Glava"/>
        <w:tabs>
          <w:tab w:val="clear" w:pos="4536"/>
          <w:tab w:val="clear" w:pos="9072"/>
        </w:tabs>
        <w:ind w:left="1080" w:right="502"/>
        <w:jc w:val="both"/>
        <w:rPr>
          <w:i w:val="0"/>
          <w:sz w:val="18"/>
          <w:szCs w:val="18"/>
        </w:rPr>
      </w:pPr>
      <w:r>
        <w:rPr>
          <w:i w:val="0"/>
          <w:sz w:val="18"/>
          <w:szCs w:val="18"/>
        </w:rPr>
        <w:t>Obrazec se izpolni, datira, žigosa in podpiše.</w:t>
      </w:r>
    </w:p>
    <w:p w:rsidR="0060478E" w:rsidRDefault="0060478E" w:rsidP="0060478E">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60478E" w:rsidRDefault="0060478E" w:rsidP="0060478E">
      <w:pPr>
        <w:pStyle w:val="Glava"/>
        <w:tabs>
          <w:tab w:val="clear" w:pos="4536"/>
          <w:tab w:val="clear" w:pos="9072"/>
        </w:tabs>
        <w:ind w:left="1080" w:right="502"/>
        <w:jc w:val="both"/>
        <w:rPr>
          <w:i w:val="0"/>
          <w:sz w:val="18"/>
          <w:szCs w:val="18"/>
        </w:rPr>
      </w:pPr>
    </w:p>
    <w:p w:rsidR="0060478E" w:rsidRPr="00EE738D" w:rsidRDefault="0060478E" w:rsidP="0060478E">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60478E" w:rsidRDefault="0060478E" w:rsidP="0060478E">
      <w:pPr>
        <w:pStyle w:val="Glava"/>
        <w:tabs>
          <w:tab w:val="clear" w:pos="4536"/>
          <w:tab w:val="clear" w:pos="9072"/>
        </w:tabs>
        <w:ind w:right="502"/>
        <w:rPr>
          <w:b/>
          <w:i w:val="0"/>
          <w:sz w:val="22"/>
          <w:szCs w:val="22"/>
        </w:rPr>
      </w:pPr>
    </w:p>
    <w:p w:rsidR="0060478E" w:rsidRDefault="0060478E" w:rsidP="0060478E">
      <w:pPr>
        <w:pStyle w:val="Glava"/>
        <w:tabs>
          <w:tab w:val="clear" w:pos="4536"/>
          <w:tab w:val="clear" w:pos="9072"/>
        </w:tabs>
        <w:ind w:left="708" w:right="502" w:firstLine="708"/>
        <w:rPr>
          <w:b/>
          <w:i w:val="0"/>
          <w:sz w:val="22"/>
          <w:szCs w:val="22"/>
        </w:rPr>
      </w:pPr>
    </w:p>
    <w:p w:rsidR="0060478E" w:rsidRDefault="0060478E" w:rsidP="0060478E">
      <w:pPr>
        <w:pStyle w:val="Glava"/>
        <w:tabs>
          <w:tab w:val="clear" w:pos="4536"/>
          <w:tab w:val="clear" w:pos="9072"/>
        </w:tabs>
        <w:jc w:val="right"/>
        <w:rPr>
          <w:b/>
          <w:i w:val="0"/>
          <w:sz w:val="22"/>
          <w:szCs w:val="22"/>
        </w:rPr>
      </w:pPr>
    </w:p>
    <w:p w:rsidR="0060478E" w:rsidRDefault="0060478E" w:rsidP="0060478E">
      <w:pPr>
        <w:pStyle w:val="Glava"/>
        <w:tabs>
          <w:tab w:val="clear" w:pos="4536"/>
          <w:tab w:val="clear" w:pos="9072"/>
        </w:tabs>
        <w:ind w:right="360"/>
        <w:jc w:val="right"/>
        <w:rPr>
          <w:b/>
          <w:i w:val="0"/>
          <w:sz w:val="22"/>
          <w:szCs w:val="22"/>
        </w:rPr>
      </w:pPr>
      <w:r w:rsidRPr="00D463BF">
        <w:rPr>
          <w:b/>
          <w:i w:val="0"/>
          <w:sz w:val="22"/>
          <w:szCs w:val="22"/>
        </w:rPr>
        <w:t>PRILOGA 12</w:t>
      </w:r>
    </w:p>
    <w:p w:rsidR="0060478E" w:rsidRDefault="0060478E" w:rsidP="0060478E">
      <w:pPr>
        <w:pStyle w:val="Glava"/>
        <w:tabs>
          <w:tab w:val="clear" w:pos="4536"/>
          <w:tab w:val="clear" w:pos="9072"/>
        </w:tabs>
        <w:jc w:val="right"/>
        <w:rPr>
          <w:b/>
          <w:i w:val="0"/>
          <w:sz w:val="22"/>
          <w:szCs w:val="22"/>
        </w:rPr>
      </w:pPr>
    </w:p>
    <w:p w:rsidR="0060478E" w:rsidRPr="008811E9" w:rsidRDefault="0060478E" w:rsidP="0060478E">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Pr>
          <w:i w:val="0"/>
          <w:sz w:val="22"/>
          <w:szCs w:val="22"/>
        </w:rPr>
        <w:t xml:space="preserve"> – uradno prečiščeno besedilo, s sprem. in dopol.</w:t>
      </w:r>
      <w:r w:rsidRPr="008811E9">
        <w:rPr>
          <w:i w:val="0"/>
          <w:sz w:val="22"/>
          <w:szCs w:val="22"/>
        </w:rPr>
        <w:t xml:space="preserve">), t. j. zaradi zagotovitve transparentnosti posla in preprečitve korupcijskih tveganj pri sklepanju pravnih poslov </w:t>
      </w:r>
    </w:p>
    <w:p w:rsidR="0060478E" w:rsidRPr="008811E9" w:rsidRDefault="0060478E" w:rsidP="0060478E">
      <w:pPr>
        <w:ind w:left="567" w:right="360"/>
        <w:jc w:val="both"/>
        <w:rPr>
          <w:i w:val="0"/>
          <w:sz w:val="22"/>
          <w:szCs w:val="22"/>
        </w:rPr>
      </w:pPr>
    </w:p>
    <w:p w:rsidR="0060478E" w:rsidRPr="008811E9" w:rsidRDefault="0060478E" w:rsidP="0060478E">
      <w:pPr>
        <w:ind w:left="567" w:right="360"/>
        <w:jc w:val="center"/>
        <w:rPr>
          <w:i w:val="0"/>
          <w:sz w:val="22"/>
          <w:szCs w:val="22"/>
        </w:rPr>
      </w:pPr>
      <w:r w:rsidRPr="008811E9">
        <w:rPr>
          <w:i w:val="0"/>
          <w:sz w:val="22"/>
          <w:szCs w:val="22"/>
        </w:rPr>
        <w:t>odgovorna oseba poslovnega subjekta</w:t>
      </w:r>
    </w:p>
    <w:p w:rsidR="0060478E" w:rsidRPr="008811E9" w:rsidRDefault="0060478E" w:rsidP="0060478E">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0478E" w:rsidRPr="00B66422" w:rsidTr="006237A6">
        <w:trPr>
          <w:trHeight w:val="1125"/>
        </w:trPr>
        <w:tc>
          <w:tcPr>
            <w:tcW w:w="3681" w:type="dxa"/>
            <w:tcBorders>
              <w:top w:val="single" w:sz="4" w:space="0" w:color="auto"/>
              <w:left w:val="single" w:sz="4" w:space="0" w:color="auto"/>
              <w:bottom w:val="single" w:sz="4" w:space="0" w:color="auto"/>
              <w:right w:val="single" w:sz="4" w:space="0" w:color="auto"/>
            </w:tcBorders>
            <w:hideMark/>
          </w:tcPr>
          <w:p w:rsidR="0060478E" w:rsidRPr="008811E9" w:rsidRDefault="0060478E" w:rsidP="006237A6">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60478E" w:rsidRPr="008811E9" w:rsidRDefault="0060478E" w:rsidP="006237A6">
            <w:pPr>
              <w:ind w:left="567" w:right="360"/>
              <w:jc w:val="both"/>
              <w:rPr>
                <w:i w:val="0"/>
                <w:sz w:val="22"/>
                <w:szCs w:val="22"/>
              </w:rPr>
            </w:pPr>
          </w:p>
          <w:p w:rsidR="0060478E" w:rsidRPr="008811E9" w:rsidRDefault="0060478E" w:rsidP="006237A6">
            <w:pPr>
              <w:ind w:left="567" w:right="360"/>
              <w:jc w:val="both"/>
              <w:rPr>
                <w:i w:val="0"/>
                <w:sz w:val="22"/>
                <w:szCs w:val="22"/>
              </w:rPr>
            </w:pPr>
          </w:p>
          <w:p w:rsidR="0060478E" w:rsidRPr="008811E9" w:rsidRDefault="0060478E" w:rsidP="006237A6">
            <w:pPr>
              <w:ind w:left="567" w:right="360"/>
              <w:jc w:val="both"/>
              <w:rPr>
                <w:i w:val="0"/>
                <w:sz w:val="22"/>
                <w:szCs w:val="22"/>
              </w:rPr>
            </w:pPr>
          </w:p>
        </w:tc>
      </w:tr>
      <w:tr w:rsidR="0060478E" w:rsidRPr="00B66422" w:rsidTr="006237A6">
        <w:trPr>
          <w:trHeight w:val="24"/>
        </w:trPr>
        <w:tc>
          <w:tcPr>
            <w:tcW w:w="3681" w:type="dxa"/>
            <w:tcBorders>
              <w:top w:val="single" w:sz="4" w:space="0" w:color="auto"/>
              <w:left w:val="single" w:sz="4" w:space="0" w:color="auto"/>
              <w:bottom w:val="single" w:sz="4" w:space="0" w:color="auto"/>
              <w:right w:val="single" w:sz="4" w:space="0" w:color="auto"/>
            </w:tcBorders>
            <w:hideMark/>
          </w:tcPr>
          <w:p w:rsidR="0060478E" w:rsidRPr="008811E9" w:rsidRDefault="0060478E" w:rsidP="006237A6">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60478E" w:rsidRPr="008811E9" w:rsidRDefault="0060478E" w:rsidP="006237A6">
            <w:pPr>
              <w:ind w:left="567" w:right="360"/>
              <w:jc w:val="both"/>
              <w:rPr>
                <w:i w:val="0"/>
                <w:sz w:val="22"/>
                <w:szCs w:val="22"/>
              </w:rPr>
            </w:pPr>
          </w:p>
        </w:tc>
      </w:tr>
      <w:tr w:rsidR="0060478E" w:rsidRPr="00B66422" w:rsidTr="006237A6">
        <w:trPr>
          <w:trHeight w:val="24"/>
        </w:trPr>
        <w:tc>
          <w:tcPr>
            <w:tcW w:w="3681" w:type="dxa"/>
            <w:tcBorders>
              <w:top w:val="single" w:sz="4" w:space="0" w:color="auto"/>
              <w:left w:val="single" w:sz="4" w:space="0" w:color="auto"/>
              <w:bottom w:val="single" w:sz="4" w:space="0" w:color="auto"/>
              <w:right w:val="single" w:sz="4" w:space="0" w:color="auto"/>
            </w:tcBorders>
            <w:hideMark/>
          </w:tcPr>
          <w:p w:rsidR="0060478E" w:rsidRPr="008811E9" w:rsidRDefault="0060478E" w:rsidP="006237A6">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60478E" w:rsidRPr="008811E9" w:rsidRDefault="0060478E" w:rsidP="006237A6">
            <w:pPr>
              <w:ind w:left="567" w:right="360"/>
              <w:jc w:val="both"/>
              <w:rPr>
                <w:i w:val="0"/>
                <w:sz w:val="22"/>
                <w:szCs w:val="22"/>
              </w:rPr>
            </w:pPr>
          </w:p>
        </w:tc>
      </w:tr>
      <w:tr w:rsidR="0060478E" w:rsidRPr="00B66422" w:rsidTr="006237A6">
        <w:trPr>
          <w:trHeight w:val="24"/>
        </w:trPr>
        <w:tc>
          <w:tcPr>
            <w:tcW w:w="3681" w:type="dxa"/>
            <w:tcBorders>
              <w:top w:val="single" w:sz="4" w:space="0" w:color="auto"/>
              <w:left w:val="single" w:sz="4" w:space="0" w:color="auto"/>
              <w:bottom w:val="single" w:sz="4" w:space="0" w:color="auto"/>
              <w:right w:val="single" w:sz="4" w:space="0" w:color="auto"/>
            </w:tcBorders>
            <w:hideMark/>
          </w:tcPr>
          <w:p w:rsidR="0060478E" w:rsidRPr="008811E9" w:rsidRDefault="0060478E" w:rsidP="006237A6">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60478E" w:rsidRPr="008811E9" w:rsidRDefault="0060478E" w:rsidP="006237A6">
            <w:pPr>
              <w:ind w:left="567" w:right="360"/>
              <w:jc w:val="both"/>
              <w:rPr>
                <w:i w:val="0"/>
                <w:sz w:val="22"/>
                <w:szCs w:val="22"/>
              </w:rPr>
            </w:pPr>
          </w:p>
        </w:tc>
      </w:tr>
    </w:tbl>
    <w:p w:rsidR="0060478E" w:rsidRPr="008811E9" w:rsidRDefault="0060478E" w:rsidP="0060478E">
      <w:pPr>
        <w:ind w:left="567" w:right="360"/>
        <w:rPr>
          <w:i w:val="0"/>
          <w:sz w:val="22"/>
          <w:szCs w:val="22"/>
        </w:rPr>
      </w:pPr>
    </w:p>
    <w:p w:rsidR="0060478E" w:rsidRPr="008811E9" w:rsidRDefault="0060478E" w:rsidP="0060478E">
      <w:pPr>
        <w:ind w:left="567" w:right="360"/>
        <w:rPr>
          <w:b/>
          <w:i w:val="0"/>
          <w:sz w:val="22"/>
          <w:szCs w:val="22"/>
        </w:rPr>
      </w:pPr>
    </w:p>
    <w:p w:rsidR="0060478E" w:rsidRPr="008811E9" w:rsidRDefault="0060478E" w:rsidP="0060478E">
      <w:pPr>
        <w:ind w:left="567" w:right="360"/>
        <w:jc w:val="right"/>
        <w:rPr>
          <w:b/>
          <w:i w:val="0"/>
          <w:sz w:val="22"/>
          <w:szCs w:val="22"/>
        </w:rPr>
      </w:pPr>
    </w:p>
    <w:p w:rsidR="0060478E" w:rsidRPr="008811E9" w:rsidRDefault="0060478E" w:rsidP="0060478E">
      <w:pPr>
        <w:ind w:left="567" w:right="360"/>
        <w:rPr>
          <w:i w:val="0"/>
          <w:sz w:val="22"/>
          <w:szCs w:val="22"/>
        </w:rPr>
      </w:pPr>
    </w:p>
    <w:p w:rsidR="0060478E" w:rsidRPr="008811E9" w:rsidRDefault="0060478E" w:rsidP="0060478E">
      <w:pPr>
        <w:ind w:left="567" w:right="360"/>
        <w:rPr>
          <w:i w:val="0"/>
          <w:sz w:val="22"/>
          <w:szCs w:val="22"/>
        </w:rPr>
      </w:pPr>
    </w:p>
    <w:p w:rsidR="0060478E" w:rsidRPr="008811E9" w:rsidRDefault="0060478E" w:rsidP="0060478E">
      <w:pPr>
        <w:ind w:left="567" w:right="360"/>
        <w:rPr>
          <w:i w:val="0"/>
          <w:sz w:val="22"/>
          <w:szCs w:val="22"/>
        </w:rPr>
      </w:pPr>
    </w:p>
    <w:p w:rsidR="0060478E" w:rsidRPr="008811E9" w:rsidRDefault="0060478E" w:rsidP="0060478E">
      <w:pPr>
        <w:ind w:left="567" w:right="360"/>
        <w:rPr>
          <w:i w:val="0"/>
          <w:sz w:val="22"/>
          <w:szCs w:val="22"/>
        </w:rPr>
      </w:pPr>
    </w:p>
    <w:p w:rsidR="0060478E" w:rsidRPr="008811E9" w:rsidRDefault="0060478E" w:rsidP="0060478E">
      <w:pPr>
        <w:ind w:left="567" w:right="360"/>
        <w:rPr>
          <w:i w:val="0"/>
          <w:sz w:val="22"/>
          <w:szCs w:val="22"/>
        </w:rPr>
      </w:pPr>
    </w:p>
    <w:p w:rsidR="0060478E" w:rsidRPr="008811E9" w:rsidRDefault="0060478E" w:rsidP="0060478E">
      <w:pPr>
        <w:ind w:left="567" w:right="360" w:firstLine="426"/>
        <w:rPr>
          <w:i w:val="0"/>
          <w:sz w:val="22"/>
          <w:szCs w:val="22"/>
        </w:rPr>
      </w:pPr>
      <w:r w:rsidRPr="008811E9">
        <w:rPr>
          <w:i w:val="0"/>
          <w:sz w:val="22"/>
          <w:szCs w:val="22"/>
        </w:rPr>
        <w:t>podajam naslednjo</w:t>
      </w:r>
    </w:p>
    <w:p w:rsidR="0060478E" w:rsidRPr="008811E9" w:rsidRDefault="0060478E" w:rsidP="0060478E">
      <w:pPr>
        <w:ind w:left="567" w:right="360"/>
        <w:rPr>
          <w:i w:val="0"/>
          <w:sz w:val="22"/>
          <w:szCs w:val="22"/>
        </w:rPr>
      </w:pPr>
    </w:p>
    <w:p w:rsidR="0060478E" w:rsidRPr="008811E9" w:rsidRDefault="0060478E" w:rsidP="0060478E">
      <w:pPr>
        <w:ind w:left="851" w:right="360"/>
        <w:rPr>
          <w:sz w:val="22"/>
          <w:szCs w:val="22"/>
        </w:rPr>
      </w:pPr>
    </w:p>
    <w:p w:rsidR="0060478E" w:rsidRPr="008811E9" w:rsidRDefault="0060478E" w:rsidP="0060478E">
      <w:pPr>
        <w:ind w:left="851" w:right="360"/>
        <w:jc w:val="center"/>
        <w:rPr>
          <w:b/>
          <w:i w:val="0"/>
          <w:sz w:val="22"/>
          <w:szCs w:val="22"/>
        </w:rPr>
      </w:pPr>
      <w:r w:rsidRPr="008811E9">
        <w:rPr>
          <w:b/>
          <w:i w:val="0"/>
          <w:sz w:val="22"/>
          <w:szCs w:val="22"/>
        </w:rPr>
        <w:t>IZJAVO</w:t>
      </w:r>
    </w:p>
    <w:p w:rsidR="0060478E" w:rsidRPr="008811E9" w:rsidRDefault="0060478E" w:rsidP="0060478E">
      <w:pPr>
        <w:ind w:left="851" w:right="360"/>
        <w:jc w:val="center"/>
        <w:rPr>
          <w:b/>
          <w:i w:val="0"/>
          <w:sz w:val="22"/>
          <w:szCs w:val="22"/>
        </w:rPr>
      </w:pPr>
      <w:r w:rsidRPr="008811E9">
        <w:rPr>
          <w:b/>
          <w:i w:val="0"/>
          <w:sz w:val="22"/>
          <w:szCs w:val="22"/>
        </w:rPr>
        <w:t>ODGOVORNE OSEBE POSLOVNEGA SUBJEKTA</w:t>
      </w:r>
    </w:p>
    <w:p w:rsidR="0060478E" w:rsidRPr="008811E9" w:rsidRDefault="0060478E" w:rsidP="0060478E">
      <w:pPr>
        <w:ind w:left="851" w:right="360"/>
        <w:jc w:val="center"/>
        <w:rPr>
          <w:b/>
          <w:i w:val="0"/>
          <w:sz w:val="22"/>
          <w:szCs w:val="22"/>
        </w:rPr>
      </w:pPr>
      <w:r w:rsidRPr="008811E9">
        <w:rPr>
          <w:b/>
          <w:i w:val="0"/>
          <w:sz w:val="22"/>
          <w:szCs w:val="22"/>
        </w:rPr>
        <w:t>O NEPOVEZANOSTI S FUNKCIONARJEM ALI NJEGOVIM DRUŽINSKIM ČLANOM</w:t>
      </w:r>
    </w:p>
    <w:p w:rsidR="0060478E" w:rsidRPr="008811E9" w:rsidRDefault="0060478E" w:rsidP="0060478E">
      <w:pPr>
        <w:ind w:left="851" w:right="360"/>
        <w:jc w:val="both"/>
        <w:rPr>
          <w:sz w:val="22"/>
          <w:szCs w:val="22"/>
        </w:rPr>
      </w:pPr>
    </w:p>
    <w:p w:rsidR="0060478E" w:rsidRPr="008811E9" w:rsidRDefault="0060478E" w:rsidP="0060478E">
      <w:pPr>
        <w:ind w:left="851" w:right="360"/>
        <w:jc w:val="both"/>
        <w:rPr>
          <w:sz w:val="22"/>
          <w:szCs w:val="22"/>
        </w:rPr>
      </w:pPr>
    </w:p>
    <w:p w:rsidR="0060478E" w:rsidRPr="008811E9" w:rsidRDefault="0060478E" w:rsidP="0060478E">
      <w:pPr>
        <w:ind w:left="993" w:right="360"/>
        <w:rPr>
          <w:sz w:val="22"/>
          <w:szCs w:val="22"/>
        </w:rPr>
      </w:pPr>
      <w:r w:rsidRPr="008811E9">
        <w:rPr>
          <w:sz w:val="22"/>
          <w:szCs w:val="22"/>
        </w:rPr>
        <w:t>s katero izjavljam, da poslovni subjekt ____________________________________________________</w:t>
      </w:r>
      <w:r>
        <w:rPr>
          <w:sz w:val="22"/>
          <w:szCs w:val="22"/>
        </w:rPr>
        <w:t>____________________________</w:t>
      </w:r>
      <w:r w:rsidRPr="008811E9">
        <w:rPr>
          <w:sz w:val="22"/>
          <w:szCs w:val="22"/>
        </w:rPr>
        <w:t xml:space="preserve">_____  </w:t>
      </w:r>
    </w:p>
    <w:p w:rsidR="0060478E" w:rsidRPr="008811E9" w:rsidRDefault="0060478E" w:rsidP="0060478E">
      <w:pPr>
        <w:ind w:left="993" w:right="360"/>
        <w:jc w:val="both"/>
        <w:rPr>
          <w:sz w:val="18"/>
          <w:szCs w:val="18"/>
        </w:rPr>
      </w:pPr>
      <w:r w:rsidRPr="008811E9">
        <w:rPr>
          <w:sz w:val="18"/>
          <w:szCs w:val="18"/>
        </w:rPr>
        <w:t xml:space="preserve">                                                                         (navede se firm poslovnega subjekta) </w:t>
      </w:r>
    </w:p>
    <w:p w:rsidR="0060478E" w:rsidRPr="008811E9" w:rsidRDefault="0060478E" w:rsidP="0060478E">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Pr>
          <w:i w:val="0"/>
          <w:sz w:val="22"/>
          <w:szCs w:val="22"/>
        </w:rPr>
        <w:t>________________</w:t>
      </w:r>
      <w:r w:rsidRPr="008811E9">
        <w:rPr>
          <w:i w:val="0"/>
          <w:sz w:val="22"/>
          <w:szCs w:val="22"/>
        </w:rPr>
        <w:t xml:space="preserve">_________________: </w:t>
      </w:r>
    </w:p>
    <w:p w:rsidR="0060478E" w:rsidRPr="008811E9" w:rsidRDefault="0060478E" w:rsidP="0060478E">
      <w:pPr>
        <w:ind w:left="993" w:right="360"/>
        <w:jc w:val="both"/>
        <w:rPr>
          <w:sz w:val="18"/>
          <w:szCs w:val="18"/>
        </w:rPr>
      </w:pPr>
      <w:r w:rsidRPr="008811E9">
        <w:rPr>
          <w:i w:val="0"/>
          <w:sz w:val="22"/>
          <w:szCs w:val="22"/>
        </w:rPr>
        <w:t xml:space="preserve">                            </w:t>
      </w:r>
      <w:r>
        <w:rPr>
          <w:i w:val="0"/>
          <w:sz w:val="22"/>
          <w:szCs w:val="22"/>
        </w:rPr>
        <w:t xml:space="preserve">    </w:t>
      </w:r>
      <w:r>
        <w:rPr>
          <w:i w:val="0"/>
          <w:sz w:val="22"/>
          <w:szCs w:val="22"/>
        </w:rPr>
        <w:tab/>
        <w:t xml:space="preserve"> </w:t>
      </w:r>
      <w:r>
        <w:rPr>
          <w:i w:val="0"/>
          <w:sz w:val="22"/>
          <w:szCs w:val="22"/>
        </w:rPr>
        <w:tab/>
      </w:r>
      <w:r>
        <w:rPr>
          <w:i w:val="0"/>
          <w:sz w:val="22"/>
          <w:szCs w:val="22"/>
        </w:rPr>
        <w:tab/>
      </w:r>
      <w:r w:rsidRPr="008811E9">
        <w:rPr>
          <w:sz w:val="18"/>
          <w:szCs w:val="18"/>
        </w:rPr>
        <w:t>(navede se firma poslovnega subjekta)</w:t>
      </w:r>
    </w:p>
    <w:p w:rsidR="0060478E" w:rsidRPr="008811E9" w:rsidRDefault="0060478E" w:rsidP="0060478E">
      <w:pPr>
        <w:ind w:left="993" w:right="360"/>
        <w:jc w:val="right"/>
        <w:rPr>
          <w:i w:val="0"/>
          <w:sz w:val="22"/>
          <w:szCs w:val="22"/>
        </w:rPr>
      </w:pPr>
    </w:p>
    <w:p w:rsidR="0060478E" w:rsidRPr="008811E9" w:rsidRDefault="0060478E" w:rsidP="0060478E">
      <w:pPr>
        <w:numPr>
          <w:ilvl w:val="0"/>
          <w:numId w:val="5"/>
        </w:numPr>
        <w:ind w:left="993" w:right="360" w:firstLine="0"/>
        <w:contextualSpacing/>
        <w:rPr>
          <w:i w:val="0"/>
          <w:sz w:val="22"/>
          <w:szCs w:val="22"/>
        </w:rPr>
      </w:pPr>
      <w:r w:rsidRPr="008811E9">
        <w:rPr>
          <w:i w:val="0"/>
          <w:sz w:val="22"/>
          <w:szCs w:val="22"/>
        </w:rPr>
        <w:t>udeležen kot poslovodja, član poslovodstva ali zakoniti zastopnik,</w:t>
      </w:r>
    </w:p>
    <w:p w:rsidR="0060478E" w:rsidRPr="008811E9" w:rsidRDefault="0060478E" w:rsidP="0060478E">
      <w:pPr>
        <w:pStyle w:val="Odstavekseznama"/>
        <w:numPr>
          <w:ilvl w:val="0"/>
          <w:numId w:val="5"/>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rsidR="0060478E" w:rsidRPr="008811E9" w:rsidRDefault="0060478E" w:rsidP="0060478E">
      <w:pPr>
        <w:ind w:left="993" w:right="360"/>
        <w:rPr>
          <w:sz w:val="22"/>
          <w:szCs w:val="22"/>
        </w:rPr>
      </w:pPr>
    </w:p>
    <w:p w:rsidR="0060478E" w:rsidRPr="008811E9" w:rsidRDefault="0060478E" w:rsidP="0060478E">
      <w:pPr>
        <w:ind w:left="993" w:right="360"/>
        <w:rPr>
          <w:sz w:val="22"/>
          <w:szCs w:val="22"/>
        </w:rPr>
      </w:pPr>
    </w:p>
    <w:p w:rsidR="0060478E" w:rsidRPr="008811E9" w:rsidRDefault="0060478E" w:rsidP="0060478E">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0478E" w:rsidRPr="00B66422" w:rsidTr="006237A6">
        <w:tc>
          <w:tcPr>
            <w:tcW w:w="1969" w:type="dxa"/>
            <w:hideMark/>
          </w:tcPr>
          <w:p w:rsidR="0060478E" w:rsidRPr="008811E9" w:rsidRDefault="0060478E" w:rsidP="006237A6">
            <w:pPr>
              <w:ind w:right="360"/>
              <w:jc w:val="both"/>
              <w:rPr>
                <w:i w:val="0"/>
                <w:sz w:val="22"/>
                <w:szCs w:val="22"/>
              </w:rPr>
            </w:pPr>
            <w:r w:rsidRPr="008811E9">
              <w:rPr>
                <w:i w:val="0"/>
                <w:sz w:val="22"/>
                <w:szCs w:val="22"/>
              </w:rPr>
              <w:t>Kraj in datum:</w:t>
            </w:r>
          </w:p>
        </w:tc>
        <w:tc>
          <w:tcPr>
            <w:tcW w:w="3559" w:type="dxa"/>
            <w:hideMark/>
          </w:tcPr>
          <w:p w:rsidR="0060478E" w:rsidRPr="008811E9" w:rsidRDefault="0060478E" w:rsidP="006237A6">
            <w:pPr>
              <w:ind w:left="993" w:right="360"/>
              <w:jc w:val="center"/>
              <w:rPr>
                <w:i w:val="0"/>
                <w:sz w:val="22"/>
                <w:szCs w:val="22"/>
              </w:rPr>
            </w:pPr>
            <w:r w:rsidRPr="008811E9">
              <w:rPr>
                <w:i w:val="0"/>
                <w:sz w:val="22"/>
                <w:szCs w:val="22"/>
              </w:rPr>
              <w:t>Žig</w:t>
            </w:r>
          </w:p>
        </w:tc>
        <w:tc>
          <w:tcPr>
            <w:tcW w:w="3685" w:type="dxa"/>
            <w:hideMark/>
          </w:tcPr>
          <w:p w:rsidR="0060478E" w:rsidRPr="008811E9" w:rsidRDefault="0060478E" w:rsidP="006237A6">
            <w:pPr>
              <w:ind w:right="360"/>
              <w:jc w:val="both"/>
              <w:rPr>
                <w:i w:val="0"/>
                <w:sz w:val="22"/>
                <w:szCs w:val="22"/>
              </w:rPr>
            </w:pPr>
            <w:r w:rsidRPr="008811E9">
              <w:rPr>
                <w:i w:val="0"/>
                <w:sz w:val="22"/>
                <w:szCs w:val="22"/>
              </w:rPr>
              <w:t>Podpis odgovorne osebe poslovnega subjekta:</w:t>
            </w:r>
          </w:p>
        </w:tc>
      </w:tr>
      <w:tr w:rsidR="0060478E" w:rsidRPr="00B66422" w:rsidTr="006237A6">
        <w:tc>
          <w:tcPr>
            <w:tcW w:w="1969" w:type="dxa"/>
            <w:tcBorders>
              <w:top w:val="nil"/>
              <w:left w:val="nil"/>
              <w:bottom w:val="single" w:sz="4" w:space="0" w:color="auto"/>
              <w:right w:val="nil"/>
            </w:tcBorders>
          </w:tcPr>
          <w:p w:rsidR="0060478E" w:rsidRPr="008811E9" w:rsidRDefault="0060478E" w:rsidP="006237A6">
            <w:pPr>
              <w:ind w:left="993" w:right="360"/>
              <w:jc w:val="both"/>
              <w:rPr>
                <w:i w:val="0"/>
                <w:sz w:val="22"/>
                <w:szCs w:val="22"/>
              </w:rPr>
            </w:pPr>
          </w:p>
        </w:tc>
        <w:tc>
          <w:tcPr>
            <w:tcW w:w="3559" w:type="dxa"/>
          </w:tcPr>
          <w:p w:rsidR="0060478E" w:rsidRPr="008811E9" w:rsidRDefault="0060478E" w:rsidP="006237A6">
            <w:pPr>
              <w:ind w:left="993" w:right="360"/>
              <w:jc w:val="both"/>
              <w:rPr>
                <w:i w:val="0"/>
                <w:sz w:val="22"/>
                <w:szCs w:val="22"/>
              </w:rPr>
            </w:pPr>
          </w:p>
        </w:tc>
        <w:tc>
          <w:tcPr>
            <w:tcW w:w="3685" w:type="dxa"/>
            <w:tcBorders>
              <w:top w:val="nil"/>
              <w:left w:val="nil"/>
              <w:bottom w:val="single" w:sz="4" w:space="0" w:color="auto"/>
              <w:right w:val="nil"/>
            </w:tcBorders>
          </w:tcPr>
          <w:p w:rsidR="0060478E" w:rsidRPr="008811E9" w:rsidRDefault="0060478E" w:rsidP="006237A6">
            <w:pPr>
              <w:ind w:left="993" w:right="360"/>
              <w:jc w:val="both"/>
              <w:rPr>
                <w:i w:val="0"/>
                <w:sz w:val="22"/>
                <w:szCs w:val="22"/>
              </w:rPr>
            </w:pPr>
          </w:p>
        </w:tc>
      </w:tr>
    </w:tbl>
    <w:p w:rsidR="0060478E" w:rsidRPr="008811E9" w:rsidRDefault="0060478E" w:rsidP="0060478E">
      <w:pPr>
        <w:ind w:left="993" w:right="360"/>
        <w:jc w:val="right"/>
        <w:rPr>
          <w:b/>
          <w:sz w:val="22"/>
          <w:szCs w:val="22"/>
        </w:rPr>
      </w:pPr>
    </w:p>
    <w:p w:rsidR="0060478E" w:rsidRPr="008811E9" w:rsidRDefault="0060478E" w:rsidP="0060478E">
      <w:pPr>
        <w:ind w:left="993" w:right="360"/>
        <w:jc w:val="right"/>
        <w:rPr>
          <w:b/>
          <w:sz w:val="22"/>
          <w:szCs w:val="22"/>
        </w:rPr>
      </w:pPr>
    </w:p>
    <w:p w:rsidR="0060478E" w:rsidRPr="008811E9" w:rsidRDefault="0060478E" w:rsidP="0060478E">
      <w:pPr>
        <w:ind w:left="993" w:right="360"/>
        <w:jc w:val="right"/>
        <w:rPr>
          <w:b/>
          <w:sz w:val="22"/>
          <w:szCs w:val="22"/>
        </w:rPr>
      </w:pPr>
    </w:p>
    <w:p w:rsidR="0060478E" w:rsidRPr="008811E9" w:rsidRDefault="0060478E" w:rsidP="0060478E">
      <w:pPr>
        <w:ind w:left="993" w:right="360"/>
        <w:jc w:val="right"/>
        <w:rPr>
          <w:b/>
          <w:sz w:val="22"/>
          <w:szCs w:val="22"/>
        </w:rPr>
      </w:pPr>
    </w:p>
    <w:p w:rsidR="0060478E" w:rsidRPr="008811E9" w:rsidRDefault="0060478E" w:rsidP="0060478E">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rsidR="0060478E" w:rsidRPr="008811E9" w:rsidRDefault="0060478E" w:rsidP="0060478E">
      <w:pPr>
        <w:ind w:left="993" w:right="360"/>
        <w:rPr>
          <w:sz w:val="22"/>
          <w:szCs w:val="22"/>
          <w:vertAlign w:val="superscript"/>
        </w:rPr>
      </w:pPr>
      <w:r w:rsidRPr="008811E9">
        <w:rPr>
          <w:sz w:val="22"/>
          <w:szCs w:val="22"/>
          <w:vertAlign w:val="superscript"/>
        </w:rPr>
        <w:t xml:space="preserve">2 </w:t>
      </w:r>
      <w:hyperlink r:id="rId5" w:history="1">
        <w:r w:rsidRPr="008811E9">
          <w:rPr>
            <w:rStyle w:val="Hiperpovezava"/>
            <w:sz w:val="22"/>
            <w:szCs w:val="22"/>
          </w:rPr>
          <w:t>https://www.ljubljana.si/sl/mestni-svet/mestni-svet-mol/</w:t>
        </w:r>
      </w:hyperlink>
      <w:r w:rsidRPr="008811E9">
        <w:rPr>
          <w:sz w:val="22"/>
          <w:szCs w:val="22"/>
        </w:rPr>
        <w:t xml:space="preserve">, </w:t>
      </w:r>
      <w:hyperlink r:id="rId6" w:history="1">
        <w:r w:rsidRPr="008811E9">
          <w:rPr>
            <w:rStyle w:val="Hiperpovezava"/>
            <w:sz w:val="22"/>
            <w:szCs w:val="22"/>
          </w:rPr>
          <w:t>https://www.ljubljana.si/sl/mestna-obcina/zupan/</w:t>
        </w:r>
      </w:hyperlink>
    </w:p>
    <w:p w:rsidR="0060478E" w:rsidRPr="008811E9" w:rsidRDefault="0060478E" w:rsidP="0060478E">
      <w:pPr>
        <w:rPr>
          <w:sz w:val="22"/>
          <w:szCs w:val="22"/>
        </w:rPr>
      </w:pPr>
    </w:p>
    <w:p w:rsidR="0060478E" w:rsidRPr="0079325B" w:rsidRDefault="0060478E" w:rsidP="0060478E">
      <w:pPr>
        <w:pStyle w:val="Glava"/>
        <w:tabs>
          <w:tab w:val="clear" w:pos="4536"/>
          <w:tab w:val="clear" w:pos="9072"/>
        </w:tabs>
        <w:jc w:val="both"/>
        <w:rPr>
          <w:i w:val="0"/>
          <w:sz w:val="22"/>
          <w:szCs w:val="22"/>
        </w:rPr>
      </w:pPr>
    </w:p>
    <w:p w:rsidR="0060478E" w:rsidRPr="00A611BE" w:rsidRDefault="0060478E" w:rsidP="0060478E">
      <w:pPr>
        <w:ind w:right="502" w:firstLine="1134"/>
        <w:jc w:val="both"/>
        <w:rPr>
          <w:i w:val="0"/>
          <w:sz w:val="22"/>
          <w:szCs w:val="22"/>
        </w:rPr>
      </w:pPr>
      <w:r w:rsidRPr="00A611BE">
        <w:rPr>
          <w:i w:val="0"/>
          <w:sz w:val="22"/>
          <w:szCs w:val="22"/>
        </w:rPr>
        <w:t>NAVODILO:</w:t>
      </w:r>
    </w:p>
    <w:p w:rsidR="0060478E" w:rsidRPr="0079325B" w:rsidRDefault="0060478E" w:rsidP="0060478E">
      <w:pPr>
        <w:ind w:left="1134" w:right="502"/>
        <w:jc w:val="both"/>
        <w:rPr>
          <w:i w:val="0"/>
          <w:sz w:val="22"/>
          <w:szCs w:val="22"/>
        </w:rPr>
      </w:pPr>
      <w:r w:rsidRPr="00A611BE">
        <w:rPr>
          <w:i w:val="0"/>
          <w:sz w:val="22"/>
          <w:szCs w:val="22"/>
        </w:rPr>
        <w:t>Obrazec izpolnijo vsi udeleženci v ponudbi (samostojni ponudnik, ponudniki v skupni ponudbi, vsi nominirani podizvajalci).</w:t>
      </w:r>
    </w:p>
    <w:p w:rsidR="009A6748" w:rsidRDefault="009A6748"/>
    <w:sectPr w:rsidR="009A6748"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ta Bizjak">
    <w15:presenceInfo w15:providerId="AD" w15:userId="S-1-5-21-883249467-966921291-1845911597-14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8E"/>
    <w:rsid w:val="0060478E"/>
    <w:rsid w:val="009A67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8A147-AD3E-4077-8D9D-92B9390B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0478E"/>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60478E"/>
    <w:pPr>
      <w:keepNext/>
      <w:numPr>
        <w:numId w:val="6"/>
      </w:numPr>
      <w:spacing w:before="240" w:after="60"/>
      <w:ind w:left="1491" w:hanging="357"/>
      <w:outlineLvl w:val="0"/>
    </w:pPr>
    <w:rPr>
      <w:rFonts w:cs="Arial"/>
      <w:b/>
      <w:bCs/>
      <w:i w:val="0"/>
      <w:kern w:val="32"/>
      <w:sz w:val="22"/>
      <w:szCs w:val="32"/>
    </w:rPr>
  </w:style>
  <w:style w:type="paragraph" w:styleId="Naslov5">
    <w:name w:val="heading 5"/>
    <w:basedOn w:val="Navaden"/>
    <w:next w:val="Navaden"/>
    <w:link w:val="Naslov5Znak"/>
    <w:uiPriority w:val="9"/>
    <w:semiHidden/>
    <w:unhideWhenUsed/>
    <w:qFormat/>
    <w:rsid w:val="0060478E"/>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60478E"/>
    <w:rPr>
      <w:rFonts w:ascii="Times New Roman" w:eastAsia="Times New Roman" w:hAnsi="Times New Roman" w:cs="Arial"/>
      <w:b/>
      <w:bCs/>
      <w:kern w:val="32"/>
      <w:szCs w:val="32"/>
      <w:lang w:eastAsia="sl-SI"/>
    </w:rPr>
  </w:style>
  <w:style w:type="paragraph" w:styleId="Glava">
    <w:name w:val="header"/>
    <w:aliases w:val="E-PVO-glava,body txt,Znak,Glava - napis"/>
    <w:basedOn w:val="Navaden"/>
    <w:link w:val="GlavaZnak"/>
    <w:uiPriority w:val="99"/>
    <w:rsid w:val="0060478E"/>
    <w:pPr>
      <w:tabs>
        <w:tab w:val="center" w:pos="4536"/>
        <w:tab w:val="right" w:pos="9072"/>
      </w:tabs>
    </w:pPr>
  </w:style>
  <w:style w:type="character" w:customStyle="1" w:styleId="GlavaZnak">
    <w:name w:val="Glava Znak"/>
    <w:aliases w:val="E-PVO-glava Znak,body txt Znak,Znak Znak,Glava - napis Znak"/>
    <w:basedOn w:val="Privzetapisavaodstavka"/>
    <w:link w:val="Glava"/>
    <w:uiPriority w:val="99"/>
    <w:rsid w:val="0060478E"/>
    <w:rPr>
      <w:rFonts w:ascii="Times New Roman" w:eastAsia="Times New Roman" w:hAnsi="Times New Roman" w:cs="Times New Roman"/>
      <w:i/>
      <w:sz w:val="24"/>
      <w:szCs w:val="20"/>
      <w:lang w:eastAsia="sl-SI"/>
    </w:rPr>
  </w:style>
  <w:style w:type="table" w:styleId="Tabelamrea">
    <w:name w:val="Table Grid"/>
    <w:basedOn w:val="Navadnatabela"/>
    <w:uiPriority w:val="59"/>
    <w:rsid w:val="0060478E"/>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60478E"/>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60478E"/>
    <w:rPr>
      <w:rFonts w:ascii="Verdana" w:eastAsia="Times New Roman" w:hAnsi="Verdana" w:cs="Times New Roman"/>
      <w:sz w:val="20"/>
      <w:szCs w:val="20"/>
      <w:lang w:eastAsia="sl-SI"/>
    </w:rPr>
  </w:style>
  <w:style w:type="character" w:styleId="Hiperpovezava">
    <w:name w:val="Hyperlink"/>
    <w:basedOn w:val="Privzetapisavaodstavka"/>
    <w:uiPriority w:val="99"/>
    <w:rsid w:val="0060478E"/>
    <w:rPr>
      <w:rFonts w:cs="Times New Roman"/>
      <w:color w:val="0000FF"/>
      <w:u w:val="single"/>
    </w:rPr>
  </w:style>
  <w:style w:type="paragraph" w:styleId="Telobesedila-zamik">
    <w:name w:val="Body Text Indent"/>
    <w:basedOn w:val="Navaden"/>
    <w:link w:val="Telobesedila-zamikZnak"/>
    <w:uiPriority w:val="99"/>
    <w:rsid w:val="0060478E"/>
    <w:pPr>
      <w:spacing w:after="120"/>
      <w:ind w:left="283"/>
    </w:pPr>
  </w:style>
  <w:style w:type="character" w:customStyle="1" w:styleId="Telobesedila-zamikZnak">
    <w:name w:val="Telo besedila - zamik Znak"/>
    <w:basedOn w:val="Privzetapisavaodstavka"/>
    <w:link w:val="Telobesedila-zamik"/>
    <w:uiPriority w:val="99"/>
    <w:rsid w:val="0060478E"/>
    <w:rPr>
      <w:rFonts w:ascii="Times New Roman" w:eastAsia="Times New Roman" w:hAnsi="Times New Roman" w:cs="Times New Roman"/>
      <w:i/>
      <w:sz w:val="24"/>
      <w:szCs w:val="20"/>
      <w:lang w:eastAsia="sl-SI"/>
    </w:rPr>
  </w:style>
  <w:style w:type="paragraph" w:customStyle="1" w:styleId="navaden0">
    <w:name w:val="navaden"/>
    <w:basedOn w:val="Naslov5"/>
    <w:link w:val="navadenZnak"/>
    <w:qFormat/>
    <w:rsid w:val="0060478E"/>
    <w:pPr>
      <w:keepLines w:val="0"/>
      <w:numPr>
        <w:ilvl w:val="4"/>
      </w:numPr>
      <w:tabs>
        <w:tab w:val="num" w:pos="0"/>
        <w:tab w:val="num" w:pos="1008"/>
      </w:tabs>
      <w:spacing w:before="0"/>
      <w:ind w:left="1134"/>
      <w:jc w:val="both"/>
    </w:pPr>
    <w:rPr>
      <w:rFonts w:ascii="Times New Roman" w:eastAsia="Times New Roman" w:hAnsi="Times New Roman" w:cs="Times New Roman"/>
      <w:bCs/>
      <w:i w:val="0"/>
      <w:color w:val="auto"/>
      <w:sz w:val="22"/>
      <w:szCs w:val="22"/>
    </w:rPr>
  </w:style>
  <w:style w:type="character" w:customStyle="1" w:styleId="navadenZnak">
    <w:name w:val="navaden Znak"/>
    <w:basedOn w:val="Privzetapisavaodstavka"/>
    <w:link w:val="navaden0"/>
    <w:locked/>
    <w:rsid w:val="0060478E"/>
    <w:rPr>
      <w:rFonts w:ascii="Times New Roman" w:eastAsia="Times New Roman" w:hAnsi="Times New Roman" w:cs="Times New Roman"/>
      <w:bCs/>
      <w:lang w:eastAsia="sl-SI"/>
    </w:rPr>
  </w:style>
  <w:style w:type="paragraph" w:styleId="Odstavekseznama">
    <w:name w:val="List Paragraph"/>
    <w:aliases w:val="za tekst,Odstavek seznama_IP"/>
    <w:basedOn w:val="Navaden"/>
    <w:link w:val="OdstavekseznamaZnak"/>
    <w:uiPriority w:val="34"/>
    <w:qFormat/>
    <w:rsid w:val="0060478E"/>
    <w:pPr>
      <w:ind w:left="708"/>
    </w:pPr>
  </w:style>
  <w:style w:type="character" w:customStyle="1" w:styleId="OdstavekseznamaZnak">
    <w:name w:val="Odstavek seznama Znak"/>
    <w:aliases w:val="za tekst Znak,Odstavek seznama_IP Znak"/>
    <w:basedOn w:val="Privzetapisavaodstavka"/>
    <w:link w:val="Odstavekseznama"/>
    <w:uiPriority w:val="34"/>
    <w:locked/>
    <w:rsid w:val="0060478E"/>
    <w:rPr>
      <w:rFonts w:ascii="Times New Roman" w:eastAsia="Times New Roman" w:hAnsi="Times New Roman" w:cs="Times New Roman"/>
      <w:i/>
      <w:sz w:val="24"/>
      <w:szCs w:val="20"/>
      <w:lang w:eastAsia="sl-SI"/>
    </w:rPr>
  </w:style>
  <w:style w:type="character" w:customStyle="1" w:styleId="Naslov5Znak">
    <w:name w:val="Naslov 5 Znak"/>
    <w:basedOn w:val="Privzetapisavaodstavka"/>
    <w:link w:val="Naslov5"/>
    <w:uiPriority w:val="9"/>
    <w:semiHidden/>
    <w:rsid w:val="0060478E"/>
    <w:rPr>
      <w:rFonts w:asciiTheme="majorHAnsi" w:eastAsiaTheme="majorEastAsia" w:hAnsiTheme="majorHAnsi" w:cstheme="majorBidi"/>
      <w:i/>
      <w:color w:val="2E74B5" w:themeColor="accent1" w:themeShade="BF"/>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2482</Words>
  <Characters>14149</Characters>
  <Application>Microsoft Office Word</Application>
  <DocSecurity>0</DocSecurity>
  <Lines>117</Lines>
  <Paragraphs>33</Paragraphs>
  <ScaleCrop>false</ScaleCrop>
  <Company>MOL</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2022-07-12T12:48:00Z</dcterms:created>
  <dcterms:modified xsi:type="dcterms:W3CDTF">2022-07-12T12:48:00Z</dcterms:modified>
</cp:coreProperties>
</file>